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BE2BB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rPr>
        <w:t>О ЗАПРОСЕ КОТИРОВОК</w:t>
      </w:r>
      <w:r w:rsidRPr="009044F1" w:rsidDel="00BE2BB1">
        <w:rPr>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3013ED" w:rsidRDefault="00BE2BB1" w:rsidP="00BE2BB1">
      <w:pPr>
        <w:pStyle w:val="BodyTextIndent"/>
        <w:widowControl w:val="0"/>
        <w:spacing w:after="160" w:line="240" w:lineRule="auto"/>
        <w:ind w:firstLine="0"/>
        <w:jc w:val="center"/>
        <w:rPr>
          <w:ins w:id="0" w:author="User" w:date="2024-06-14T08:37:00Z"/>
          <w:rFonts w:ascii="GHEA Grapalat" w:hAnsi="GHEA Grapalat"/>
          <w:i w:val="0"/>
          <w:sz w:val="24"/>
          <w:szCs w:val="24"/>
          <w:lang w:val="hy-AM"/>
        </w:rPr>
      </w:pPr>
      <w:r w:rsidRPr="00FF7EF2">
        <w:rPr>
          <w:rFonts w:ascii="GHEA Grapalat" w:hAnsi="GHEA Grapalat"/>
          <w:i w:val="0"/>
          <w:sz w:val="24"/>
          <w:szCs w:val="24"/>
        </w:rPr>
        <w:t xml:space="preserve">Настоящий текст объявления утвержден Решением Оценочной Комиссии </w:t>
      </w:r>
      <w:ins w:id="1" w:author="User" w:date="2024-06-14T08:37:00Z">
        <w:r w:rsidR="003013ED">
          <w:rPr>
            <w:rFonts w:ascii="GHEA Grapalat" w:hAnsi="GHEA Grapalat"/>
            <w:i w:val="0"/>
            <w:sz w:val="24"/>
            <w:szCs w:val="24"/>
            <w:lang w:val="hy-AM"/>
          </w:rPr>
          <w:t xml:space="preserve">  </w:t>
        </w:r>
      </w:ins>
    </w:p>
    <w:p w:rsidR="00BE2BB1" w:rsidRPr="006E1420" w:rsidRDefault="00BE2BB1" w:rsidP="00BE2BB1">
      <w:pPr>
        <w:pStyle w:val="BodyTextIndent"/>
        <w:widowControl w:val="0"/>
        <w:spacing w:after="160" w:line="240" w:lineRule="auto"/>
        <w:ind w:firstLine="0"/>
        <w:jc w:val="center"/>
        <w:rPr>
          <w:rFonts w:ascii="GHEA Grapalat" w:hAnsi="GHEA Grapalat"/>
          <w:i w:val="0"/>
          <w:sz w:val="24"/>
          <w:szCs w:val="24"/>
        </w:rPr>
      </w:pPr>
      <w:r w:rsidRPr="00FF7EF2">
        <w:rPr>
          <w:rFonts w:ascii="GHEA Grapalat" w:hAnsi="GHEA Grapalat"/>
          <w:i w:val="0"/>
          <w:sz w:val="24"/>
          <w:szCs w:val="24"/>
        </w:rPr>
        <w:t xml:space="preserve">от </w:t>
      </w:r>
      <w:r w:rsidRPr="004B20EC">
        <w:rPr>
          <w:rFonts w:ascii="GHEA Grapalat" w:hAnsi="GHEA Grapalat"/>
          <w:i w:val="0"/>
          <w:sz w:val="24"/>
          <w:szCs w:val="24"/>
        </w:rPr>
        <w:t>1</w:t>
      </w:r>
      <w:r w:rsidRPr="00BE2BB1">
        <w:rPr>
          <w:rFonts w:ascii="GHEA Grapalat" w:hAnsi="GHEA Grapalat"/>
          <w:i w:val="0"/>
          <w:sz w:val="24"/>
          <w:szCs w:val="24"/>
        </w:rPr>
        <w:t>7</w:t>
      </w:r>
      <w:r w:rsidRPr="00FF7EF2">
        <w:rPr>
          <w:rFonts w:ascii="GHEA Grapalat" w:hAnsi="GHEA Grapalat"/>
          <w:i w:val="0"/>
          <w:sz w:val="24"/>
          <w:szCs w:val="24"/>
        </w:rPr>
        <w:t xml:space="preserve"> </w:t>
      </w:r>
      <w:r>
        <w:rPr>
          <w:rFonts w:ascii="GHEA Grapalat" w:hAnsi="GHEA Grapalat"/>
          <w:i w:val="0"/>
          <w:sz w:val="24"/>
          <w:szCs w:val="24"/>
        </w:rPr>
        <w:t>июня</w:t>
      </w:r>
      <w:r w:rsidRPr="00FF7EF2">
        <w:rPr>
          <w:rFonts w:ascii="GHEA Grapalat" w:hAnsi="GHEA Grapalat"/>
          <w:i w:val="0"/>
          <w:sz w:val="24"/>
          <w:szCs w:val="24"/>
        </w:rPr>
        <w:t xml:space="preserve"> 202</w:t>
      </w:r>
      <w:r w:rsidRPr="00BE2BB1">
        <w:rPr>
          <w:rFonts w:ascii="GHEA Grapalat" w:hAnsi="GHEA Grapalat"/>
          <w:i w:val="0"/>
          <w:sz w:val="24"/>
          <w:szCs w:val="24"/>
        </w:rPr>
        <w:t>4</w:t>
      </w:r>
      <w:r w:rsidRPr="00FF7EF2">
        <w:rPr>
          <w:rFonts w:ascii="GHEA Grapalat" w:hAnsi="GHEA Grapalat"/>
          <w:i w:val="0"/>
          <w:sz w:val="24"/>
          <w:szCs w:val="24"/>
        </w:rPr>
        <w:t xml:space="preserve"> года </w:t>
      </w:r>
      <w:r>
        <w:rPr>
          <w:rFonts w:ascii="GHEA Grapalat" w:hAnsi="GHEA Grapalat"/>
          <w:i w:val="0"/>
          <w:sz w:val="24"/>
          <w:szCs w:val="24"/>
          <w:lang w:val="en-US"/>
        </w:rPr>
        <w:t>N</w:t>
      </w:r>
      <w:r w:rsidRPr="00401D82">
        <w:rPr>
          <w:rFonts w:ascii="GHEA Grapalat" w:hAnsi="GHEA Grapalat"/>
          <w:i w:val="0"/>
          <w:sz w:val="24"/>
          <w:szCs w:val="24"/>
        </w:rPr>
        <w:t xml:space="preserve"> </w:t>
      </w:r>
      <w:r w:rsidRPr="00FF7EF2">
        <w:rPr>
          <w:rFonts w:ascii="GHEA Grapalat" w:hAnsi="GHEA Grapalat"/>
          <w:i w:val="0"/>
          <w:sz w:val="24"/>
          <w:szCs w:val="24"/>
        </w:rPr>
        <w:t>01</w:t>
      </w:r>
      <w:r w:rsidRPr="006E1420">
        <w:rPr>
          <w:rFonts w:ascii="GHEA Grapalat" w:hAnsi="GHEA Grapalat"/>
          <w:i w:val="0"/>
          <w:sz w:val="24"/>
          <w:szCs w:val="24"/>
        </w:rPr>
        <w:t xml:space="preserve"> </w:t>
      </w:r>
    </w:p>
    <w:p w:rsidR="00BE2BB1" w:rsidRPr="002B5D0D" w:rsidRDefault="00BE2BB1" w:rsidP="00BE2B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cs="Sylfaen"/>
          <w:lang w:val="es-ES"/>
        </w:rPr>
        <w:t>M1HD-GHAPDzB-24/0</w:t>
      </w:r>
      <w:r>
        <w:rPr>
          <w:rFonts w:ascii="GHEA Grapalat" w:hAnsi="GHEA Grapalat" w:cs="Sylfaen"/>
        </w:rPr>
        <w:t>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F12901">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BE2BB1" w:rsidRPr="005156DE">
        <w:rPr>
          <w:rFonts w:ascii="GHEA Grapalat" w:hAnsi="GHEA Grapalat"/>
          <w:i w:val="0"/>
          <w:sz w:val="24"/>
          <w:szCs w:val="24"/>
        </w:rPr>
        <w:t>«ОШ N 1 им. М. Маштоца г. Масиса Араратской области РА» ГНО</w:t>
      </w:r>
      <w:r w:rsidR="00BE2BB1" w:rsidRPr="009044F1" w:rsidDel="00BE2BB1">
        <w:rPr>
          <w:rFonts w:ascii="GHEA Grapalat" w:hAnsi="GHEA Grapalat"/>
          <w:i w:val="0"/>
          <w:sz w:val="24"/>
          <w:szCs w:val="24"/>
        </w:rPr>
        <w:t xml:space="preserve"> </w:t>
      </w:r>
      <w:r w:rsidRPr="009044F1">
        <w:rPr>
          <w:rFonts w:ascii="GHEA Grapalat" w:hAnsi="GHEA Grapalat"/>
          <w:i w:val="0"/>
          <w:sz w:val="24"/>
          <w:szCs w:val="24"/>
        </w:rPr>
        <w:t>, находящийся по адресу:</w:t>
      </w:r>
      <w:r w:rsidR="00F12901" w:rsidRPr="005156DE">
        <w:rPr>
          <w:rFonts w:ascii="GHEA Grapalat" w:hAnsi="GHEA Grapalat"/>
          <w:i w:val="0"/>
          <w:sz w:val="24"/>
          <w:szCs w:val="24"/>
        </w:rPr>
        <w:t xml:space="preserve"> РА Араратский область г. Масис Ереванян 58  объявляет 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12901" w:rsidP="00B46D58">
      <w:pPr>
        <w:pStyle w:val="BodyTextIndent"/>
        <w:widowControl w:val="0"/>
        <w:spacing w:line="240" w:lineRule="auto"/>
        <w:ind w:firstLine="0"/>
        <w:rPr>
          <w:rFonts w:ascii="GHEA Grapalat" w:hAnsi="GHEA Grapalat"/>
          <w:i w:val="0"/>
          <w:sz w:val="24"/>
          <w:szCs w:val="24"/>
        </w:rPr>
      </w:pPr>
      <w:r w:rsidRPr="005156DE">
        <w:rPr>
          <w:rFonts w:ascii="GHEA Grapalat" w:hAnsi="GHEA Grapalat"/>
          <w:b/>
          <w:u w:val="single"/>
        </w:rPr>
        <w:t>Пищевых продуктов</w:t>
      </w:r>
      <w:r>
        <w:rPr>
          <w:rFonts w:ascii="GHEA Grapalat" w:hAnsi="GHEA Grapalat"/>
          <w:i w:val="0"/>
          <w:sz w:val="24"/>
          <w:szCs w:val="24"/>
        </w:rPr>
        <w:t xml:space="preserve"> </w:t>
      </w:r>
      <w:r w:rsidR="00782D60">
        <w:rPr>
          <w:rFonts w:ascii="GHEA Grapalat" w:hAnsi="GHEA Grapalat"/>
          <w:i w:val="0"/>
          <w:sz w:val="24"/>
          <w:szCs w:val="24"/>
        </w:rPr>
        <w:t>(далее — договор).</w:t>
      </w:r>
    </w:p>
    <w:p w:rsidR="00311076" w:rsidRPr="003A1EBB" w:rsidRDefault="00782D60" w:rsidP="005156DE">
      <w:pPr>
        <w:pStyle w:val="BodyTextIndent"/>
        <w:widowControl w:val="0"/>
        <w:spacing w:after="160" w:line="240" w:lineRule="auto"/>
        <w:ind w:left="142" w:firstLine="0"/>
        <w:jc w:val="left"/>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w:t>
      </w:r>
      <w:r w:rsidRPr="003F762C">
        <w:rPr>
          <w:rFonts w:ascii="GHEA Grapalat" w:hAnsi="GHEA Grapalat"/>
          <w:i w:val="0"/>
          <w:sz w:val="24"/>
          <w:szCs w:val="24"/>
        </w:rPr>
        <w:lastRenderedPageBreak/>
        <w:t xml:space="preserve">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12901">
      <w:pPr>
        <w:pStyle w:val="BodyTextIndent"/>
        <w:widowControl w:val="0"/>
        <w:spacing w:after="160"/>
        <w:ind w:firstLine="0"/>
        <w:rPr>
          <w:rFonts w:ascii="GHEA Grapalat" w:hAnsi="GHEA Grapalat"/>
          <w:i w:val="0"/>
          <w:sz w:val="24"/>
          <w:szCs w:val="24"/>
        </w:rPr>
      </w:pPr>
      <w:r w:rsidRPr="000F11E5">
        <w:rPr>
          <w:rFonts w:ascii="GHEA Grapalat" w:hAnsi="GHEA Grapalat"/>
          <w:i w:val="0"/>
          <w:sz w:val="24"/>
          <w:szCs w:val="24"/>
        </w:rPr>
        <w:t xml:space="preserve">Заявки на </w:t>
      </w:r>
      <w:del w:id="2" w:author="User" w:date="2024-06-14T08:37:00Z">
        <w:r w:rsidDel="003013ED">
          <w:rPr>
            <w:rFonts w:ascii="GHEA Grapalat" w:hAnsi="GHEA Grapalat"/>
            <w:i w:val="0"/>
            <w:sz w:val="24"/>
            <w:szCs w:val="24"/>
          </w:rPr>
          <w:delText>на открытый конкурс</w:delText>
        </w:r>
      </w:del>
      <w:ins w:id="3" w:author="User" w:date="2024-06-14T08:37:00Z">
        <w:r w:rsidR="003013ED">
          <w:rPr>
            <w:rFonts w:ascii="GHEA Grapalat" w:hAnsi="GHEA Grapalat"/>
            <w:i w:val="0"/>
            <w:sz w:val="24"/>
            <w:szCs w:val="24"/>
          </w:rPr>
          <w:t>запрос котировок</w:t>
        </w:r>
      </w:ins>
      <w:r w:rsidRPr="000F11E5">
        <w:rPr>
          <w:rFonts w:ascii="GHEA Grapalat" w:hAnsi="GHEA Grapalat"/>
          <w:i w:val="0"/>
          <w:sz w:val="24"/>
          <w:szCs w:val="24"/>
        </w:rPr>
        <w:t xml:space="preserve"> необходимо подавать по адресу</w:t>
      </w:r>
      <w:r w:rsidR="002B5D6D">
        <w:rPr>
          <w:rFonts w:ascii="GHEA Grapalat" w:hAnsi="GHEA Grapalat"/>
          <w:i w:val="0"/>
          <w:spacing w:val="6"/>
          <w:sz w:val="24"/>
          <w:szCs w:val="24"/>
        </w:rPr>
        <w:t xml:space="preserve"> </w:t>
      </w:r>
      <w:r w:rsidR="00F12901" w:rsidRPr="00C56E56">
        <w:rPr>
          <w:rFonts w:ascii="GHEA Grapalat" w:hAnsi="GHEA Grapalat"/>
          <w:i w:val="0"/>
          <w:sz w:val="24"/>
          <w:szCs w:val="24"/>
        </w:rPr>
        <w:t>РА Араратский область г. Масис Ереванян 58 в документарной форме, до 11</w:t>
      </w:r>
      <w:r w:rsidR="00F12901" w:rsidRPr="005156DE">
        <w:rPr>
          <w:rFonts w:ascii="GHEA Grapalat" w:hAnsi="GHEA Grapalat"/>
          <w:i w:val="0"/>
          <w:sz w:val="24"/>
          <w:szCs w:val="24"/>
          <w:vertAlign w:val="superscript"/>
        </w:rPr>
        <w:t>00</w:t>
      </w:r>
      <w:r w:rsidR="00F12901" w:rsidRPr="00C56E56">
        <w:rPr>
          <w:rFonts w:ascii="GHEA Grapalat" w:hAnsi="GHEA Grapalat"/>
          <w:i w:val="0"/>
          <w:sz w:val="24"/>
          <w:szCs w:val="24"/>
        </w:rPr>
        <w:t xml:space="preserve">  часов 7-го   дня со дня опубликования настоящего объявления.</w:t>
      </w:r>
      <w:r w:rsidR="00F12901">
        <w:rPr>
          <w:rFonts w:ascii="GHEA Grapalat" w:hAnsi="GHEA Grapalat"/>
          <w:i w:val="0"/>
          <w:sz w:val="24"/>
          <w:szCs w:val="24"/>
        </w:rPr>
        <w:t xml:space="preserve"> </w:t>
      </w:r>
      <w:r w:rsidRPr="000F0CA8">
        <w:rPr>
          <w:rFonts w:ascii="GHEA Grapalat" w:hAnsi="GHEA Grapalat"/>
          <w:i w:val="0"/>
          <w:sz w:val="24"/>
          <w:szCs w:val="24"/>
        </w:rPr>
        <w:t>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12901">
        <w:rPr>
          <w:rFonts w:ascii="GHEA Grapalat" w:hAnsi="GHEA Grapalat"/>
          <w:sz w:val="22"/>
          <w:szCs w:val="22"/>
        </w:rPr>
        <w:t>РА Араратский область г. Масис Ереванян 58</w:t>
      </w:r>
      <w:r w:rsidRPr="000F0CA8">
        <w:rPr>
          <w:rFonts w:ascii="GHEA Grapalat" w:hAnsi="GHEA Grapalat"/>
          <w:i w:val="0"/>
          <w:sz w:val="24"/>
          <w:szCs w:val="24"/>
        </w:rPr>
        <w:t xml:space="preserve">, в </w:t>
      </w:r>
      <w:r w:rsidR="00F12901">
        <w:rPr>
          <w:rFonts w:ascii="GHEA Grapalat" w:hAnsi="GHEA Grapalat"/>
          <w:i w:val="0"/>
          <w:sz w:val="24"/>
          <w:szCs w:val="24"/>
        </w:rPr>
        <w:t xml:space="preserve">11 </w:t>
      </w:r>
      <w:r w:rsidR="00F12901" w:rsidRPr="00F12901">
        <w:rPr>
          <w:rFonts w:ascii="GHEA Grapalat" w:hAnsi="GHEA Grapalat"/>
          <w:i w:val="0"/>
          <w:sz w:val="24"/>
          <w:szCs w:val="24"/>
          <w:vertAlign w:val="superscript"/>
        </w:rPr>
        <w:t>00</w:t>
      </w:r>
      <w:r w:rsidR="00F12901">
        <w:rPr>
          <w:rFonts w:ascii="GHEA Grapalat" w:hAnsi="GHEA Grapalat"/>
          <w:i w:val="0"/>
          <w:sz w:val="24"/>
          <w:szCs w:val="24"/>
          <w:vertAlign w:val="superscript"/>
        </w:rPr>
        <w:t xml:space="preserve">  </w:t>
      </w:r>
      <w:r>
        <w:rPr>
          <w:rFonts w:ascii="GHEA Grapalat" w:hAnsi="GHEA Grapalat"/>
          <w:i w:val="0"/>
          <w:sz w:val="24"/>
          <w:szCs w:val="24"/>
        </w:rPr>
        <w:t xml:space="preserve">часов </w:t>
      </w:r>
      <w:r w:rsidR="00F12901">
        <w:rPr>
          <w:rFonts w:ascii="GHEA Grapalat" w:hAnsi="GHEA Grapalat"/>
          <w:i w:val="0"/>
          <w:sz w:val="24"/>
          <w:szCs w:val="24"/>
        </w:rPr>
        <w:t>24</w:t>
      </w:r>
      <w:r>
        <w:rPr>
          <w:rFonts w:ascii="GHEA Grapalat" w:hAnsi="GHEA Grapalat"/>
          <w:i w:val="0"/>
          <w:sz w:val="24"/>
          <w:szCs w:val="24"/>
        </w:rPr>
        <w:t xml:space="preserve"> </w:t>
      </w:r>
      <w:r w:rsidR="00F12901">
        <w:rPr>
          <w:rFonts w:ascii="GHEA Grapalat" w:hAnsi="GHEA Grapalat"/>
          <w:i w:val="0"/>
          <w:sz w:val="24"/>
          <w:szCs w:val="24"/>
        </w:rPr>
        <w:t>июня</w:t>
      </w:r>
      <w:r>
        <w:rPr>
          <w:rFonts w:ascii="GHEA Grapalat" w:hAnsi="GHEA Grapalat"/>
          <w:i w:val="0"/>
          <w:sz w:val="24"/>
          <w:szCs w:val="24"/>
        </w:rPr>
        <w:t xml:space="preserve"> </w:t>
      </w:r>
      <w:r w:rsidR="00F12901">
        <w:rPr>
          <w:rFonts w:ascii="GHEA Grapalat" w:hAnsi="GHEA Grapalat"/>
          <w:i w:val="0"/>
          <w:sz w:val="24"/>
          <w:szCs w:val="24"/>
        </w:rPr>
        <w:t>2024 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B5D6D" w:rsidRDefault="002B5D6D" w:rsidP="002B5D6D">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rsidR="002B5D6D" w:rsidRDefault="002B5D6D" w:rsidP="002B5D6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2B5D6D" w:rsidRDefault="002B5D6D" w:rsidP="002B5D6D">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2B5D6D" w:rsidRDefault="002B5D6D" w:rsidP="002B5D6D">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Pr>
          <w:rFonts w:ascii="GHEA Grapalat" w:hAnsi="GHEA Grapalat"/>
          <w:i w:val="0"/>
          <w:sz w:val="24"/>
          <w:szCs w:val="24"/>
          <w:lang w:val="en-US"/>
        </w:rPr>
        <w:t>masis</w:t>
      </w:r>
      <w:r>
        <w:rPr>
          <w:rFonts w:ascii="GHEA Grapalat" w:hAnsi="GHEA Grapalat"/>
          <w:i w:val="0"/>
          <w:sz w:val="24"/>
          <w:szCs w:val="24"/>
        </w:rPr>
        <w:t>1@</w:t>
      </w:r>
      <w:r>
        <w:rPr>
          <w:rFonts w:ascii="GHEA Grapalat" w:hAnsi="GHEA Grapalat"/>
          <w:i w:val="0"/>
          <w:sz w:val="24"/>
          <w:szCs w:val="24"/>
          <w:lang w:val="en-US"/>
        </w:rPr>
        <w:t>schools</w:t>
      </w:r>
      <w:r>
        <w:rPr>
          <w:rFonts w:ascii="GHEA Grapalat" w:hAnsi="GHEA Grapalat"/>
          <w:i w:val="0"/>
          <w:sz w:val="24"/>
          <w:szCs w:val="24"/>
        </w:rPr>
        <w:t>.</w:t>
      </w:r>
      <w:r>
        <w:rPr>
          <w:rFonts w:ascii="GHEA Grapalat" w:hAnsi="GHEA Grapalat"/>
          <w:i w:val="0"/>
          <w:sz w:val="24"/>
          <w:szCs w:val="24"/>
          <w:lang w:val="en-US"/>
        </w:rPr>
        <w:t>am</w:t>
      </w:r>
    </w:p>
    <w:p w:rsidR="002B5D6D" w:rsidRDefault="002B5D6D" w:rsidP="002B5D6D">
      <w:pPr>
        <w:pStyle w:val="BodyTextIndent"/>
        <w:widowControl w:val="0"/>
        <w:spacing w:line="240" w:lineRule="auto"/>
        <w:ind w:left="1701" w:firstLine="0"/>
        <w:jc w:val="left"/>
        <w:rPr>
          <w:rFonts w:ascii="Sylfaen" w:hAnsi="Sylfaen" w:cs="Arial"/>
          <w:i w:val="0"/>
          <w:sz w:val="24"/>
          <w:szCs w:val="24"/>
          <w:lang w:val="af-ZA"/>
        </w:rPr>
      </w:pPr>
      <w:r>
        <w:rPr>
          <w:rFonts w:ascii="GHEA Grapalat" w:hAnsi="GHEA Grapalat"/>
          <w:i w:val="0"/>
          <w:sz w:val="24"/>
          <w:szCs w:val="24"/>
        </w:rPr>
        <w:t xml:space="preserve">Заказчик </w:t>
      </w: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2B5D6D" w:rsidRDefault="002B5D6D">
      <w:pPr>
        <w:rPr>
          <w:rFonts w:ascii="GHEA Grapalat" w:hAnsi="GHEA Grapalat"/>
        </w:rPr>
      </w:pPr>
      <w:r>
        <w:rPr>
          <w:rFonts w:ascii="GHEA Grapalat" w:hAnsi="GHEA Grapalat"/>
        </w:rPr>
        <w:br w:type="page"/>
      </w:r>
    </w:p>
    <w:p w:rsidR="002B5D6D" w:rsidRPr="009044F1" w:rsidRDefault="002B5D6D" w:rsidP="002B5D6D">
      <w:pPr>
        <w:pStyle w:val="BodyText"/>
        <w:widowControl w:val="0"/>
        <w:spacing w:after="160"/>
        <w:ind w:right="-7" w:firstLine="567"/>
        <w:jc w:val="right"/>
        <w:rPr>
          <w:rFonts w:ascii="GHEA Grapalat" w:hAnsi="GHEA Grapalat"/>
        </w:rPr>
      </w:pPr>
      <w:r>
        <w:rPr>
          <w:rFonts w:ascii="GHEA Grapalat" w:hAnsi="GHEA Grapalat"/>
        </w:rPr>
        <w:lastRenderedPageBreak/>
        <w:t xml:space="preserve">Решением Оценочной комиссии  </w:t>
      </w:r>
      <w:r>
        <w:rPr>
          <w:rFonts w:ascii="GHEA Grapalat" w:hAnsi="GHEA Grapalat"/>
          <w:spacing w:val="-6"/>
        </w:rPr>
        <w:t>запроса котировок</w:t>
      </w:r>
      <w:r>
        <w:rPr>
          <w:rFonts w:ascii="GHEA Grapalat" w:hAnsi="GHEA Grapalat" w:cs="Sylfaen"/>
          <w:i/>
        </w:rPr>
        <w:br/>
      </w:r>
      <w:r w:rsidRPr="009044F1">
        <w:rPr>
          <w:rFonts w:ascii="GHEA Grapalat" w:hAnsi="GHEA Grapalat"/>
          <w:i/>
        </w:rPr>
        <w:t xml:space="preserve"> под кодом </w:t>
      </w:r>
      <w:r>
        <w:rPr>
          <w:rFonts w:ascii="GHEA Grapalat" w:hAnsi="GHEA Grapalat" w:cs="Sylfaen"/>
          <w:sz w:val="20"/>
          <w:szCs w:val="20"/>
          <w:lang w:val="es-ES"/>
        </w:rPr>
        <w:t>M1HD-GHAPDzB-24/0</w:t>
      </w:r>
      <w:r>
        <w:rPr>
          <w:rFonts w:ascii="GHEA Grapalat" w:hAnsi="GHEA Grapalat" w:cs="Sylfaen"/>
          <w:sz w:val="20"/>
          <w:szCs w:val="20"/>
        </w:rPr>
        <w:t>2</w:t>
      </w:r>
      <w:r w:rsidRPr="001B32D9">
        <w:rPr>
          <w:rFonts w:ascii="GHEA Grapalat" w:hAnsi="GHEA Grapalat" w:cs="Times Armenian"/>
          <w:i/>
        </w:rPr>
        <w:br/>
      </w:r>
      <w:r w:rsidRPr="00FF7EF2">
        <w:rPr>
          <w:rFonts w:ascii="GHEA Grapalat" w:hAnsi="GHEA Grapalat"/>
          <w:i/>
        </w:rPr>
        <w:t>№ 01 от 1</w:t>
      </w:r>
      <w:r>
        <w:rPr>
          <w:rFonts w:ascii="GHEA Grapalat" w:hAnsi="GHEA Grapalat"/>
          <w:i/>
        </w:rPr>
        <w:t>7</w:t>
      </w:r>
      <w:r w:rsidRPr="00FF7EF2">
        <w:rPr>
          <w:rFonts w:ascii="GHEA Grapalat" w:hAnsi="GHEA Grapalat"/>
          <w:i/>
        </w:rPr>
        <w:t xml:space="preserve"> </w:t>
      </w:r>
      <w:r>
        <w:rPr>
          <w:rFonts w:ascii="GHEA Grapalat" w:hAnsi="GHEA Grapalat"/>
          <w:i/>
        </w:rPr>
        <w:t>Июн</w:t>
      </w:r>
      <w:r w:rsidRPr="00FF7EF2">
        <w:rPr>
          <w:rFonts w:ascii="GHEA Grapalat" w:hAnsi="GHEA Grapalat"/>
          <w:i/>
        </w:rPr>
        <w:t>я 202</w:t>
      </w:r>
      <w:r>
        <w:rPr>
          <w:rFonts w:ascii="GHEA Grapalat" w:hAnsi="GHEA Grapalat"/>
          <w:i/>
        </w:rPr>
        <w:t>4</w:t>
      </w:r>
      <w:r w:rsidRPr="00FF7EF2">
        <w:rPr>
          <w:rFonts w:ascii="GHEA Grapalat" w:hAnsi="GHEA Grapalat"/>
          <w:i/>
        </w:rPr>
        <w:t xml:space="preserve"> г.</w:t>
      </w: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i/>
        </w:rPr>
        <w:t xml:space="preserve"> </w:t>
      </w: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p>
    <w:p w:rsidR="002B5D6D" w:rsidRPr="009044F1" w:rsidRDefault="002B5D6D" w:rsidP="002B5D6D">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2B5D6D" w:rsidRPr="009044F1" w:rsidRDefault="002B5D6D" w:rsidP="002B5D6D">
      <w:pPr>
        <w:pStyle w:val="BodyText"/>
        <w:widowControl w:val="0"/>
        <w:spacing w:after="160"/>
        <w:ind w:right="-7" w:firstLine="567"/>
        <w:jc w:val="center"/>
        <w:rPr>
          <w:rFonts w:ascii="GHEA Grapalat" w:hAnsi="GHEA Grapalat" w:cs="Sylfaen"/>
        </w:rPr>
      </w:pPr>
    </w:p>
    <w:p w:rsidR="002B5D6D" w:rsidRPr="009044F1" w:rsidRDefault="002B5D6D" w:rsidP="002B5D6D">
      <w:pPr>
        <w:pStyle w:val="BodyText"/>
        <w:widowControl w:val="0"/>
        <w:spacing w:after="160"/>
        <w:ind w:right="-7" w:firstLine="567"/>
        <w:jc w:val="center"/>
        <w:rPr>
          <w:rFonts w:ascii="GHEA Grapalat" w:hAnsi="GHEA Grapalat" w:cs="Sylfaen"/>
        </w:rPr>
      </w:pPr>
    </w:p>
    <w:p w:rsidR="002B5D6D" w:rsidRDefault="002B5D6D" w:rsidP="002B5D6D">
      <w:pPr>
        <w:pStyle w:val="BodyText"/>
        <w:widowControl w:val="0"/>
        <w:spacing w:after="160"/>
        <w:ind w:right="-7"/>
        <w:jc w:val="center"/>
        <w:rPr>
          <w:rFonts w:ascii="GHEA Grapalat" w:hAnsi="GHEA Grapalat"/>
          <w:b/>
        </w:rPr>
      </w:pPr>
      <w:r>
        <w:rPr>
          <w:rFonts w:ascii="GHEA Grapalat" w:hAnsi="GHEA Grapalat"/>
        </w:rPr>
        <w:t xml:space="preserve">НА ЗАПРОС КОТИРОВОК, ОБЪЯВЛЕННЫЙ С ЦЕЛЬЮ ПРИОБРЕТЕНИЯ  </w:t>
      </w:r>
      <w:r>
        <w:rPr>
          <w:rFonts w:ascii="GHEA Grapalat" w:hAnsi="GHEA Grapalat"/>
          <w:b/>
        </w:rPr>
        <w:t xml:space="preserve">Пищевых продуктов  </w:t>
      </w:r>
    </w:p>
    <w:p w:rsidR="002B5D6D" w:rsidRDefault="002B5D6D" w:rsidP="002B5D6D">
      <w:pPr>
        <w:pStyle w:val="BodyText"/>
        <w:widowControl w:val="0"/>
        <w:spacing w:after="160"/>
        <w:ind w:right="-7"/>
        <w:jc w:val="center"/>
        <w:rPr>
          <w:rFonts w:ascii="GHEA Grapalat" w:hAnsi="GHEA Grapalat"/>
        </w:rPr>
      </w:pPr>
      <w:r>
        <w:rPr>
          <w:rFonts w:ascii="GHEA Grapalat" w:hAnsi="GHEA Grapalat"/>
        </w:rPr>
        <w:t xml:space="preserve">ДЛЯ НУЖД  </w:t>
      </w:r>
      <w:r>
        <w:rPr>
          <w:rFonts w:ascii="Sylfaen" w:hAnsi="Sylfaen"/>
          <w:lang w:val="af-ZA"/>
        </w:rPr>
        <w:t xml:space="preserve">«ОШ  N 1 им. М. Маштоца  г. Масиса Араратской области РА » </w:t>
      </w:r>
      <w:r>
        <w:rPr>
          <w:rFonts w:ascii="Sylfaen" w:hAnsi="Sylfaen" w:cs="Arial"/>
          <w:lang w:val="af-ZA"/>
        </w:rPr>
        <w:t>ГНО</w:t>
      </w:r>
    </w:p>
    <w:p w:rsidR="002B5D6D" w:rsidRPr="009044F1" w:rsidRDefault="002B5D6D" w:rsidP="002B5D6D">
      <w:pPr>
        <w:pStyle w:val="BodyText"/>
        <w:widowControl w:val="0"/>
        <w:spacing w:after="160"/>
        <w:ind w:right="-7" w:firstLine="567"/>
        <w:jc w:val="center"/>
        <w:rPr>
          <w:rFonts w:ascii="GHEA Grapalat" w:hAnsi="GHEA Grapalat"/>
        </w:rPr>
      </w:pPr>
    </w:p>
    <w:p w:rsidR="002B5D6D" w:rsidRPr="009044F1" w:rsidRDefault="002B5D6D" w:rsidP="002B5D6D">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del w:id="4" w:author="User" w:date="2024-06-13T08:25:00Z">
        <w:r w:rsidRPr="009044F1" w:rsidDel="009C7298">
          <w:rPr>
            <w:rFonts w:ascii="GHEA Grapalat" w:hAnsi="GHEA Grapalat"/>
          </w:rPr>
          <w:br w:type="page"/>
        </w:r>
      </w:del>
    </w:p>
    <w:p w:rsidR="009C7298" w:rsidRPr="009044F1" w:rsidRDefault="009C7298" w:rsidP="009C7298">
      <w:pPr>
        <w:widowControl w:val="0"/>
        <w:spacing w:after="160"/>
        <w:ind w:firstLine="567"/>
        <w:jc w:val="center"/>
        <w:rPr>
          <w:rFonts w:ascii="GHEA Grapalat" w:hAnsi="GHEA Grapalat"/>
          <w:i/>
        </w:rPr>
      </w:pPr>
    </w:p>
    <w:p w:rsidR="009C7298" w:rsidRDefault="009C7298" w:rsidP="009C7298">
      <w:pPr>
        <w:widowControl w:val="0"/>
        <w:spacing w:after="160"/>
        <w:ind w:firstLine="567"/>
        <w:jc w:val="center"/>
        <w:rPr>
          <w:rFonts w:ascii="GHEA Grapalat" w:hAnsi="GHEA Grapalat"/>
        </w:rPr>
      </w:pPr>
      <w:r>
        <w:rPr>
          <w:rFonts w:ascii="GHEA Grapalat" w:hAnsi="GHEA Grapalat"/>
          <w:b/>
        </w:rPr>
        <w:t>Пищевые продукты</w:t>
      </w:r>
      <w:r w:rsidRPr="00401D82">
        <w:rPr>
          <w:rFonts w:ascii="GHEA Grapalat" w:hAnsi="GHEA Grapalat"/>
        </w:rPr>
        <w:t xml:space="preserve">  </w:t>
      </w:r>
      <w:r>
        <w:rPr>
          <w:rFonts w:ascii="GHEA Grapalat" w:hAnsi="GHEA Grapalat"/>
        </w:rPr>
        <w:t xml:space="preserve">ДЛЯ НУЖД  </w:t>
      </w: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rPr>
        <w:t xml:space="preserve"> </w:t>
      </w:r>
    </w:p>
    <w:p w:rsidR="009C7298" w:rsidRPr="003A1EBB" w:rsidRDefault="009C7298" w:rsidP="009C7298">
      <w:pPr>
        <w:widowControl w:val="0"/>
        <w:spacing w:after="160"/>
        <w:ind w:firstLine="567"/>
        <w:jc w:val="center"/>
        <w:rPr>
          <w:rFonts w:ascii="GHEA Grapalat" w:hAnsi="GHEA Grapalat"/>
        </w:rPr>
      </w:pPr>
    </w:p>
    <w:p w:rsidR="009C7298" w:rsidRPr="009044F1" w:rsidRDefault="009C7298" w:rsidP="009C7298">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sidDel="007656FC">
        <w:rPr>
          <w:rFonts w:ascii="GHEA Grapalat" w:hAnsi="GHEA Grapalat"/>
          <w:b/>
        </w:rPr>
        <w:t xml:space="preserve"> </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9C7298" w:rsidRDefault="009C7298" w:rsidP="009C7298">
      <w:pPr>
        <w:widowControl w:val="0"/>
        <w:spacing w:after="160"/>
        <w:jc w:val="center"/>
        <w:rPr>
          <w:ins w:id="5" w:author="User" w:date="2024-06-13T08:26:00Z"/>
          <w:rFonts w:ascii="GHEA Grapalat" w:hAnsi="GHEA Grapalat"/>
          <w:b/>
        </w:rPr>
      </w:pPr>
      <w:ins w:id="6" w:author="User" w:date="2024-06-13T08:26:00Z">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КОТИРОВКИ</w:t>
        </w:r>
      </w:ins>
    </w:p>
    <w:p w:rsidR="00096865" w:rsidDel="009C7298" w:rsidRDefault="00096865" w:rsidP="00B46D58">
      <w:pPr>
        <w:widowControl w:val="0"/>
        <w:spacing w:after="160"/>
        <w:jc w:val="center"/>
        <w:rPr>
          <w:del w:id="7" w:author="User" w:date="2024-06-13T08:26:00Z"/>
          <w:rFonts w:ascii="GHEA Grapalat" w:hAnsi="GHEA Grapalat"/>
          <w:b/>
        </w:rPr>
      </w:pPr>
      <w:del w:id="8" w:author="User" w:date="2024-06-13T08:26:00Z">
        <w:r w:rsidRPr="009044F1" w:rsidDel="009C7298">
          <w:rPr>
            <w:rFonts w:ascii="GHEA Grapalat" w:hAnsi="GHEA Grapalat"/>
            <w:b/>
          </w:rPr>
          <w:delText xml:space="preserve">ИНСТРУКЦИЯ ПО ПОДГОТОВКЕ ЗАЯВКИ </w:delText>
        </w:r>
        <w:r w:rsidR="00CA590C" w:rsidRPr="00CA590C" w:rsidDel="009C7298">
          <w:rPr>
            <w:rFonts w:ascii="GHEA Grapalat" w:hAnsi="GHEA Grapalat"/>
            <w:b/>
          </w:rPr>
          <w:br/>
        </w:r>
        <w:r w:rsidRPr="009044F1" w:rsidDel="009C7298">
          <w:rPr>
            <w:rFonts w:ascii="GHEA Grapalat" w:hAnsi="GHEA Grapalat"/>
            <w:b/>
          </w:rPr>
          <w:delText>НА ОТКРЫТЫЙ КОНКУРС</w:delText>
        </w:r>
      </w:del>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9C7298" w:rsidRPr="006D2DF7" w:rsidRDefault="009C7298" w:rsidP="009C7298">
      <w:pPr>
        <w:rPr>
          <w:ins w:id="9" w:author="User" w:date="2024-06-13T08:27:00Z"/>
          <w:rFonts w:ascii="GHEA Grapalat" w:hAnsi="GHEA Grapalat"/>
          <w:spacing w:val="-6"/>
        </w:rPr>
      </w:pPr>
      <w:ins w:id="10" w:author="User" w:date="2024-06-13T08:27:00Z">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котировки</w:t>
        </w:r>
        <w:r w:rsidRPr="006D2DF7">
          <w:rPr>
            <w:rFonts w:ascii="GHEA Grapalat" w:hAnsi="GHEA Grapalat"/>
            <w:spacing w:val="-6"/>
          </w:rPr>
          <w:t xml:space="preserve">, проводимом под кодом </w:t>
        </w:r>
        <w:r>
          <w:rPr>
            <w:rFonts w:ascii="GHEA Grapalat" w:hAnsi="GHEA Grapalat" w:cs="Sylfaen"/>
            <w:sz w:val="20"/>
            <w:szCs w:val="20"/>
            <w:lang w:val="es-ES"/>
          </w:rPr>
          <w:t>M1HD-GHAPDzB-24/02</w:t>
        </w:r>
        <w:r w:rsidRPr="006D2DF7">
          <w:rPr>
            <w:rFonts w:ascii="GHEA Grapalat" w:hAnsi="GHEA Grapalat"/>
            <w:spacing w:val="-6"/>
          </w:rPr>
          <w:t xml:space="preserve"> (далее — процедура).</w:t>
        </w:r>
      </w:ins>
    </w:p>
    <w:p w:rsidR="00096865" w:rsidRPr="006D2DF7" w:rsidDel="009C7298" w:rsidRDefault="00E17B7F" w:rsidP="00E17B7F">
      <w:pPr>
        <w:widowControl w:val="0"/>
        <w:spacing w:after="160"/>
        <w:ind w:hanging="567"/>
        <w:jc w:val="both"/>
        <w:rPr>
          <w:del w:id="11" w:author="User" w:date="2024-06-13T08:27:00Z"/>
          <w:rFonts w:ascii="GHEA Grapalat" w:hAnsi="GHEA Grapalat"/>
          <w:spacing w:val="-6"/>
        </w:rPr>
      </w:pPr>
      <w:del w:id="12" w:author="User" w:date="2024-06-13T08:27:00Z">
        <w:r w:rsidRPr="00E17B7F" w:rsidDel="009C7298">
          <w:rPr>
            <w:rFonts w:ascii="GHEA Grapalat" w:hAnsi="GHEA Grapalat"/>
            <w:spacing w:val="-6"/>
          </w:rPr>
          <w:delText xml:space="preserve">               </w:delText>
        </w:r>
        <w:r w:rsidR="00096865" w:rsidRPr="006D2DF7" w:rsidDel="009C7298">
          <w:rPr>
            <w:rFonts w:ascii="GHEA Grapalat" w:hAnsi="GHEA Grapalat"/>
            <w:spacing w:val="-6"/>
          </w:rPr>
          <w:delText>Настоящее Приглашение предоставляется в дополнение к объявлению об открытом конкурсе, проводимом под кодом ---BMAPDzB---/---</w:delText>
        </w:r>
        <w:r w:rsidR="00AA7117" w:rsidDel="009C7298">
          <w:rPr>
            <w:rFonts w:ascii="GHEA Grapalat" w:hAnsi="GHEA Grapalat"/>
            <w:spacing w:val="-6"/>
          </w:rPr>
          <w:delText xml:space="preserve"> </w:delText>
        </w:r>
        <w:r w:rsidR="00096865" w:rsidRPr="006D2DF7" w:rsidDel="009C7298">
          <w:rPr>
            <w:rFonts w:ascii="GHEA Grapalat" w:hAnsi="GHEA Grapalat"/>
            <w:spacing w:val="-6"/>
          </w:rPr>
          <w:delText>(далее — процедура).</w:delText>
        </w:r>
      </w:del>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ins w:id="13" w:author="User" w:date="2024-06-13T08:29:00Z">
        <w:r w:rsidR="009C7298">
          <w:rPr>
            <w:rFonts w:ascii="Sylfaen" w:hAnsi="Sylfaen"/>
            <w:lang w:val="af-ZA"/>
          </w:rPr>
          <w:t xml:space="preserve">« ОШ  N 1 им. М. Маштоца  г. Масиса Араратской области РА » </w:t>
        </w:r>
        <w:r w:rsidR="009C7298">
          <w:rPr>
            <w:rFonts w:ascii="Sylfaen" w:hAnsi="Sylfaen" w:cs="Arial"/>
            <w:lang w:val="af-ZA"/>
          </w:rPr>
          <w:t>ГНО</w:t>
        </w:r>
        <w:r w:rsidR="009C7298" w:rsidRPr="000B2CFA" w:rsidDel="009C7298">
          <w:rPr>
            <w:rFonts w:ascii="GHEA Grapalat" w:hAnsi="GHEA Grapalat"/>
          </w:rPr>
          <w:t xml:space="preserve"> </w:t>
        </w:r>
      </w:ins>
      <w:del w:id="14" w:author="User" w:date="2024-06-13T08:29:00Z">
        <w:r w:rsidRPr="000B2CFA" w:rsidDel="009C7298">
          <w:rPr>
            <w:rFonts w:ascii="GHEA Grapalat" w:hAnsi="GHEA Grapalat"/>
          </w:rPr>
          <w:delText xml:space="preserve">"наименование заказчика" </w:delText>
        </w:r>
      </w:del>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Del="009C7298" w:rsidRDefault="00A81DD5" w:rsidP="00B46D58">
      <w:pPr>
        <w:pStyle w:val="BodyTextIndent2"/>
        <w:widowControl w:val="0"/>
        <w:spacing w:after="160" w:line="240" w:lineRule="auto"/>
        <w:ind w:firstLine="567"/>
        <w:rPr>
          <w:del w:id="15" w:author="User" w:date="2024-06-13T08:29:00Z"/>
          <w:rFonts w:ascii="GHEA Grapalat" w:hAnsi="GHEA Grapalat"/>
          <w:sz w:val="24"/>
          <w:szCs w:val="24"/>
        </w:rPr>
      </w:pPr>
      <w:r w:rsidRPr="009044F1">
        <w:rPr>
          <w:rFonts w:ascii="GHEA Grapalat" w:hAnsi="GHEA Grapalat"/>
          <w:sz w:val="24"/>
          <w:szCs w:val="24"/>
        </w:rPr>
        <w:t xml:space="preserve">Адрес электронной почты секретаря </w:t>
      </w:r>
      <w:ins w:id="16" w:author="User" w:date="2024-06-13T08:29:00Z">
        <w:r w:rsidR="009C7298">
          <w:rPr>
            <w:rFonts w:ascii="GHEA Grapalat" w:hAnsi="GHEA Grapalat"/>
          </w:rPr>
          <w:t xml:space="preserve">оценочной комиссии </w:t>
        </w:r>
        <w:r w:rsidR="009C7298">
          <w:fldChar w:fldCharType="begin"/>
        </w:r>
        <w:r w:rsidR="009C7298">
          <w:instrText xml:space="preserve"> HYPERLINK "mailto:masis1@schools.am" </w:instrText>
        </w:r>
        <w:r w:rsidR="009C7298">
          <w:fldChar w:fldCharType="separate"/>
        </w:r>
        <w:r w:rsidR="009C7298" w:rsidRPr="00810236">
          <w:rPr>
            <w:rStyle w:val="Hyperlink"/>
            <w:rFonts w:ascii="GHEA Grapalat" w:hAnsi="GHEA Grapalat"/>
            <w:lang w:val="en-US"/>
          </w:rPr>
          <w:t>masis</w:t>
        </w:r>
        <w:r w:rsidR="009C7298" w:rsidRPr="00810236">
          <w:rPr>
            <w:rStyle w:val="Hyperlink"/>
            <w:rFonts w:ascii="GHEA Grapalat" w:hAnsi="GHEA Grapalat"/>
          </w:rPr>
          <w:t>1@</w:t>
        </w:r>
        <w:r w:rsidR="009C7298" w:rsidRPr="00810236">
          <w:rPr>
            <w:rStyle w:val="Hyperlink"/>
            <w:rFonts w:ascii="GHEA Grapalat" w:hAnsi="GHEA Grapalat"/>
            <w:lang w:val="en-US"/>
          </w:rPr>
          <w:t>schools</w:t>
        </w:r>
        <w:r w:rsidR="009C7298" w:rsidRPr="00810236">
          <w:rPr>
            <w:rStyle w:val="Hyperlink"/>
            <w:rFonts w:ascii="GHEA Grapalat" w:hAnsi="GHEA Grapalat"/>
          </w:rPr>
          <w:t>.</w:t>
        </w:r>
        <w:r w:rsidR="009C7298" w:rsidRPr="00810236">
          <w:rPr>
            <w:rStyle w:val="Hyperlink"/>
            <w:rFonts w:ascii="GHEA Grapalat" w:hAnsi="GHEA Grapalat"/>
            <w:lang w:val="en-US"/>
          </w:rPr>
          <w:t>am</w:t>
        </w:r>
        <w:r w:rsidR="009C7298">
          <w:rPr>
            <w:rStyle w:val="Hyperlink"/>
            <w:rFonts w:ascii="GHEA Grapalat" w:hAnsi="GHEA Grapalat"/>
            <w:lang w:val="en-US"/>
          </w:rPr>
          <w:fldChar w:fldCharType="end"/>
        </w:r>
        <w:r w:rsidR="009C7298" w:rsidRPr="00EA3249">
          <w:rPr>
            <w:rFonts w:ascii="GHEA Grapalat" w:hAnsi="GHEA Grapalat"/>
          </w:rPr>
          <w:t xml:space="preserve"> </w:t>
        </w:r>
        <w:r w:rsidR="009C7298" w:rsidRPr="00140812">
          <w:rPr>
            <w:rFonts w:ascii="GHEA Grapalat" w:hAnsi="GHEA Grapalat"/>
          </w:rPr>
          <w:t>.</w:t>
        </w:r>
      </w:ins>
      <w:del w:id="17" w:author="User" w:date="2024-06-13T08:29:00Z">
        <w:r w:rsidRPr="009044F1" w:rsidDel="009C7298">
          <w:rPr>
            <w:rFonts w:ascii="GHEA Grapalat" w:hAnsi="GHEA Grapalat"/>
            <w:sz w:val="24"/>
            <w:szCs w:val="24"/>
          </w:rPr>
          <w:delText>оценочной комиссии "адрес</w:delText>
        </w:r>
        <w:r w:rsidR="00A90E28" w:rsidDel="009C7298">
          <w:rPr>
            <w:rFonts w:ascii="Courier New" w:hAnsi="Courier New" w:cs="Courier New"/>
            <w:sz w:val="24"/>
            <w:szCs w:val="24"/>
            <w:lang w:val="en-US"/>
          </w:rPr>
          <w:delText> </w:delText>
        </w:r>
        <w:r w:rsidRPr="009044F1" w:rsidDel="009C7298">
          <w:rPr>
            <w:rFonts w:ascii="GHEA Grapalat" w:hAnsi="GHEA Grapalat"/>
            <w:sz w:val="24"/>
            <w:szCs w:val="24"/>
          </w:rPr>
          <w:delText>электронной почты".</w:delText>
        </w:r>
      </w:del>
    </w:p>
    <w:p w:rsidR="00096865" w:rsidRPr="009044F1" w:rsidRDefault="00F5653D" w:rsidP="009C7298">
      <w:pPr>
        <w:pStyle w:val="BodyTextIndent2"/>
        <w:widowControl w:val="0"/>
        <w:spacing w:after="160" w:line="240" w:lineRule="auto"/>
        <w:ind w:firstLine="567"/>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del w:id="18" w:author="User" w:date="2024-06-14T08:42:00Z">
        <w:r w:rsidRPr="009044F1" w:rsidDel="003013ED">
          <w:rPr>
            <w:rFonts w:ascii="GHEA Grapalat" w:hAnsi="GHEA Grapalat"/>
            <w:i w:val="0"/>
            <w:sz w:val="24"/>
            <w:szCs w:val="24"/>
          </w:rPr>
          <w:delText>"Наименование предмета закупки"</w:delText>
        </w:r>
      </w:del>
      <w:ins w:id="19" w:author="User" w:date="2024-06-14T08:42:00Z">
        <w:r w:rsidR="003013ED">
          <w:rPr>
            <w:rFonts w:ascii="GHEA Grapalat" w:hAnsi="GHEA Grapalat"/>
            <w:i w:val="0"/>
            <w:sz w:val="24"/>
            <w:szCs w:val="24"/>
          </w:rPr>
          <w:t>Пище</w:t>
        </w:r>
      </w:ins>
      <w:ins w:id="20" w:author="User" w:date="2024-06-14T08:43:00Z">
        <w:r w:rsidR="003013ED">
          <w:rPr>
            <w:rFonts w:ascii="GHEA Grapalat" w:hAnsi="GHEA Grapalat"/>
            <w:i w:val="0"/>
            <w:sz w:val="24"/>
            <w:szCs w:val="24"/>
          </w:rPr>
          <w:t>вых продуктов</w:t>
        </w:r>
      </w:ins>
      <w:r w:rsidRPr="009044F1">
        <w:rPr>
          <w:rFonts w:ascii="GHEA Grapalat" w:hAnsi="GHEA Grapalat"/>
          <w:i w:val="0"/>
          <w:sz w:val="24"/>
          <w:szCs w:val="24"/>
        </w:rPr>
        <w:t xml:space="preserve"> (далее — также товар) для нужд </w:t>
      </w:r>
      <w:ins w:id="21" w:author="User" w:date="2024-06-14T08:43:00Z">
        <w:r w:rsidR="00BF0E66">
          <w:rPr>
            <w:rFonts w:ascii="GHEA Grapalat" w:hAnsi="GHEA Grapalat"/>
            <w:i w:val="0"/>
            <w:sz w:val="24"/>
            <w:szCs w:val="24"/>
            <w:rPrChange w:id="22" w:author="User" w:date="2024-06-14T08:44:00Z">
              <w:rPr>
                <w:rFonts w:ascii="GHEA Grapalat" w:hAnsi="GHEA Grapalat"/>
                <w:i w:val="0"/>
                <w:sz w:val="24"/>
                <w:szCs w:val="24"/>
              </w:rPr>
            </w:rPrChange>
          </w:rPr>
          <w:t>«</w:t>
        </w:r>
        <w:bookmarkStart w:id="23" w:name="_GoBack"/>
        <w:bookmarkEnd w:id="23"/>
        <w:r w:rsidR="003013ED" w:rsidRPr="003013ED">
          <w:rPr>
            <w:rFonts w:ascii="GHEA Grapalat" w:hAnsi="GHEA Grapalat"/>
            <w:i w:val="0"/>
            <w:sz w:val="24"/>
            <w:szCs w:val="24"/>
            <w:rPrChange w:id="24" w:author="User" w:date="2024-06-14T08:44:00Z">
              <w:rPr>
                <w:rFonts w:ascii="Sylfaen" w:hAnsi="Sylfaen"/>
                <w:lang w:val="af-ZA"/>
              </w:rPr>
            </w:rPrChange>
          </w:rPr>
          <w:t xml:space="preserve">ОШ  N 1 им. М. Маштоца  г. Масиса Араратской области РА » </w:t>
        </w:r>
        <w:r w:rsidR="003013ED" w:rsidRPr="003013ED">
          <w:rPr>
            <w:rFonts w:ascii="GHEA Grapalat" w:hAnsi="GHEA Grapalat"/>
            <w:i w:val="0"/>
            <w:sz w:val="24"/>
            <w:szCs w:val="24"/>
            <w:rPrChange w:id="25" w:author="User" w:date="2024-06-14T08:44:00Z">
              <w:rPr>
                <w:rFonts w:ascii="Sylfaen" w:hAnsi="Sylfaen" w:cs="Arial"/>
                <w:lang w:val="af-ZA"/>
              </w:rPr>
            </w:rPrChange>
          </w:rPr>
          <w:t>ГНО</w:t>
        </w:r>
      </w:ins>
      <w:del w:id="26" w:author="User" w:date="2024-06-14T08:43:00Z">
        <w:r w:rsidRPr="009044F1" w:rsidDel="003013ED">
          <w:rPr>
            <w:rFonts w:ascii="GHEA Grapalat" w:hAnsi="GHEA Grapalat"/>
            <w:i w:val="0"/>
            <w:sz w:val="24"/>
            <w:szCs w:val="24"/>
          </w:rPr>
          <w:delText>"Наименование заказчика"</w:delText>
        </w:r>
      </w:del>
      <w:r w:rsidRPr="009044F1">
        <w:rPr>
          <w:rFonts w:ascii="GHEA Grapalat" w:hAnsi="GHEA Grapalat"/>
          <w:i w:val="0"/>
          <w:sz w:val="24"/>
          <w:szCs w:val="24"/>
        </w:rPr>
        <w:t xml:space="preserve">, которые сгруппированы в лоты </w:t>
      </w:r>
      <w:del w:id="27" w:author="User" w:date="2024-06-14T08:43:00Z">
        <w:r w:rsidRPr="009044F1" w:rsidDel="003013ED">
          <w:rPr>
            <w:rFonts w:ascii="GHEA Grapalat" w:hAnsi="GHEA Grapalat"/>
            <w:i w:val="0"/>
            <w:sz w:val="24"/>
            <w:szCs w:val="24"/>
          </w:rPr>
          <w:delText>"Количество лотов"</w:delText>
        </w:r>
      </w:del>
      <w:ins w:id="28" w:author="User" w:date="2024-06-14T08:43:00Z">
        <w:r w:rsidR="003013ED">
          <w:rPr>
            <w:rFonts w:ascii="GHEA Grapalat" w:hAnsi="GHEA Grapalat"/>
            <w:i w:val="0"/>
            <w:sz w:val="24"/>
            <w:szCs w:val="24"/>
          </w:rPr>
          <w:t>24</w:t>
        </w:r>
      </w:ins>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Change w:id="29">
          <w:tblGrid>
            <w:gridCol w:w="1530"/>
            <w:gridCol w:w="1246"/>
            <w:gridCol w:w="6458"/>
          </w:tblGrid>
        </w:tblGridChange>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996DA1" w:rsidRPr="009044F1" w:rsidTr="00AD432A">
        <w:trPr>
          <w:jc w:val="center"/>
        </w:trPr>
        <w:tc>
          <w:tcPr>
            <w:tcW w:w="1530" w:type="dxa"/>
            <w:vAlign w:val="center"/>
          </w:tcPr>
          <w:p w:rsidR="00996DA1" w:rsidRPr="00996DA1" w:rsidRDefault="00996DA1">
            <w:pPr>
              <w:pStyle w:val="BodyTextIndent2"/>
              <w:widowControl w:val="0"/>
              <w:spacing w:after="120" w:line="240" w:lineRule="auto"/>
              <w:ind w:firstLine="0"/>
              <w:jc w:val="center"/>
              <w:rPr>
                <w:rFonts w:ascii="GHEA Grapalat" w:hAnsi="GHEA Grapalat" w:cs="Calibri"/>
                <w:color w:val="000000"/>
                <w:sz w:val="16"/>
                <w:szCs w:val="16"/>
                <w:rPrChange w:id="30" w:author="User" w:date="2024-06-13T08:33:00Z">
                  <w:rPr>
                    <w:rFonts w:ascii="GHEA Grapalat" w:hAnsi="GHEA Grapalat"/>
                    <w:sz w:val="24"/>
                    <w:szCs w:val="24"/>
                  </w:rPr>
                </w:rPrChange>
              </w:rPr>
            </w:pPr>
            <w:r w:rsidRPr="00996DA1">
              <w:rPr>
                <w:rFonts w:ascii="GHEA Grapalat" w:hAnsi="GHEA Grapalat" w:cs="Calibri"/>
                <w:color w:val="000000"/>
                <w:sz w:val="16"/>
                <w:szCs w:val="16"/>
                <w:rPrChange w:id="31" w:author="User" w:date="2024-06-13T08:33:00Z">
                  <w:rPr>
                    <w:rFonts w:ascii="GHEA Grapalat" w:hAnsi="GHEA Grapalat"/>
                    <w:sz w:val="24"/>
                    <w:szCs w:val="24"/>
                  </w:rPr>
                </w:rPrChange>
              </w:rPr>
              <w:t>1</w:t>
            </w:r>
          </w:p>
        </w:tc>
        <w:tc>
          <w:tcPr>
            <w:tcW w:w="1246" w:type="dxa"/>
            <w:vAlign w:val="center"/>
          </w:tcPr>
          <w:p w:rsidR="00996DA1" w:rsidRPr="00996DA1" w:rsidRDefault="00996DA1">
            <w:pPr>
              <w:pStyle w:val="BodyTextIndent2"/>
              <w:widowControl w:val="0"/>
              <w:spacing w:after="120" w:line="240" w:lineRule="auto"/>
              <w:ind w:firstLine="0"/>
              <w:jc w:val="center"/>
              <w:rPr>
                <w:rFonts w:ascii="GHEA Grapalat" w:hAnsi="GHEA Grapalat" w:cs="Calibri"/>
                <w:color w:val="000000"/>
                <w:sz w:val="16"/>
                <w:szCs w:val="16"/>
                <w:rPrChange w:id="32" w:author="User" w:date="2024-06-13T08:33:00Z">
                  <w:rPr>
                    <w:rFonts w:ascii="GHEA Grapalat" w:hAnsi="GHEA Grapalat"/>
                    <w:sz w:val="24"/>
                    <w:szCs w:val="24"/>
                  </w:rPr>
                </w:rPrChange>
              </w:rPr>
            </w:pPr>
            <w:ins w:id="33" w:author="User" w:date="2024-06-13T08:34:00Z">
              <w:r>
                <w:rPr>
                  <w:rFonts w:ascii="GHEA Grapalat" w:hAnsi="GHEA Grapalat"/>
                  <w:sz w:val="16"/>
                  <w:lang w:val="hy-AM"/>
                </w:rPr>
                <w:t>7003</w:t>
              </w:r>
            </w:ins>
          </w:p>
        </w:tc>
        <w:tc>
          <w:tcPr>
            <w:tcW w:w="6458" w:type="dxa"/>
            <w:vAlign w:val="center"/>
          </w:tcPr>
          <w:p w:rsidR="00996DA1" w:rsidRPr="00996DA1" w:rsidRDefault="00996DA1">
            <w:pPr>
              <w:pStyle w:val="BodyTextIndent2"/>
              <w:widowControl w:val="0"/>
              <w:spacing w:after="120" w:line="240" w:lineRule="auto"/>
              <w:ind w:firstLine="0"/>
              <w:rPr>
                <w:rFonts w:ascii="GHEA Grapalat" w:hAnsi="GHEA Grapalat" w:cs="Calibri"/>
                <w:color w:val="000000"/>
                <w:sz w:val="16"/>
                <w:szCs w:val="16"/>
                <w:rPrChange w:id="34" w:author="User" w:date="2024-06-13T08:33:00Z">
                  <w:rPr>
                    <w:rFonts w:ascii="GHEA Grapalat" w:hAnsi="GHEA Grapalat"/>
                    <w:sz w:val="24"/>
                    <w:szCs w:val="24"/>
                    <w:u w:val="single"/>
                    <w:vertAlign w:val="subscript"/>
                  </w:rPr>
                </w:rPrChange>
              </w:rPr>
            </w:pPr>
            <w:ins w:id="35" w:author="User" w:date="2024-06-13T08:31:00Z">
              <w:r>
                <w:rPr>
                  <w:rFonts w:ascii="GHEA Grapalat" w:hAnsi="GHEA Grapalat" w:cs="Calibri"/>
                  <w:color w:val="000000"/>
                  <w:sz w:val="16"/>
                  <w:szCs w:val="16"/>
                </w:rPr>
                <w:t>Поваренная соль</w:t>
              </w:r>
            </w:ins>
            <w:del w:id="36" w:author="User" w:date="2024-06-13T08:30:00Z">
              <w:r w:rsidRPr="00996DA1" w:rsidDel="007F20A9">
                <w:rPr>
                  <w:rFonts w:ascii="GHEA Grapalat" w:hAnsi="GHEA Grapalat" w:cs="Calibri"/>
                  <w:color w:val="000000"/>
                  <w:sz w:val="16"/>
                  <w:szCs w:val="16"/>
                  <w:rPrChange w:id="37" w:author="User" w:date="2024-06-13T08:33:00Z">
                    <w:rPr>
                      <w:rFonts w:ascii="GHEA Grapalat" w:hAnsi="GHEA Grapalat"/>
                      <w:sz w:val="24"/>
                      <w:szCs w:val="24"/>
                      <w:u w:val="single"/>
                    </w:rPr>
                  </w:rPrChange>
                </w:rPr>
                <w:delText>"Наименование лота предмета закупки № 1"</w:delText>
              </w:r>
            </w:del>
          </w:p>
        </w:tc>
      </w:tr>
      <w:tr w:rsidR="00996DA1" w:rsidRPr="009044F1" w:rsidTr="003C4F35">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8" w:author="User" w:date="2024-06-13T08:34: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39" w:author="User" w:date="2024-06-13T08:34:00Z">
            <w:trPr>
              <w:jc w:val="center"/>
            </w:trPr>
          </w:trPrChange>
        </w:trPr>
        <w:tc>
          <w:tcPr>
            <w:tcW w:w="1530" w:type="dxa"/>
            <w:vAlign w:val="center"/>
            <w:tcPrChange w:id="40" w:author="User" w:date="2024-06-13T08:34:00Z">
              <w:tcPr>
                <w:tcW w:w="1530" w:type="dxa"/>
                <w:vAlign w:val="center"/>
              </w:tcPr>
            </w:tcPrChange>
          </w:tcPr>
          <w:p w:rsidR="00996DA1" w:rsidRPr="00996DA1" w:rsidRDefault="00996DA1">
            <w:pPr>
              <w:pStyle w:val="BodyTextIndent2"/>
              <w:widowControl w:val="0"/>
              <w:spacing w:after="120" w:line="240" w:lineRule="auto"/>
              <w:ind w:firstLine="0"/>
              <w:jc w:val="center"/>
              <w:rPr>
                <w:rFonts w:ascii="GHEA Grapalat" w:hAnsi="GHEA Grapalat" w:cs="Calibri"/>
                <w:color w:val="000000"/>
                <w:sz w:val="16"/>
                <w:szCs w:val="16"/>
                <w:rPrChange w:id="41" w:author="User" w:date="2024-06-13T08:33:00Z">
                  <w:rPr>
                    <w:rFonts w:ascii="GHEA Grapalat" w:hAnsi="GHEA Grapalat"/>
                    <w:sz w:val="24"/>
                    <w:szCs w:val="24"/>
                  </w:rPr>
                </w:rPrChange>
              </w:rPr>
            </w:pPr>
            <w:r w:rsidRPr="00996DA1">
              <w:rPr>
                <w:rFonts w:ascii="GHEA Grapalat" w:hAnsi="GHEA Grapalat" w:cs="Calibri"/>
                <w:color w:val="000000"/>
                <w:sz w:val="16"/>
                <w:szCs w:val="16"/>
                <w:rPrChange w:id="42" w:author="User" w:date="2024-06-13T08:33:00Z">
                  <w:rPr>
                    <w:rFonts w:ascii="GHEA Grapalat" w:hAnsi="GHEA Grapalat"/>
                    <w:sz w:val="24"/>
                    <w:szCs w:val="24"/>
                  </w:rPr>
                </w:rPrChange>
              </w:rPr>
              <w:t>2</w:t>
            </w:r>
          </w:p>
        </w:tc>
        <w:tc>
          <w:tcPr>
            <w:tcW w:w="1246" w:type="dxa"/>
            <w:tcPrChange w:id="43" w:author="User" w:date="2024-06-13T08:34:00Z">
              <w:tcPr>
                <w:tcW w:w="1246" w:type="dxa"/>
                <w:vAlign w:val="center"/>
              </w:tcPr>
            </w:tcPrChange>
          </w:tcPr>
          <w:p w:rsidR="00996DA1" w:rsidRPr="00996DA1" w:rsidRDefault="00996DA1">
            <w:pPr>
              <w:pStyle w:val="BodyTextIndent2"/>
              <w:widowControl w:val="0"/>
              <w:spacing w:after="120" w:line="240" w:lineRule="auto"/>
              <w:ind w:firstLine="0"/>
              <w:jc w:val="center"/>
              <w:rPr>
                <w:rFonts w:ascii="GHEA Grapalat" w:hAnsi="GHEA Grapalat" w:cs="Calibri"/>
                <w:color w:val="000000"/>
                <w:sz w:val="16"/>
                <w:szCs w:val="16"/>
                <w:rPrChange w:id="44" w:author="User" w:date="2024-06-13T08:33:00Z">
                  <w:rPr>
                    <w:rFonts w:ascii="GHEA Grapalat" w:hAnsi="GHEA Grapalat"/>
                    <w:sz w:val="24"/>
                    <w:szCs w:val="24"/>
                  </w:rPr>
                </w:rPrChange>
              </w:rPr>
            </w:pPr>
            <w:ins w:id="45" w:author="User" w:date="2024-06-13T08:34:00Z">
              <w:r>
                <w:rPr>
                  <w:rFonts w:ascii="GHEA Grapalat" w:hAnsi="GHEA Grapalat"/>
                  <w:sz w:val="16"/>
                  <w:lang w:val="hy-AM"/>
                </w:rPr>
                <w:t>128700</w:t>
              </w:r>
            </w:ins>
          </w:p>
        </w:tc>
        <w:tc>
          <w:tcPr>
            <w:tcW w:w="6458" w:type="dxa"/>
            <w:tcPrChange w:id="46" w:author="User" w:date="2024-06-13T08:34:00Z">
              <w:tcPr>
                <w:tcW w:w="6458" w:type="dxa"/>
                <w:vAlign w:val="center"/>
              </w:tcPr>
            </w:tcPrChange>
          </w:tcPr>
          <w:p w:rsidR="00996DA1" w:rsidRPr="00996DA1" w:rsidRDefault="00996DA1">
            <w:pPr>
              <w:pStyle w:val="BodyTextIndent2"/>
              <w:widowControl w:val="0"/>
              <w:spacing w:after="120" w:line="240" w:lineRule="auto"/>
              <w:ind w:firstLine="0"/>
              <w:rPr>
                <w:rFonts w:ascii="GHEA Grapalat" w:hAnsi="GHEA Grapalat" w:cs="Calibri"/>
                <w:color w:val="000000"/>
                <w:sz w:val="16"/>
                <w:szCs w:val="16"/>
                <w:rPrChange w:id="47" w:author="User" w:date="2024-06-13T08:33:00Z">
                  <w:rPr>
                    <w:rFonts w:ascii="GHEA Grapalat" w:hAnsi="GHEA Grapalat"/>
                    <w:sz w:val="24"/>
                    <w:szCs w:val="24"/>
                  </w:rPr>
                </w:rPrChange>
              </w:rPr>
            </w:pPr>
            <w:ins w:id="48" w:author="User" w:date="2024-06-13T08:31:00Z">
              <w:r>
                <w:rPr>
                  <w:rFonts w:ascii="GHEA Grapalat" w:hAnsi="GHEA Grapalat" w:cs="Calibri"/>
                  <w:color w:val="000000"/>
                  <w:sz w:val="16"/>
                  <w:szCs w:val="16"/>
                </w:rPr>
                <w:t>Подсолнечное масло рафинированное</w:t>
              </w:r>
            </w:ins>
            <w:del w:id="49" w:author="User" w:date="2024-06-13T08:30:00Z">
              <w:r w:rsidRPr="00996DA1" w:rsidDel="007F20A9">
                <w:rPr>
                  <w:rFonts w:ascii="GHEA Grapalat" w:hAnsi="GHEA Grapalat" w:cs="Calibri"/>
                  <w:color w:val="000000"/>
                  <w:sz w:val="16"/>
                  <w:szCs w:val="16"/>
                  <w:rPrChange w:id="50" w:author="User" w:date="2024-06-13T08:33:00Z">
                    <w:rPr>
                      <w:rFonts w:ascii="GHEA Grapalat" w:hAnsi="GHEA Grapalat"/>
                      <w:sz w:val="24"/>
                      <w:szCs w:val="24"/>
                      <w:u w:val="single"/>
                    </w:rPr>
                  </w:rPrChange>
                </w:rPr>
                <w:delText xml:space="preserve">"Наименование лота предмета закупки № </w:delText>
              </w:r>
              <w:r w:rsidRPr="00996DA1" w:rsidDel="007F20A9">
                <w:rPr>
                  <w:rFonts w:ascii="GHEA Grapalat" w:hAnsi="GHEA Grapalat" w:cs="Calibri"/>
                  <w:color w:val="000000"/>
                  <w:sz w:val="16"/>
                  <w:szCs w:val="16"/>
                  <w:rPrChange w:id="51" w:author="User" w:date="2024-06-13T08:33:00Z">
                    <w:rPr>
                      <w:rFonts w:ascii="GHEA Grapalat" w:hAnsi="GHEA Grapalat"/>
                      <w:sz w:val="24"/>
                      <w:szCs w:val="24"/>
                      <w:u w:val="single"/>
                      <w:lang w:val="en-US"/>
                    </w:rPr>
                  </w:rPrChange>
                </w:rPr>
                <w:delText>2</w:delText>
              </w:r>
              <w:r w:rsidRPr="00996DA1" w:rsidDel="007F20A9">
                <w:rPr>
                  <w:rFonts w:ascii="GHEA Grapalat" w:hAnsi="GHEA Grapalat" w:cs="Calibri"/>
                  <w:color w:val="000000"/>
                  <w:sz w:val="16"/>
                  <w:szCs w:val="16"/>
                  <w:rPrChange w:id="52" w:author="User" w:date="2024-06-13T08:33:00Z">
                    <w:rPr>
                      <w:rFonts w:ascii="GHEA Grapalat" w:hAnsi="GHEA Grapalat"/>
                      <w:sz w:val="24"/>
                      <w:szCs w:val="24"/>
                      <w:u w:val="single"/>
                    </w:rPr>
                  </w:rPrChange>
                </w:rPr>
                <w:delText>"</w:delText>
              </w:r>
            </w:del>
          </w:p>
        </w:tc>
      </w:tr>
      <w:tr w:rsidR="00996DA1" w:rsidRPr="009044F1" w:rsidTr="00AD432A">
        <w:trPr>
          <w:jc w:val="center"/>
        </w:trPr>
        <w:tc>
          <w:tcPr>
            <w:tcW w:w="1530" w:type="dxa"/>
            <w:vAlign w:val="center"/>
          </w:tcPr>
          <w:p w:rsidR="00996DA1" w:rsidRPr="00996DA1" w:rsidRDefault="00996DA1">
            <w:pPr>
              <w:pStyle w:val="BodyTextIndent2"/>
              <w:widowControl w:val="0"/>
              <w:spacing w:after="120" w:line="240" w:lineRule="auto"/>
              <w:ind w:firstLine="0"/>
              <w:jc w:val="center"/>
              <w:rPr>
                <w:rFonts w:ascii="GHEA Grapalat" w:hAnsi="GHEA Grapalat" w:cs="Calibri"/>
                <w:color w:val="000000"/>
                <w:sz w:val="16"/>
                <w:szCs w:val="16"/>
                <w:rPrChange w:id="53" w:author="User" w:date="2024-06-13T08:33:00Z">
                  <w:rPr>
                    <w:rFonts w:ascii="GHEA Grapalat" w:hAnsi="GHEA Grapalat"/>
                    <w:sz w:val="24"/>
                    <w:szCs w:val="24"/>
                  </w:rPr>
                </w:rPrChange>
              </w:rPr>
            </w:pPr>
            <w:del w:id="54" w:author="User" w:date="2024-06-13T08:30:00Z">
              <w:r w:rsidRPr="00996DA1" w:rsidDel="007F20A9">
                <w:rPr>
                  <w:rFonts w:ascii="GHEA Grapalat" w:hAnsi="GHEA Grapalat" w:cs="Calibri"/>
                  <w:color w:val="000000"/>
                  <w:sz w:val="16"/>
                  <w:szCs w:val="16"/>
                  <w:rPrChange w:id="55" w:author="User" w:date="2024-06-13T08:33:00Z">
                    <w:rPr>
                      <w:rFonts w:ascii="GHEA Grapalat" w:hAnsi="GHEA Grapalat"/>
                      <w:sz w:val="24"/>
                      <w:szCs w:val="24"/>
                    </w:rPr>
                  </w:rPrChange>
                </w:rPr>
                <w:delText>...</w:delText>
              </w:r>
            </w:del>
            <w:ins w:id="56" w:author="User" w:date="2024-06-13T08:30:00Z">
              <w:r w:rsidRPr="00996DA1">
                <w:rPr>
                  <w:rFonts w:ascii="GHEA Grapalat" w:hAnsi="GHEA Grapalat" w:cs="Calibri"/>
                  <w:color w:val="000000"/>
                  <w:sz w:val="16"/>
                  <w:szCs w:val="16"/>
                  <w:rPrChange w:id="57" w:author="User" w:date="2024-06-13T08:33:00Z">
                    <w:rPr>
                      <w:rFonts w:ascii="GHEA Grapalat" w:hAnsi="GHEA Grapalat"/>
                      <w:sz w:val="24"/>
                      <w:szCs w:val="24"/>
                    </w:rPr>
                  </w:rPrChange>
                </w:rPr>
                <w:t>3</w:t>
              </w:r>
            </w:ins>
          </w:p>
        </w:tc>
        <w:tc>
          <w:tcPr>
            <w:tcW w:w="1246" w:type="dxa"/>
            <w:vAlign w:val="center"/>
          </w:tcPr>
          <w:p w:rsidR="00996DA1" w:rsidRPr="00996DA1" w:rsidRDefault="00996DA1">
            <w:pPr>
              <w:pStyle w:val="BodyTextIndent2"/>
              <w:widowControl w:val="0"/>
              <w:spacing w:after="120" w:line="240" w:lineRule="auto"/>
              <w:ind w:firstLine="0"/>
              <w:jc w:val="center"/>
              <w:rPr>
                <w:rFonts w:ascii="GHEA Grapalat" w:hAnsi="GHEA Grapalat" w:cs="Calibri"/>
                <w:color w:val="000000"/>
                <w:sz w:val="16"/>
                <w:szCs w:val="16"/>
                <w:rPrChange w:id="58" w:author="User" w:date="2024-06-13T08:33:00Z">
                  <w:rPr>
                    <w:rFonts w:ascii="GHEA Grapalat" w:hAnsi="GHEA Grapalat"/>
                    <w:sz w:val="24"/>
                    <w:szCs w:val="24"/>
                  </w:rPr>
                </w:rPrChange>
              </w:rPr>
            </w:pPr>
            <w:ins w:id="59" w:author="User" w:date="2024-06-13T08:34:00Z">
              <w:r w:rsidRPr="002B792D">
                <w:rPr>
                  <w:rFonts w:ascii="GHEA Grapalat" w:hAnsi="GHEA Grapalat"/>
                  <w:sz w:val="16"/>
                  <w:lang w:val="hy-AM"/>
                </w:rPr>
                <w:t>182000</w:t>
              </w:r>
            </w:ins>
          </w:p>
        </w:tc>
        <w:tc>
          <w:tcPr>
            <w:tcW w:w="6458" w:type="dxa"/>
            <w:vAlign w:val="center"/>
          </w:tcPr>
          <w:p w:rsidR="00996DA1" w:rsidRPr="00996DA1" w:rsidRDefault="00996DA1">
            <w:pPr>
              <w:pStyle w:val="BodyTextIndent2"/>
              <w:widowControl w:val="0"/>
              <w:spacing w:after="120" w:line="240" w:lineRule="auto"/>
              <w:ind w:firstLine="0"/>
              <w:rPr>
                <w:rFonts w:ascii="GHEA Grapalat" w:hAnsi="GHEA Grapalat" w:cs="Calibri"/>
                <w:color w:val="000000"/>
                <w:sz w:val="16"/>
                <w:szCs w:val="16"/>
                <w:rPrChange w:id="60" w:author="User" w:date="2024-06-13T08:33:00Z">
                  <w:rPr>
                    <w:rFonts w:ascii="GHEA Grapalat" w:hAnsi="GHEA Grapalat"/>
                    <w:sz w:val="24"/>
                    <w:szCs w:val="24"/>
                  </w:rPr>
                </w:rPrChange>
              </w:rPr>
            </w:pPr>
            <w:ins w:id="61" w:author="User" w:date="2024-06-13T08:31:00Z">
              <w:r>
                <w:rPr>
                  <w:rFonts w:ascii="GHEA Grapalat" w:hAnsi="GHEA Grapalat" w:cs="Calibri"/>
                  <w:color w:val="000000"/>
                  <w:sz w:val="16"/>
                  <w:szCs w:val="16"/>
                </w:rPr>
                <w:t>Рись</w:t>
              </w:r>
            </w:ins>
            <w:del w:id="62" w:author="User" w:date="2024-06-13T08:30:00Z">
              <w:r w:rsidRPr="00996DA1" w:rsidDel="007F20A9">
                <w:rPr>
                  <w:rFonts w:ascii="GHEA Grapalat" w:hAnsi="GHEA Grapalat" w:cs="Calibri"/>
                  <w:color w:val="000000"/>
                  <w:sz w:val="16"/>
                  <w:szCs w:val="16"/>
                  <w:rPrChange w:id="63" w:author="User" w:date="2024-06-13T08:33:00Z">
                    <w:rPr>
                      <w:rFonts w:ascii="GHEA Grapalat" w:hAnsi="GHEA Grapalat"/>
                      <w:sz w:val="24"/>
                      <w:szCs w:val="24"/>
                    </w:rPr>
                  </w:rPrChange>
                </w:rPr>
                <w:delText>...</w:delText>
              </w:r>
            </w:del>
          </w:p>
        </w:tc>
      </w:tr>
      <w:tr w:rsidR="00996DA1" w:rsidRPr="009044F1" w:rsidTr="00AD432A">
        <w:trPr>
          <w:jc w:val="center"/>
          <w:ins w:id="64"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65" w:author="User" w:date="2024-06-13T08:30:00Z"/>
                <w:rFonts w:ascii="GHEA Grapalat" w:hAnsi="GHEA Grapalat" w:cs="Calibri"/>
                <w:color w:val="000000"/>
                <w:sz w:val="16"/>
                <w:szCs w:val="16"/>
                <w:rPrChange w:id="66" w:author="User" w:date="2024-06-13T08:33:00Z">
                  <w:rPr>
                    <w:ins w:id="67" w:author="User" w:date="2024-06-13T08:30:00Z"/>
                    <w:rFonts w:ascii="GHEA Grapalat" w:hAnsi="GHEA Grapalat"/>
                    <w:sz w:val="24"/>
                    <w:szCs w:val="24"/>
                  </w:rPr>
                </w:rPrChange>
              </w:rPr>
            </w:pPr>
            <w:ins w:id="68" w:author="User" w:date="2024-06-13T08:30:00Z">
              <w:r w:rsidRPr="00996DA1">
                <w:rPr>
                  <w:rFonts w:ascii="GHEA Grapalat" w:hAnsi="GHEA Grapalat" w:cs="Calibri"/>
                  <w:color w:val="000000"/>
                  <w:sz w:val="16"/>
                  <w:szCs w:val="16"/>
                  <w:rPrChange w:id="69" w:author="User" w:date="2024-06-13T08:33:00Z">
                    <w:rPr>
                      <w:rFonts w:ascii="GHEA Grapalat" w:hAnsi="GHEA Grapalat"/>
                      <w:sz w:val="24"/>
                      <w:szCs w:val="24"/>
                    </w:rPr>
                  </w:rPrChange>
                </w:rPr>
                <w:t>4</w:t>
              </w:r>
            </w:ins>
          </w:p>
        </w:tc>
        <w:tc>
          <w:tcPr>
            <w:tcW w:w="1246" w:type="dxa"/>
            <w:vAlign w:val="center"/>
          </w:tcPr>
          <w:p w:rsidR="00996DA1" w:rsidRPr="00996DA1" w:rsidRDefault="00996DA1">
            <w:pPr>
              <w:pStyle w:val="BodyTextIndent2"/>
              <w:widowControl w:val="0"/>
              <w:spacing w:after="120" w:line="240" w:lineRule="auto"/>
              <w:ind w:firstLine="0"/>
              <w:jc w:val="center"/>
              <w:rPr>
                <w:ins w:id="70" w:author="User" w:date="2024-06-13T08:30:00Z"/>
                <w:rFonts w:ascii="GHEA Grapalat" w:hAnsi="GHEA Grapalat" w:cs="Calibri"/>
                <w:color w:val="000000"/>
                <w:sz w:val="16"/>
                <w:szCs w:val="16"/>
                <w:rPrChange w:id="71" w:author="User" w:date="2024-06-13T08:33:00Z">
                  <w:rPr>
                    <w:ins w:id="72" w:author="User" w:date="2024-06-13T08:30:00Z"/>
                    <w:rFonts w:ascii="GHEA Grapalat" w:hAnsi="GHEA Grapalat"/>
                    <w:sz w:val="24"/>
                    <w:szCs w:val="24"/>
                  </w:rPr>
                </w:rPrChange>
              </w:rPr>
            </w:pPr>
            <w:ins w:id="73" w:author="User" w:date="2024-06-13T08:34:00Z">
              <w:r w:rsidRPr="002B792D">
                <w:rPr>
                  <w:rFonts w:ascii="GHEA Grapalat" w:hAnsi="GHEA Grapalat"/>
                  <w:sz w:val="16"/>
                  <w:lang w:val="hy-AM"/>
                </w:rPr>
                <w:t>56250</w:t>
              </w:r>
            </w:ins>
          </w:p>
        </w:tc>
        <w:tc>
          <w:tcPr>
            <w:tcW w:w="6458" w:type="dxa"/>
            <w:vAlign w:val="center"/>
          </w:tcPr>
          <w:p w:rsidR="00996DA1" w:rsidRPr="00996DA1" w:rsidDel="007F20A9" w:rsidRDefault="00996DA1">
            <w:pPr>
              <w:pStyle w:val="BodyTextIndent2"/>
              <w:widowControl w:val="0"/>
              <w:spacing w:after="120" w:line="240" w:lineRule="auto"/>
              <w:ind w:firstLine="0"/>
              <w:rPr>
                <w:ins w:id="74" w:author="User" w:date="2024-06-13T08:30:00Z"/>
                <w:rFonts w:ascii="GHEA Grapalat" w:hAnsi="GHEA Grapalat" w:cs="Calibri"/>
                <w:color w:val="000000"/>
                <w:sz w:val="16"/>
                <w:szCs w:val="16"/>
                <w:rPrChange w:id="75" w:author="User" w:date="2024-06-13T08:33:00Z">
                  <w:rPr>
                    <w:ins w:id="76" w:author="User" w:date="2024-06-13T08:30:00Z"/>
                    <w:rFonts w:ascii="GHEA Grapalat" w:hAnsi="GHEA Grapalat"/>
                    <w:sz w:val="24"/>
                    <w:szCs w:val="24"/>
                  </w:rPr>
                </w:rPrChange>
              </w:rPr>
            </w:pPr>
            <w:ins w:id="77" w:author="User" w:date="2024-06-13T08:31:00Z">
              <w:r>
                <w:rPr>
                  <w:rFonts w:ascii="GHEA Grapalat" w:hAnsi="GHEA Grapalat" w:cs="Calibri"/>
                  <w:color w:val="000000"/>
                  <w:sz w:val="16"/>
                  <w:szCs w:val="16"/>
                </w:rPr>
                <w:t>Марковь</w:t>
              </w:r>
            </w:ins>
          </w:p>
        </w:tc>
      </w:tr>
      <w:tr w:rsidR="00996DA1" w:rsidRPr="009044F1" w:rsidTr="00AD432A">
        <w:trPr>
          <w:jc w:val="center"/>
          <w:ins w:id="78"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79" w:author="User" w:date="2024-06-13T08:30:00Z"/>
                <w:rFonts w:ascii="GHEA Grapalat" w:hAnsi="GHEA Grapalat" w:cs="Calibri"/>
                <w:color w:val="000000"/>
                <w:sz w:val="16"/>
                <w:szCs w:val="16"/>
                <w:rPrChange w:id="80" w:author="User" w:date="2024-06-13T08:33:00Z">
                  <w:rPr>
                    <w:ins w:id="81" w:author="User" w:date="2024-06-13T08:30:00Z"/>
                    <w:rFonts w:ascii="GHEA Grapalat" w:hAnsi="GHEA Grapalat"/>
                    <w:sz w:val="24"/>
                    <w:szCs w:val="24"/>
                  </w:rPr>
                </w:rPrChange>
              </w:rPr>
            </w:pPr>
            <w:ins w:id="82" w:author="User" w:date="2024-06-13T08:30:00Z">
              <w:r w:rsidRPr="00996DA1">
                <w:rPr>
                  <w:rFonts w:ascii="GHEA Grapalat" w:hAnsi="GHEA Grapalat" w:cs="Calibri"/>
                  <w:color w:val="000000"/>
                  <w:sz w:val="16"/>
                  <w:szCs w:val="16"/>
                  <w:rPrChange w:id="83" w:author="User" w:date="2024-06-13T08:33:00Z">
                    <w:rPr>
                      <w:rFonts w:ascii="GHEA Grapalat" w:hAnsi="GHEA Grapalat"/>
                      <w:sz w:val="24"/>
                      <w:szCs w:val="24"/>
                    </w:rPr>
                  </w:rPrChange>
                </w:rPr>
                <w:t>5</w:t>
              </w:r>
            </w:ins>
          </w:p>
        </w:tc>
        <w:tc>
          <w:tcPr>
            <w:tcW w:w="1246" w:type="dxa"/>
            <w:vAlign w:val="center"/>
          </w:tcPr>
          <w:p w:rsidR="00996DA1" w:rsidRPr="00996DA1" w:rsidRDefault="00996DA1">
            <w:pPr>
              <w:pStyle w:val="BodyTextIndent2"/>
              <w:widowControl w:val="0"/>
              <w:spacing w:after="120" w:line="240" w:lineRule="auto"/>
              <w:ind w:firstLine="0"/>
              <w:jc w:val="center"/>
              <w:rPr>
                <w:ins w:id="84" w:author="User" w:date="2024-06-13T08:30:00Z"/>
                <w:rFonts w:ascii="GHEA Grapalat" w:hAnsi="GHEA Grapalat" w:cs="Calibri"/>
                <w:color w:val="000000"/>
                <w:sz w:val="16"/>
                <w:szCs w:val="16"/>
                <w:rPrChange w:id="85" w:author="User" w:date="2024-06-13T08:33:00Z">
                  <w:rPr>
                    <w:ins w:id="86" w:author="User" w:date="2024-06-13T08:30:00Z"/>
                    <w:rFonts w:ascii="GHEA Grapalat" w:hAnsi="GHEA Grapalat"/>
                    <w:sz w:val="24"/>
                    <w:szCs w:val="24"/>
                  </w:rPr>
                </w:rPrChange>
              </w:rPr>
            </w:pPr>
            <w:ins w:id="87" w:author="User" w:date="2024-06-13T08:34:00Z">
              <w:r w:rsidRPr="002B792D">
                <w:rPr>
                  <w:rFonts w:ascii="GHEA Grapalat" w:hAnsi="GHEA Grapalat"/>
                  <w:sz w:val="16"/>
                  <w:lang w:val="hy-AM"/>
                </w:rPr>
                <w:t>129200</w:t>
              </w:r>
            </w:ins>
          </w:p>
        </w:tc>
        <w:tc>
          <w:tcPr>
            <w:tcW w:w="6458" w:type="dxa"/>
            <w:vAlign w:val="center"/>
          </w:tcPr>
          <w:p w:rsidR="00996DA1" w:rsidRPr="00996DA1" w:rsidDel="007F20A9" w:rsidRDefault="00996DA1">
            <w:pPr>
              <w:pStyle w:val="BodyTextIndent2"/>
              <w:widowControl w:val="0"/>
              <w:spacing w:after="120" w:line="240" w:lineRule="auto"/>
              <w:ind w:firstLine="0"/>
              <w:rPr>
                <w:ins w:id="88" w:author="User" w:date="2024-06-13T08:30:00Z"/>
                <w:rFonts w:ascii="GHEA Grapalat" w:hAnsi="GHEA Grapalat" w:cs="Calibri"/>
                <w:color w:val="000000"/>
                <w:sz w:val="16"/>
                <w:szCs w:val="16"/>
                <w:rPrChange w:id="89" w:author="User" w:date="2024-06-13T08:33:00Z">
                  <w:rPr>
                    <w:ins w:id="90" w:author="User" w:date="2024-06-13T08:30:00Z"/>
                    <w:rFonts w:ascii="GHEA Grapalat" w:hAnsi="GHEA Grapalat"/>
                    <w:sz w:val="24"/>
                    <w:szCs w:val="24"/>
                  </w:rPr>
                </w:rPrChange>
              </w:rPr>
            </w:pPr>
            <w:ins w:id="91" w:author="User" w:date="2024-06-13T08:31:00Z">
              <w:r w:rsidRPr="00F57D45">
                <w:rPr>
                  <w:rFonts w:ascii="GHEA Grapalat" w:hAnsi="GHEA Grapalat" w:cs="Calibri"/>
                  <w:color w:val="000000"/>
                  <w:sz w:val="16"/>
                  <w:szCs w:val="16"/>
                </w:rPr>
                <w:t>Фасоль зернистая</w:t>
              </w:r>
            </w:ins>
          </w:p>
        </w:tc>
      </w:tr>
      <w:tr w:rsidR="00996DA1" w:rsidRPr="009044F1" w:rsidTr="00AD432A">
        <w:trPr>
          <w:jc w:val="center"/>
          <w:ins w:id="92"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93" w:author="User" w:date="2024-06-13T08:30:00Z"/>
                <w:rFonts w:ascii="GHEA Grapalat" w:hAnsi="GHEA Grapalat" w:cs="Calibri"/>
                <w:color w:val="000000"/>
                <w:sz w:val="16"/>
                <w:szCs w:val="16"/>
                <w:rPrChange w:id="94" w:author="User" w:date="2024-06-13T08:33:00Z">
                  <w:rPr>
                    <w:ins w:id="95" w:author="User" w:date="2024-06-13T08:30:00Z"/>
                    <w:rFonts w:ascii="GHEA Grapalat" w:hAnsi="GHEA Grapalat"/>
                    <w:sz w:val="24"/>
                    <w:szCs w:val="24"/>
                  </w:rPr>
                </w:rPrChange>
              </w:rPr>
            </w:pPr>
            <w:ins w:id="96" w:author="User" w:date="2024-06-13T08:30:00Z">
              <w:r w:rsidRPr="00996DA1">
                <w:rPr>
                  <w:rFonts w:ascii="GHEA Grapalat" w:hAnsi="GHEA Grapalat" w:cs="Calibri"/>
                  <w:color w:val="000000"/>
                  <w:sz w:val="16"/>
                  <w:szCs w:val="16"/>
                  <w:rPrChange w:id="97" w:author="User" w:date="2024-06-13T08:33:00Z">
                    <w:rPr>
                      <w:rFonts w:ascii="GHEA Grapalat" w:hAnsi="GHEA Grapalat"/>
                      <w:sz w:val="24"/>
                      <w:szCs w:val="24"/>
                    </w:rPr>
                  </w:rPrChange>
                </w:rPr>
                <w:t>6</w:t>
              </w:r>
            </w:ins>
          </w:p>
        </w:tc>
        <w:tc>
          <w:tcPr>
            <w:tcW w:w="1246" w:type="dxa"/>
            <w:vAlign w:val="center"/>
          </w:tcPr>
          <w:p w:rsidR="00996DA1" w:rsidRPr="00996DA1" w:rsidRDefault="00996DA1">
            <w:pPr>
              <w:pStyle w:val="BodyTextIndent2"/>
              <w:widowControl w:val="0"/>
              <w:spacing w:after="120" w:line="240" w:lineRule="auto"/>
              <w:ind w:firstLine="0"/>
              <w:jc w:val="center"/>
              <w:rPr>
                <w:ins w:id="98" w:author="User" w:date="2024-06-13T08:30:00Z"/>
                <w:rFonts w:ascii="GHEA Grapalat" w:hAnsi="GHEA Grapalat" w:cs="Calibri"/>
                <w:color w:val="000000"/>
                <w:sz w:val="16"/>
                <w:szCs w:val="16"/>
                <w:rPrChange w:id="99" w:author="User" w:date="2024-06-13T08:33:00Z">
                  <w:rPr>
                    <w:ins w:id="100" w:author="User" w:date="2024-06-13T08:30:00Z"/>
                    <w:rFonts w:ascii="GHEA Grapalat" w:hAnsi="GHEA Grapalat"/>
                    <w:sz w:val="24"/>
                    <w:szCs w:val="24"/>
                  </w:rPr>
                </w:rPrChange>
              </w:rPr>
            </w:pPr>
            <w:ins w:id="101" w:author="User" w:date="2024-06-13T08:34:00Z">
              <w:r w:rsidRPr="002B792D">
                <w:rPr>
                  <w:rFonts w:ascii="GHEA Grapalat" w:hAnsi="GHEA Grapalat"/>
                  <w:sz w:val="16"/>
                  <w:lang w:val="hy-AM"/>
                </w:rPr>
                <w:t>185250</w:t>
              </w:r>
            </w:ins>
          </w:p>
        </w:tc>
        <w:tc>
          <w:tcPr>
            <w:tcW w:w="6458" w:type="dxa"/>
            <w:vAlign w:val="center"/>
          </w:tcPr>
          <w:p w:rsidR="00996DA1" w:rsidRPr="00996DA1" w:rsidDel="007F20A9" w:rsidRDefault="00996DA1">
            <w:pPr>
              <w:pStyle w:val="BodyTextIndent2"/>
              <w:widowControl w:val="0"/>
              <w:spacing w:after="120" w:line="240" w:lineRule="auto"/>
              <w:ind w:firstLine="0"/>
              <w:rPr>
                <w:ins w:id="102" w:author="User" w:date="2024-06-13T08:30:00Z"/>
                <w:rFonts w:ascii="GHEA Grapalat" w:hAnsi="GHEA Grapalat" w:cs="Calibri"/>
                <w:color w:val="000000"/>
                <w:sz w:val="16"/>
                <w:szCs w:val="16"/>
                <w:rPrChange w:id="103" w:author="User" w:date="2024-06-13T08:33:00Z">
                  <w:rPr>
                    <w:ins w:id="104" w:author="User" w:date="2024-06-13T08:30:00Z"/>
                    <w:rFonts w:ascii="GHEA Grapalat" w:hAnsi="GHEA Grapalat"/>
                    <w:sz w:val="24"/>
                    <w:szCs w:val="24"/>
                  </w:rPr>
                </w:rPrChange>
              </w:rPr>
            </w:pPr>
            <w:ins w:id="105" w:author="User" w:date="2024-06-13T08:31:00Z">
              <w:r>
                <w:rPr>
                  <w:rFonts w:ascii="GHEA Grapalat" w:hAnsi="GHEA Grapalat" w:cs="Calibri"/>
                  <w:color w:val="000000"/>
                  <w:sz w:val="16"/>
                  <w:szCs w:val="16"/>
                </w:rPr>
                <w:t>Яблоко</w:t>
              </w:r>
            </w:ins>
          </w:p>
        </w:tc>
      </w:tr>
      <w:tr w:rsidR="00996DA1" w:rsidRPr="009044F1" w:rsidTr="00AD432A">
        <w:trPr>
          <w:jc w:val="center"/>
          <w:ins w:id="106"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07" w:author="User" w:date="2024-06-13T08:30:00Z"/>
                <w:rFonts w:ascii="GHEA Grapalat" w:hAnsi="GHEA Grapalat" w:cs="Calibri"/>
                <w:color w:val="000000"/>
                <w:sz w:val="16"/>
                <w:szCs w:val="16"/>
                <w:rPrChange w:id="108" w:author="User" w:date="2024-06-13T08:33:00Z">
                  <w:rPr>
                    <w:ins w:id="109" w:author="User" w:date="2024-06-13T08:30:00Z"/>
                    <w:rFonts w:ascii="GHEA Grapalat" w:hAnsi="GHEA Grapalat"/>
                    <w:sz w:val="24"/>
                    <w:szCs w:val="24"/>
                  </w:rPr>
                </w:rPrChange>
              </w:rPr>
            </w:pPr>
            <w:ins w:id="110" w:author="User" w:date="2024-06-13T08:30:00Z">
              <w:r w:rsidRPr="00996DA1">
                <w:rPr>
                  <w:rFonts w:ascii="GHEA Grapalat" w:hAnsi="GHEA Grapalat" w:cs="Calibri"/>
                  <w:color w:val="000000"/>
                  <w:sz w:val="16"/>
                  <w:szCs w:val="16"/>
                  <w:rPrChange w:id="111" w:author="User" w:date="2024-06-13T08:33:00Z">
                    <w:rPr>
                      <w:rFonts w:ascii="GHEA Grapalat" w:hAnsi="GHEA Grapalat"/>
                      <w:sz w:val="24"/>
                      <w:szCs w:val="24"/>
                    </w:rPr>
                  </w:rPrChange>
                </w:rPr>
                <w:t>7</w:t>
              </w:r>
            </w:ins>
          </w:p>
        </w:tc>
        <w:tc>
          <w:tcPr>
            <w:tcW w:w="1246" w:type="dxa"/>
            <w:vAlign w:val="center"/>
          </w:tcPr>
          <w:p w:rsidR="00996DA1" w:rsidRPr="00996DA1" w:rsidRDefault="00996DA1">
            <w:pPr>
              <w:pStyle w:val="BodyTextIndent2"/>
              <w:widowControl w:val="0"/>
              <w:spacing w:after="120" w:line="240" w:lineRule="auto"/>
              <w:ind w:firstLine="0"/>
              <w:jc w:val="center"/>
              <w:rPr>
                <w:ins w:id="112" w:author="User" w:date="2024-06-13T08:30:00Z"/>
                <w:rFonts w:ascii="GHEA Grapalat" w:hAnsi="GHEA Grapalat" w:cs="Calibri"/>
                <w:color w:val="000000"/>
                <w:sz w:val="16"/>
                <w:szCs w:val="16"/>
                <w:rPrChange w:id="113" w:author="User" w:date="2024-06-13T08:33:00Z">
                  <w:rPr>
                    <w:ins w:id="114" w:author="User" w:date="2024-06-13T08:30:00Z"/>
                    <w:rFonts w:ascii="GHEA Grapalat" w:hAnsi="GHEA Grapalat"/>
                    <w:sz w:val="24"/>
                    <w:szCs w:val="24"/>
                  </w:rPr>
                </w:rPrChange>
              </w:rPr>
            </w:pPr>
            <w:ins w:id="115" w:author="User" w:date="2024-06-13T08:34:00Z">
              <w:r w:rsidRPr="002B792D">
                <w:rPr>
                  <w:rFonts w:ascii="GHEA Grapalat" w:hAnsi="GHEA Grapalat"/>
                  <w:sz w:val="16"/>
                  <w:lang w:val="hy-AM"/>
                </w:rPr>
                <w:t>190000</w:t>
              </w:r>
            </w:ins>
          </w:p>
        </w:tc>
        <w:tc>
          <w:tcPr>
            <w:tcW w:w="6458" w:type="dxa"/>
            <w:vAlign w:val="center"/>
          </w:tcPr>
          <w:p w:rsidR="00996DA1" w:rsidRPr="00996DA1" w:rsidDel="007F20A9" w:rsidRDefault="00996DA1">
            <w:pPr>
              <w:pStyle w:val="BodyTextIndent2"/>
              <w:widowControl w:val="0"/>
              <w:spacing w:after="120" w:line="240" w:lineRule="auto"/>
              <w:ind w:firstLine="0"/>
              <w:rPr>
                <w:ins w:id="116" w:author="User" w:date="2024-06-13T08:30:00Z"/>
                <w:rFonts w:ascii="GHEA Grapalat" w:hAnsi="GHEA Grapalat" w:cs="Calibri"/>
                <w:color w:val="000000"/>
                <w:sz w:val="16"/>
                <w:szCs w:val="16"/>
                <w:rPrChange w:id="117" w:author="User" w:date="2024-06-13T08:33:00Z">
                  <w:rPr>
                    <w:ins w:id="118" w:author="User" w:date="2024-06-13T08:30:00Z"/>
                    <w:rFonts w:ascii="GHEA Grapalat" w:hAnsi="GHEA Grapalat"/>
                    <w:sz w:val="24"/>
                    <w:szCs w:val="24"/>
                  </w:rPr>
                </w:rPrChange>
              </w:rPr>
            </w:pPr>
            <w:ins w:id="119" w:author="User" w:date="2024-06-13T08:31:00Z">
              <w:r>
                <w:rPr>
                  <w:rFonts w:ascii="GHEA Grapalat" w:hAnsi="GHEA Grapalat" w:cs="Calibri"/>
                  <w:color w:val="000000"/>
                  <w:sz w:val="16"/>
                  <w:szCs w:val="16"/>
                </w:rPr>
                <w:t>Капуста</w:t>
              </w:r>
            </w:ins>
          </w:p>
        </w:tc>
      </w:tr>
      <w:tr w:rsidR="00996DA1" w:rsidRPr="009044F1" w:rsidTr="00AD432A">
        <w:trPr>
          <w:jc w:val="center"/>
          <w:ins w:id="120"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21" w:author="User" w:date="2024-06-13T08:30:00Z"/>
                <w:rFonts w:ascii="GHEA Grapalat" w:hAnsi="GHEA Grapalat" w:cs="Calibri"/>
                <w:color w:val="000000"/>
                <w:sz w:val="16"/>
                <w:szCs w:val="16"/>
                <w:rPrChange w:id="122" w:author="User" w:date="2024-06-13T08:33:00Z">
                  <w:rPr>
                    <w:ins w:id="123" w:author="User" w:date="2024-06-13T08:30:00Z"/>
                    <w:rFonts w:ascii="GHEA Grapalat" w:hAnsi="GHEA Grapalat"/>
                    <w:sz w:val="24"/>
                    <w:szCs w:val="24"/>
                  </w:rPr>
                </w:rPrChange>
              </w:rPr>
            </w:pPr>
            <w:ins w:id="124" w:author="User" w:date="2024-06-13T08:30:00Z">
              <w:r w:rsidRPr="00996DA1">
                <w:rPr>
                  <w:rFonts w:ascii="GHEA Grapalat" w:hAnsi="GHEA Grapalat" w:cs="Calibri"/>
                  <w:color w:val="000000"/>
                  <w:sz w:val="16"/>
                  <w:szCs w:val="16"/>
                  <w:rPrChange w:id="125" w:author="User" w:date="2024-06-13T08:33:00Z">
                    <w:rPr>
                      <w:rFonts w:ascii="GHEA Grapalat" w:hAnsi="GHEA Grapalat"/>
                      <w:sz w:val="24"/>
                      <w:szCs w:val="24"/>
                    </w:rPr>
                  </w:rPrChange>
                </w:rPr>
                <w:t>8</w:t>
              </w:r>
            </w:ins>
          </w:p>
        </w:tc>
        <w:tc>
          <w:tcPr>
            <w:tcW w:w="1246" w:type="dxa"/>
            <w:vAlign w:val="center"/>
          </w:tcPr>
          <w:p w:rsidR="00996DA1" w:rsidRPr="00996DA1" w:rsidRDefault="00996DA1">
            <w:pPr>
              <w:pStyle w:val="BodyTextIndent2"/>
              <w:widowControl w:val="0"/>
              <w:spacing w:after="120" w:line="240" w:lineRule="auto"/>
              <w:ind w:firstLine="0"/>
              <w:jc w:val="center"/>
              <w:rPr>
                <w:ins w:id="126" w:author="User" w:date="2024-06-13T08:30:00Z"/>
                <w:rFonts w:ascii="GHEA Grapalat" w:hAnsi="GHEA Grapalat" w:cs="Calibri"/>
                <w:color w:val="000000"/>
                <w:sz w:val="16"/>
                <w:szCs w:val="16"/>
                <w:rPrChange w:id="127" w:author="User" w:date="2024-06-13T08:33:00Z">
                  <w:rPr>
                    <w:ins w:id="128" w:author="User" w:date="2024-06-13T08:30:00Z"/>
                    <w:rFonts w:ascii="GHEA Grapalat" w:hAnsi="GHEA Grapalat"/>
                    <w:sz w:val="24"/>
                    <w:szCs w:val="24"/>
                  </w:rPr>
                </w:rPrChange>
              </w:rPr>
            </w:pPr>
            <w:ins w:id="129" w:author="User" w:date="2024-06-13T08:34:00Z">
              <w:r w:rsidRPr="002B792D">
                <w:rPr>
                  <w:rFonts w:ascii="GHEA Grapalat" w:hAnsi="GHEA Grapalat"/>
                  <w:sz w:val="16"/>
                  <w:lang w:val="hy-AM"/>
                </w:rPr>
                <w:t>38000</w:t>
              </w:r>
            </w:ins>
          </w:p>
        </w:tc>
        <w:tc>
          <w:tcPr>
            <w:tcW w:w="6458" w:type="dxa"/>
            <w:vAlign w:val="center"/>
          </w:tcPr>
          <w:p w:rsidR="00996DA1" w:rsidRPr="00996DA1" w:rsidDel="007F20A9" w:rsidRDefault="00996DA1">
            <w:pPr>
              <w:pStyle w:val="BodyTextIndent2"/>
              <w:widowControl w:val="0"/>
              <w:spacing w:after="120" w:line="240" w:lineRule="auto"/>
              <w:ind w:firstLine="0"/>
              <w:rPr>
                <w:ins w:id="130" w:author="User" w:date="2024-06-13T08:30:00Z"/>
                <w:rFonts w:ascii="GHEA Grapalat" w:hAnsi="GHEA Grapalat" w:cs="Calibri"/>
                <w:color w:val="000000"/>
                <w:sz w:val="16"/>
                <w:szCs w:val="16"/>
                <w:rPrChange w:id="131" w:author="User" w:date="2024-06-13T08:33:00Z">
                  <w:rPr>
                    <w:ins w:id="132" w:author="User" w:date="2024-06-13T08:30:00Z"/>
                    <w:rFonts w:ascii="GHEA Grapalat" w:hAnsi="GHEA Grapalat"/>
                    <w:sz w:val="24"/>
                    <w:szCs w:val="24"/>
                  </w:rPr>
                </w:rPrChange>
              </w:rPr>
            </w:pPr>
            <w:ins w:id="133" w:author="User" w:date="2024-06-13T08:31:00Z">
              <w:r>
                <w:rPr>
                  <w:rFonts w:ascii="GHEA Grapalat" w:hAnsi="GHEA Grapalat" w:cs="Calibri"/>
                  <w:color w:val="000000"/>
                  <w:sz w:val="16"/>
                  <w:szCs w:val="16"/>
                </w:rPr>
                <w:t>Свекла</w:t>
              </w:r>
            </w:ins>
          </w:p>
        </w:tc>
      </w:tr>
      <w:tr w:rsidR="00996DA1" w:rsidRPr="009044F1" w:rsidTr="00AD432A">
        <w:trPr>
          <w:jc w:val="center"/>
          <w:ins w:id="134"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35" w:author="User" w:date="2024-06-13T08:30:00Z"/>
                <w:rFonts w:ascii="GHEA Grapalat" w:hAnsi="GHEA Grapalat" w:cs="Calibri"/>
                <w:color w:val="000000"/>
                <w:sz w:val="16"/>
                <w:szCs w:val="16"/>
                <w:rPrChange w:id="136" w:author="User" w:date="2024-06-13T08:33:00Z">
                  <w:rPr>
                    <w:ins w:id="137" w:author="User" w:date="2024-06-13T08:30:00Z"/>
                    <w:rFonts w:ascii="GHEA Grapalat" w:hAnsi="GHEA Grapalat"/>
                    <w:sz w:val="24"/>
                    <w:szCs w:val="24"/>
                  </w:rPr>
                </w:rPrChange>
              </w:rPr>
            </w:pPr>
            <w:ins w:id="138" w:author="User" w:date="2024-06-13T08:30:00Z">
              <w:r w:rsidRPr="00996DA1">
                <w:rPr>
                  <w:rFonts w:ascii="GHEA Grapalat" w:hAnsi="GHEA Grapalat" w:cs="Calibri"/>
                  <w:color w:val="000000"/>
                  <w:sz w:val="16"/>
                  <w:szCs w:val="16"/>
                  <w:rPrChange w:id="139" w:author="User" w:date="2024-06-13T08:33:00Z">
                    <w:rPr>
                      <w:rFonts w:ascii="GHEA Grapalat" w:hAnsi="GHEA Grapalat"/>
                      <w:sz w:val="24"/>
                      <w:szCs w:val="24"/>
                    </w:rPr>
                  </w:rPrChange>
                </w:rPr>
                <w:t>9</w:t>
              </w:r>
            </w:ins>
          </w:p>
        </w:tc>
        <w:tc>
          <w:tcPr>
            <w:tcW w:w="1246" w:type="dxa"/>
            <w:vAlign w:val="center"/>
          </w:tcPr>
          <w:p w:rsidR="00996DA1" w:rsidRPr="00996DA1" w:rsidRDefault="00996DA1">
            <w:pPr>
              <w:pStyle w:val="BodyTextIndent2"/>
              <w:widowControl w:val="0"/>
              <w:spacing w:after="120" w:line="240" w:lineRule="auto"/>
              <w:ind w:firstLine="0"/>
              <w:jc w:val="center"/>
              <w:rPr>
                <w:ins w:id="140" w:author="User" w:date="2024-06-13T08:30:00Z"/>
                <w:rFonts w:ascii="GHEA Grapalat" w:hAnsi="GHEA Grapalat" w:cs="Calibri"/>
                <w:color w:val="000000"/>
                <w:sz w:val="16"/>
                <w:szCs w:val="16"/>
                <w:rPrChange w:id="141" w:author="User" w:date="2024-06-13T08:33:00Z">
                  <w:rPr>
                    <w:ins w:id="142" w:author="User" w:date="2024-06-13T08:30:00Z"/>
                    <w:rFonts w:ascii="GHEA Grapalat" w:hAnsi="GHEA Grapalat"/>
                    <w:sz w:val="24"/>
                    <w:szCs w:val="24"/>
                  </w:rPr>
                </w:rPrChange>
              </w:rPr>
            </w:pPr>
            <w:ins w:id="143" w:author="User" w:date="2024-06-13T08:34:00Z">
              <w:r w:rsidRPr="002B792D">
                <w:rPr>
                  <w:rFonts w:ascii="GHEA Grapalat" w:hAnsi="GHEA Grapalat"/>
                  <w:sz w:val="16"/>
                  <w:lang w:val="hy-AM"/>
                </w:rPr>
                <w:t>160770</w:t>
              </w:r>
            </w:ins>
          </w:p>
        </w:tc>
        <w:tc>
          <w:tcPr>
            <w:tcW w:w="6458" w:type="dxa"/>
            <w:vAlign w:val="center"/>
          </w:tcPr>
          <w:p w:rsidR="00996DA1" w:rsidRPr="00996DA1" w:rsidDel="007F20A9" w:rsidRDefault="00996DA1">
            <w:pPr>
              <w:pStyle w:val="BodyTextIndent2"/>
              <w:widowControl w:val="0"/>
              <w:spacing w:after="120" w:line="240" w:lineRule="auto"/>
              <w:ind w:firstLine="0"/>
              <w:rPr>
                <w:ins w:id="144" w:author="User" w:date="2024-06-13T08:30:00Z"/>
                <w:rFonts w:ascii="GHEA Grapalat" w:hAnsi="GHEA Grapalat" w:cs="Calibri"/>
                <w:color w:val="000000"/>
                <w:sz w:val="16"/>
                <w:szCs w:val="16"/>
                <w:rPrChange w:id="145" w:author="User" w:date="2024-06-13T08:33:00Z">
                  <w:rPr>
                    <w:ins w:id="146" w:author="User" w:date="2024-06-13T08:30:00Z"/>
                    <w:rFonts w:ascii="GHEA Grapalat" w:hAnsi="GHEA Grapalat"/>
                    <w:sz w:val="24"/>
                    <w:szCs w:val="24"/>
                  </w:rPr>
                </w:rPrChange>
              </w:rPr>
            </w:pPr>
            <w:ins w:id="147" w:author="User" w:date="2024-06-13T08:31:00Z">
              <w:r>
                <w:rPr>
                  <w:rFonts w:ascii="GHEA Grapalat" w:hAnsi="GHEA Grapalat" w:cs="Calibri"/>
                  <w:color w:val="000000"/>
                  <w:sz w:val="16"/>
                  <w:szCs w:val="16"/>
                </w:rPr>
                <w:t>Картофель</w:t>
              </w:r>
            </w:ins>
          </w:p>
        </w:tc>
      </w:tr>
      <w:tr w:rsidR="00996DA1" w:rsidRPr="009044F1" w:rsidTr="00AD432A">
        <w:trPr>
          <w:jc w:val="center"/>
          <w:ins w:id="148"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49" w:author="User" w:date="2024-06-13T08:30:00Z"/>
                <w:rFonts w:ascii="GHEA Grapalat" w:hAnsi="GHEA Grapalat" w:cs="Calibri"/>
                <w:color w:val="000000"/>
                <w:sz w:val="16"/>
                <w:szCs w:val="16"/>
                <w:rPrChange w:id="150" w:author="User" w:date="2024-06-13T08:33:00Z">
                  <w:rPr>
                    <w:ins w:id="151" w:author="User" w:date="2024-06-13T08:30:00Z"/>
                    <w:rFonts w:ascii="GHEA Grapalat" w:hAnsi="GHEA Grapalat"/>
                    <w:sz w:val="24"/>
                    <w:szCs w:val="24"/>
                  </w:rPr>
                </w:rPrChange>
              </w:rPr>
            </w:pPr>
            <w:ins w:id="152" w:author="User" w:date="2024-06-13T08:30:00Z">
              <w:r w:rsidRPr="00996DA1">
                <w:rPr>
                  <w:rFonts w:ascii="GHEA Grapalat" w:hAnsi="GHEA Grapalat" w:cs="Calibri"/>
                  <w:color w:val="000000"/>
                  <w:sz w:val="16"/>
                  <w:szCs w:val="16"/>
                  <w:rPrChange w:id="153" w:author="User" w:date="2024-06-13T08:33:00Z">
                    <w:rPr>
                      <w:rFonts w:ascii="GHEA Grapalat" w:hAnsi="GHEA Grapalat"/>
                      <w:sz w:val="24"/>
                      <w:szCs w:val="24"/>
                    </w:rPr>
                  </w:rPrChange>
                </w:rPr>
                <w:t>10</w:t>
              </w:r>
            </w:ins>
          </w:p>
        </w:tc>
        <w:tc>
          <w:tcPr>
            <w:tcW w:w="1246" w:type="dxa"/>
            <w:vAlign w:val="center"/>
          </w:tcPr>
          <w:p w:rsidR="00996DA1" w:rsidRPr="00996DA1" w:rsidRDefault="00996DA1">
            <w:pPr>
              <w:pStyle w:val="BodyTextIndent2"/>
              <w:widowControl w:val="0"/>
              <w:spacing w:after="120" w:line="240" w:lineRule="auto"/>
              <w:ind w:firstLine="0"/>
              <w:jc w:val="center"/>
              <w:rPr>
                <w:ins w:id="154" w:author="User" w:date="2024-06-13T08:30:00Z"/>
                <w:rFonts w:ascii="GHEA Grapalat" w:hAnsi="GHEA Grapalat" w:cs="Calibri"/>
                <w:color w:val="000000"/>
                <w:sz w:val="16"/>
                <w:szCs w:val="16"/>
                <w:rPrChange w:id="155" w:author="User" w:date="2024-06-13T08:33:00Z">
                  <w:rPr>
                    <w:ins w:id="156" w:author="User" w:date="2024-06-13T08:30:00Z"/>
                    <w:rFonts w:ascii="GHEA Grapalat" w:hAnsi="GHEA Grapalat"/>
                    <w:sz w:val="24"/>
                    <w:szCs w:val="24"/>
                  </w:rPr>
                </w:rPrChange>
              </w:rPr>
            </w:pPr>
            <w:ins w:id="157" w:author="User" w:date="2024-06-13T08:34:00Z">
              <w:r w:rsidRPr="002B792D">
                <w:rPr>
                  <w:rFonts w:ascii="GHEA Grapalat" w:hAnsi="GHEA Grapalat"/>
                  <w:sz w:val="16"/>
                  <w:lang w:val="hy-AM"/>
                </w:rPr>
                <w:t>820800</w:t>
              </w:r>
            </w:ins>
          </w:p>
        </w:tc>
        <w:tc>
          <w:tcPr>
            <w:tcW w:w="6458" w:type="dxa"/>
            <w:vAlign w:val="center"/>
          </w:tcPr>
          <w:p w:rsidR="00996DA1" w:rsidRPr="00996DA1" w:rsidDel="007F20A9" w:rsidRDefault="00996DA1">
            <w:pPr>
              <w:pStyle w:val="BodyTextIndent2"/>
              <w:widowControl w:val="0"/>
              <w:spacing w:after="120" w:line="240" w:lineRule="auto"/>
              <w:ind w:firstLine="0"/>
              <w:rPr>
                <w:ins w:id="158" w:author="User" w:date="2024-06-13T08:30:00Z"/>
                <w:rFonts w:ascii="GHEA Grapalat" w:hAnsi="GHEA Grapalat" w:cs="Calibri"/>
                <w:color w:val="000000"/>
                <w:sz w:val="16"/>
                <w:szCs w:val="16"/>
                <w:rPrChange w:id="159" w:author="User" w:date="2024-06-13T08:33:00Z">
                  <w:rPr>
                    <w:ins w:id="160" w:author="User" w:date="2024-06-13T08:30:00Z"/>
                    <w:rFonts w:ascii="GHEA Grapalat" w:hAnsi="GHEA Grapalat"/>
                    <w:sz w:val="24"/>
                    <w:szCs w:val="24"/>
                  </w:rPr>
                </w:rPrChange>
              </w:rPr>
            </w:pPr>
            <w:ins w:id="161" w:author="User" w:date="2024-06-13T08:31:00Z">
              <w:r w:rsidRPr="00996DA1">
                <w:rPr>
                  <w:rFonts w:ascii="GHEA Grapalat" w:hAnsi="GHEA Grapalat" w:cs="Calibri"/>
                  <w:color w:val="000000"/>
                  <w:sz w:val="16"/>
                  <w:szCs w:val="16"/>
                  <w:rPrChange w:id="162" w:author="User" w:date="2024-06-13T08:33:00Z">
                    <w:rPr>
                      <w:rFonts w:ascii="GHEA Grapalat" w:hAnsi="GHEA Grapalat" w:cs="Calibri"/>
                      <w:sz w:val="18"/>
                      <w:szCs w:val="18"/>
                    </w:rPr>
                  </w:rPrChange>
                </w:rPr>
                <w:t>Куриное мясо охложденное</w:t>
              </w:r>
            </w:ins>
          </w:p>
        </w:tc>
      </w:tr>
      <w:tr w:rsidR="00996DA1" w:rsidRPr="009044F1" w:rsidTr="00AD432A">
        <w:trPr>
          <w:jc w:val="center"/>
          <w:ins w:id="163"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64" w:author="User" w:date="2024-06-13T08:30:00Z"/>
                <w:rFonts w:ascii="GHEA Grapalat" w:hAnsi="GHEA Grapalat" w:cs="Calibri"/>
                <w:color w:val="000000"/>
                <w:sz w:val="16"/>
                <w:szCs w:val="16"/>
                <w:rPrChange w:id="165" w:author="User" w:date="2024-06-13T08:33:00Z">
                  <w:rPr>
                    <w:ins w:id="166" w:author="User" w:date="2024-06-13T08:30:00Z"/>
                    <w:rFonts w:ascii="GHEA Grapalat" w:hAnsi="GHEA Grapalat"/>
                    <w:sz w:val="24"/>
                    <w:szCs w:val="24"/>
                  </w:rPr>
                </w:rPrChange>
              </w:rPr>
            </w:pPr>
            <w:ins w:id="167" w:author="User" w:date="2024-06-13T08:30:00Z">
              <w:r w:rsidRPr="00996DA1">
                <w:rPr>
                  <w:rFonts w:ascii="GHEA Grapalat" w:hAnsi="GHEA Grapalat" w:cs="Calibri"/>
                  <w:color w:val="000000"/>
                  <w:sz w:val="16"/>
                  <w:szCs w:val="16"/>
                  <w:rPrChange w:id="168" w:author="User" w:date="2024-06-13T08:33:00Z">
                    <w:rPr>
                      <w:rFonts w:ascii="GHEA Grapalat" w:hAnsi="GHEA Grapalat"/>
                      <w:sz w:val="24"/>
                      <w:szCs w:val="24"/>
                    </w:rPr>
                  </w:rPrChange>
                </w:rPr>
                <w:t>11</w:t>
              </w:r>
            </w:ins>
          </w:p>
        </w:tc>
        <w:tc>
          <w:tcPr>
            <w:tcW w:w="1246" w:type="dxa"/>
            <w:vAlign w:val="center"/>
          </w:tcPr>
          <w:p w:rsidR="00996DA1" w:rsidRPr="00996DA1" w:rsidRDefault="00996DA1">
            <w:pPr>
              <w:pStyle w:val="BodyTextIndent2"/>
              <w:widowControl w:val="0"/>
              <w:spacing w:after="120" w:line="240" w:lineRule="auto"/>
              <w:ind w:firstLine="0"/>
              <w:jc w:val="center"/>
              <w:rPr>
                <w:ins w:id="169" w:author="User" w:date="2024-06-13T08:30:00Z"/>
                <w:rFonts w:ascii="GHEA Grapalat" w:hAnsi="GHEA Grapalat" w:cs="Calibri"/>
                <w:color w:val="000000"/>
                <w:sz w:val="16"/>
                <w:szCs w:val="16"/>
                <w:rPrChange w:id="170" w:author="User" w:date="2024-06-13T08:33:00Z">
                  <w:rPr>
                    <w:ins w:id="171" w:author="User" w:date="2024-06-13T08:30:00Z"/>
                    <w:rFonts w:ascii="GHEA Grapalat" w:hAnsi="GHEA Grapalat"/>
                    <w:sz w:val="24"/>
                    <w:szCs w:val="24"/>
                  </w:rPr>
                </w:rPrChange>
              </w:rPr>
            </w:pPr>
            <w:ins w:id="172" w:author="User" w:date="2024-06-13T08:34:00Z">
              <w:r w:rsidRPr="002B792D">
                <w:rPr>
                  <w:rFonts w:ascii="GHEA Grapalat" w:hAnsi="GHEA Grapalat"/>
                  <w:sz w:val="16"/>
                  <w:lang w:val="hy-AM"/>
                </w:rPr>
                <w:t>820800</w:t>
              </w:r>
            </w:ins>
          </w:p>
        </w:tc>
        <w:tc>
          <w:tcPr>
            <w:tcW w:w="6458" w:type="dxa"/>
            <w:vAlign w:val="center"/>
          </w:tcPr>
          <w:p w:rsidR="00996DA1" w:rsidRPr="00996DA1" w:rsidDel="007F20A9" w:rsidRDefault="00996DA1">
            <w:pPr>
              <w:pStyle w:val="BodyTextIndent2"/>
              <w:widowControl w:val="0"/>
              <w:spacing w:after="120" w:line="240" w:lineRule="auto"/>
              <w:ind w:firstLine="0"/>
              <w:rPr>
                <w:ins w:id="173" w:author="User" w:date="2024-06-13T08:30:00Z"/>
                <w:rFonts w:ascii="GHEA Grapalat" w:hAnsi="GHEA Grapalat" w:cs="Calibri"/>
                <w:color w:val="000000"/>
                <w:sz w:val="16"/>
                <w:szCs w:val="16"/>
                <w:rPrChange w:id="174" w:author="User" w:date="2024-06-13T08:33:00Z">
                  <w:rPr>
                    <w:ins w:id="175" w:author="User" w:date="2024-06-13T08:30:00Z"/>
                    <w:rFonts w:ascii="GHEA Grapalat" w:hAnsi="GHEA Grapalat"/>
                    <w:sz w:val="24"/>
                    <w:szCs w:val="24"/>
                  </w:rPr>
                </w:rPrChange>
              </w:rPr>
            </w:pPr>
            <w:ins w:id="176" w:author="User" w:date="2024-06-13T08:31:00Z">
              <w:r>
                <w:rPr>
                  <w:rFonts w:ascii="GHEA Grapalat" w:hAnsi="GHEA Grapalat" w:cs="Calibri"/>
                  <w:color w:val="000000"/>
                  <w:sz w:val="16"/>
                  <w:szCs w:val="16"/>
                </w:rPr>
                <w:t>Хлеб</w:t>
              </w:r>
            </w:ins>
          </w:p>
        </w:tc>
      </w:tr>
      <w:tr w:rsidR="00996DA1" w:rsidRPr="009044F1" w:rsidTr="00AD432A">
        <w:trPr>
          <w:jc w:val="center"/>
          <w:ins w:id="177"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78" w:author="User" w:date="2024-06-13T08:30:00Z"/>
                <w:rFonts w:ascii="GHEA Grapalat" w:hAnsi="GHEA Grapalat" w:cs="Calibri"/>
                <w:color w:val="000000"/>
                <w:sz w:val="16"/>
                <w:szCs w:val="16"/>
                <w:rPrChange w:id="179" w:author="User" w:date="2024-06-13T08:33:00Z">
                  <w:rPr>
                    <w:ins w:id="180" w:author="User" w:date="2024-06-13T08:30:00Z"/>
                    <w:rFonts w:ascii="GHEA Grapalat" w:hAnsi="GHEA Grapalat"/>
                    <w:sz w:val="24"/>
                    <w:szCs w:val="24"/>
                  </w:rPr>
                </w:rPrChange>
              </w:rPr>
            </w:pPr>
            <w:ins w:id="181" w:author="User" w:date="2024-06-13T08:30:00Z">
              <w:r w:rsidRPr="00996DA1">
                <w:rPr>
                  <w:rFonts w:ascii="GHEA Grapalat" w:hAnsi="GHEA Grapalat" w:cs="Calibri"/>
                  <w:color w:val="000000"/>
                  <w:sz w:val="16"/>
                  <w:szCs w:val="16"/>
                  <w:rPrChange w:id="182" w:author="User" w:date="2024-06-13T08:33:00Z">
                    <w:rPr>
                      <w:rFonts w:ascii="GHEA Grapalat" w:hAnsi="GHEA Grapalat"/>
                      <w:sz w:val="24"/>
                      <w:szCs w:val="24"/>
                    </w:rPr>
                  </w:rPrChange>
                </w:rPr>
                <w:t>12</w:t>
              </w:r>
            </w:ins>
          </w:p>
        </w:tc>
        <w:tc>
          <w:tcPr>
            <w:tcW w:w="1246" w:type="dxa"/>
            <w:vAlign w:val="center"/>
          </w:tcPr>
          <w:p w:rsidR="00996DA1" w:rsidRPr="00996DA1" w:rsidRDefault="00996DA1">
            <w:pPr>
              <w:pStyle w:val="BodyTextIndent2"/>
              <w:widowControl w:val="0"/>
              <w:spacing w:after="120" w:line="240" w:lineRule="auto"/>
              <w:ind w:firstLine="0"/>
              <w:jc w:val="center"/>
              <w:rPr>
                <w:ins w:id="183" w:author="User" w:date="2024-06-13T08:30:00Z"/>
                <w:rFonts w:ascii="GHEA Grapalat" w:hAnsi="GHEA Grapalat" w:cs="Calibri"/>
                <w:color w:val="000000"/>
                <w:sz w:val="16"/>
                <w:szCs w:val="16"/>
                <w:rPrChange w:id="184" w:author="User" w:date="2024-06-13T08:33:00Z">
                  <w:rPr>
                    <w:ins w:id="185" w:author="User" w:date="2024-06-13T08:30:00Z"/>
                    <w:rFonts w:ascii="GHEA Grapalat" w:hAnsi="GHEA Grapalat"/>
                    <w:sz w:val="24"/>
                    <w:szCs w:val="24"/>
                  </w:rPr>
                </w:rPrChange>
              </w:rPr>
            </w:pPr>
            <w:ins w:id="186" w:author="User" w:date="2024-06-13T08:34:00Z">
              <w:r w:rsidRPr="002B792D">
                <w:rPr>
                  <w:rFonts w:ascii="GHEA Grapalat" w:hAnsi="GHEA Grapalat"/>
                  <w:sz w:val="16"/>
                  <w:lang w:val="hy-AM"/>
                </w:rPr>
                <w:t>136800</w:t>
              </w:r>
            </w:ins>
          </w:p>
        </w:tc>
        <w:tc>
          <w:tcPr>
            <w:tcW w:w="6458" w:type="dxa"/>
            <w:vAlign w:val="center"/>
          </w:tcPr>
          <w:p w:rsidR="00996DA1" w:rsidRPr="00996DA1" w:rsidDel="007F20A9" w:rsidRDefault="00996DA1">
            <w:pPr>
              <w:pStyle w:val="BodyTextIndent2"/>
              <w:widowControl w:val="0"/>
              <w:spacing w:after="120" w:line="240" w:lineRule="auto"/>
              <w:ind w:firstLine="0"/>
              <w:rPr>
                <w:ins w:id="187" w:author="User" w:date="2024-06-13T08:30:00Z"/>
                <w:rFonts w:ascii="GHEA Grapalat" w:hAnsi="GHEA Grapalat" w:cs="Calibri"/>
                <w:color w:val="000000"/>
                <w:sz w:val="16"/>
                <w:szCs w:val="16"/>
                <w:rPrChange w:id="188" w:author="User" w:date="2024-06-13T08:33:00Z">
                  <w:rPr>
                    <w:ins w:id="189" w:author="User" w:date="2024-06-13T08:30:00Z"/>
                    <w:rFonts w:ascii="GHEA Grapalat" w:hAnsi="GHEA Grapalat"/>
                    <w:sz w:val="24"/>
                    <w:szCs w:val="24"/>
                  </w:rPr>
                </w:rPrChange>
              </w:rPr>
            </w:pPr>
            <w:ins w:id="190" w:author="User" w:date="2024-06-13T08:31:00Z">
              <w:r>
                <w:rPr>
                  <w:rFonts w:ascii="GHEA Grapalat" w:hAnsi="GHEA Grapalat" w:cs="Calibri"/>
                  <w:color w:val="000000"/>
                  <w:sz w:val="16"/>
                  <w:szCs w:val="16"/>
                </w:rPr>
                <w:t>Гречка</w:t>
              </w:r>
            </w:ins>
          </w:p>
        </w:tc>
      </w:tr>
      <w:tr w:rsidR="00996DA1" w:rsidRPr="009044F1" w:rsidTr="00AD432A">
        <w:trPr>
          <w:jc w:val="center"/>
          <w:ins w:id="191"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192" w:author="User" w:date="2024-06-13T08:30:00Z"/>
                <w:rFonts w:ascii="GHEA Grapalat" w:hAnsi="GHEA Grapalat" w:cs="Calibri"/>
                <w:color w:val="000000"/>
                <w:sz w:val="16"/>
                <w:szCs w:val="16"/>
                <w:rPrChange w:id="193" w:author="User" w:date="2024-06-13T08:33:00Z">
                  <w:rPr>
                    <w:ins w:id="194" w:author="User" w:date="2024-06-13T08:30:00Z"/>
                    <w:rFonts w:ascii="GHEA Grapalat" w:hAnsi="GHEA Grapalat"/>
                    <w:sz w:val="24"/>
                    <w:szCs w:val="24"/>
                  </w:rPr>
                </w:rPrChange>
              </w:rPr>
            </w:pPr>
            <w:ins w:id="195" w:author="User" w:date="2024-06-13T08:30:00Z">
              <w:r w:rsidRPr="00996DA1">
                <w:rPr>
                  <w:rFonts w:ascii="GHEA Grapalat" w:hAnsi="GHEA Grapalat" w:cs="Calibri"/>
                  <w:color w:val="000000"/>
                  <w:sz w:val="16"/>
                  <w:szCs w:val="16"/>
                  <w:rPrChange w:id="196" w:author="User" w:date="2024-06-13T08:33:00Z">
                    <w:rPr>
                      <w:rFonts w:ascii="GHEA Grapalat" w:hAnsi="GHEA Grapalat"/>
                      <w:sz w:val="24"/>
                      <w:szCs w:val="24"/>
                    </w:rPr>
                  </w:rPrChange>
                </w:rPr>
                <w:t>13</w:t>
              </w:r>
            </w:ins>
          </w:p>
        </w:tc>
        <w:tc>
          <w:tcPr>
            <w:tcW w:w="1246" w:type="dxa"/>
            <w:vAlign w:val="center"/>
          </w:tcPr>
          <w:p w:rsidR="00996DA1" w:rsidRPr="00996DA1" w:rsidRDefault="00996DA1">
            <w:pPr>
              <w:pStyle w:val="BodyTextIndent2"/>
              <w:widowControl w:val="0"/>
              <w:spacing w:after="120" w:line="240" w:lineRule="auto"/>
              <w:ind w:firstLine="0"/>
              <w:jc w:val="center"/>
              <w:rPr>
                <w:ins w:id="197" w:author="User" w:date="2024-06-13T08:30:00Z"/>
                <w:rFonts w:ascii="GHEA Grapalat" w:hAnsi="GHEA Grapalat" w:cs="Calibri"/>
                <w:color w:val="000000"/>
                <w:sz w:val="16"/>
                <w:szCs w:val="16"/>
                <w:rPrChange w:id="198" w:author="User" w:date="2024-06-13T08:33:00Z">
                  <w:rPr>
                    <w:ins w:id="199" w:author="User" w:date="2024-06-13T08:30:00Z"/>
                    <w:rFonts w:ascii="GHEA Grapalat" w:hAnsi="GHEA Grapalat"/>
                    <w:sz w:val="24"/>
                    <w:szCs w:val="24"/>
                  </w:rPr>
                </w:rPrChange>
              </w:rPr>
            </w:pPr>
            <w:ins w:id="200" w:author="User" w:date="2024-06-13T08:34:00Z">
              <w:r w:rsidRPr="002B792D">
                <w:rPr>
                  <w:rFonts w:ascii="GHEA Grapalat" w:hAnsi="GHEA Grapalat"/>
                  <w:sz w:val="16"/>
                  <w:lang w:val="hy-AM"/>
                </w:rPr>
                <w:t>401280</w:t>
              </w:r>
            </w:ins>
          </w:p>
        </w:tc>
        <w:tc>
          <w:tcPr>
            <w:tcW w:w="6458" w:type="dxa"/>
            <w:vAlign w:val="center"/>
          </w:tcPr>
          <w:p w:rsidR="00996DA1" w:rsidRPr="00996DA1" w:rsidDel="007F20A9" w:rsidRDefault="00996DA1">
            <w:pPr>
              <w:pStyle w:val="BodyTextIndent2"/>
              <w:widowControl w:val="0"/>
              <w:spacing w:after="120" w:line="240" w:lineRule="auto"/>
              <w:ind w:firstLine="0"/>
              <w:rPr>
                <w:ins w:id="201" w:author="User" w:date="2024-06-13T08:30:00Z"/>
                <w:rFonts w:ascii="GHEA Grapalat" w:hAnsi="GHEA Grapalat" w:cs="Calibri"/>
                <w:color w:val="000000"/>
                <w:sz w:val="16"/>
                <w:szCs w:val="16"/>
                <w:rPrChange w:id="202" w:author="User" w:date="2024-06-13T08:33:00Z">
                  <w:rPr>
                    <w:ins w:id="203" w:author="User" w:date="2024-06-13T08:30:00Z"/>
                    <w:rFonts w:ascii="GHEA Grapalat" w:hAnsi="GHEA Grapalat"/>
                    <w:sz w:val="24"/>
                    <w:szCs w:val="24"/>
                  </w:rPr>
                </w:rPrChange>
              </w:rPr>
            </w:pPr>
            <w:ins w:id="204" w:author="User" w:date="2024-06-13T08:31:00Z">
              <w:r>
                <w:rPr>
                  <w:rFonts w:ascii="GHEA Grapalat" w:hAnsi="GHEA Grapalat" w:cs="Calibri"/>
                  <w:color w:val="000000"/>
                  <w:sz w:val="16"/>
                  <w:szCs w:val="16"/>
                </w:rPr>
                <w:t>Яйцо</w:t>
              </w:r>
            </w:ins>
          </w:p>
        </w:tc>
      </w:tr>
      <w:tr w:rsidR="00996DA1" w:rsidRPr="009044F1" w:rsidTr="00AD432A">
        <w:trPr>
          <w:jc w:val="center"/>
          <w:ins w:id="205"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06" w:author="User" w:date="2024-06-13T08:30:00Z"/>
                <w:rFonts w:ascii="GHEA Grapalat" w:hAnsi="GHEA Grapalat" w:cs="Calibri"/>
                <w:color w:val="000000"/>
                <w:sz w:val="16"/>
                <w:szCs w:val="16"/>
                <w:rPrChange w:id="207" w:author="User" w:date="2024-06-13T08:33:00Z">
                  <w:rPr>
                    <w:ins w:id="208" w:author="User" w:date="2024-06-13T08:30:00Z"/>
                    <w:rFonts w:ascii="GHEA Grapalat" w:hAnsi="GHEA Grapalat"/>
                    <w:sz w:val="24"/>
                    <w:szCs w:val="24"/>
                  </w:rPr>
                </w:rPrChange>
              </w:rPr>
            </w:pPr>
            <w:ins w:id="209" w:author="User" w:date="2024-06-13T08:30:00Z">
              <w:r w:rsidRPr="00996DA1">
                <w:rPr>
                  <w:rFonts w:ascii="GHEA Grapalat" w:hAnsi="GHEA Grapalat" w:cs="Calibri"/>
                  <w:color w:val="000000"/>
                  <w:sz w:val="16"/>
                  <w:szCs w:val="16"/>
                  <w:rPrChange w:id="210" w:author="User" w:date="2024-06-13T08:33:00Z">
                    <w:rPr>
                      <w:rFonts w:ascii="GHEA Grapalat" w:hAnsi="GHEA Grapalat"/>
                      <w:sz w:val="24"/>
                      <w:szCs w:val="24"/>
                    </w:rPr>
                  </w:rPrChange>
                </w:rPr>
                <w:t>14</w:t>
              </w:r>
            </w:ins>
          </w:p>
        </w:tc>
        <w:tc>
          <w:tcPr>
            <w:tcW w:w="1246" w:type="dxa"/>
            <w:vAlign w:val="center"/>
          </w:tcPr>
          <w:p w:rsidR="00996DA1" w:rsidRPr="00996DA1" w:rsidRDefault="00996DA1">
            <w:pPr>
              <w:pStyle w:val="BodyTextIndent2"/>
              <w:widowControl w:val="0"/>
              <w:spacing w:after="120" w:line="240" w:lineRule="auto"/>
              <w:ind w:firstLine="0"/>
              <w:jc w:val="center"/>
              <w:rPr>
                <w:ins w:id="211" w:author="User" w:date="2024-06-13T08:30:00Z"/>
                <w:rFonts w:ascii="GHEA Grapalat" w:hAnsi="GHEA Grapalat" w:cs="Calibri"/>
                <w:color w:val="000000"/>
                <w:sz w:val="16"/>
                <w:szCs w:val="16"/>
                <w:rPrChange w:id="212" w:author="User" w:date="2024-06-13T08:33:00Z">
                  <w:rPr>
                    <w:ins w:id="213" w:author="User" w:date="2024-06-13T08:30:00Z"/>
                    <w:rFonts w:ascii="GHEA Grapalat" w:hAnsi="GHEA Grapalat"/>
                    <w:sz w:val="24"/>
                    <w:szCs w:val="24"/>
                  </w:rPr>
                </w:rPrChange>
              </w:rPr>
            </w:pPr>
            <w:ins w:id="214" w:author="User" w:date="2024-06-13T08:34:00Z">
              <w:r w:rsidRPr="002B792D">
                <w:rPr>
                  <w:rFonts w:ascii="GHEA Grapalat" w:hAnsi="GHEA Grapalat"/>
                  <w:sz w:val="16"/>
                  <w:lang w:val="hy-AM"/>
                </w:rPr>
                <w:t>106400</w:t>
              </w:r>
            </w:ins>
          </w:p>
        </w:tc>
        <w:tc>
          <w:tcPr>
            <w:tcW w:w="6458" w:type="dxa"/>
            <w:vAlign w:val="center"/>
          </w:tcPr>
          <w:p w:rsidR="00996DA1" w:rsidRPr="00996DA1" w:rsidDel="007F20A9" w:rsidRDefault="00996DA1">
            <w:pPr>
              <w:pStyle w:val="BodyTextIndent2"/>
              <w:widowControl w:val="0"/>
              <w:spacing w:after="120" w:line="240" w:lineRule="auto"/>
              <w:ind w:firstLine="0"/>
              <w:rPr>
                <w:ins w:id="215" w:author="User" w:date="2024-06-13T08:30:00Z"/>
                <w:rFonts w:ascii="GHEA Grapalat" w:hAnsi="GHEA Grapalat" w:cs="Calibri"/>
                <w:color w:val="000000"/>
                <w:sz w:val="16"/>
                <w:szCs w:val="16"/>
                <w:rPrChange w:id="216" w:author="User" w:date="2024-06-13T08:33:00Z">
                  <w:rPr>
                    <w:ins w:id="217" w:author="User" w:date="2024-06-13T08:30:00Z"/>
                    <w:rFonts w:ascii="GHEA Grapalat" w:hAnsi="GHEA Grapalat"/>
                    <w:sz w:val="24"/>
                    <w:szCs w:val="24"/>
                  </w:rPr>
                </w:rPrChange>
              </w:rPr>
            </w:pPr>
            <w:ins w:id="218" w:author="User" w:date="2024-06-13T08:31:00Z">
              <w:r w:rsidRPr="00996DA1">
                <w:rPr>
                  <w:rFonts w:ascii="GHEA Grapalat" w:hAnsi="GHEA Grapalat" w:cs="Calibri"/>
                  <w:color w:val="000000"/>
                  <w:sz w:val="16"/>
                  <w:szCs w:val="16"/>
                  <w:rPrChange w:id="219" w:author="User" w:date="2024-06-13T08:33:00Z">
                    <w:rPr>
                      <w:rFonts w:ascii="GHEA Grapalat" w:hAnsi="GHEA Grapalat"/>
                      <w:sz w:val="16"/>
                      <w:szCs w:val="16"/>
                    </w:rPr>
                  </w:rPrChange>
                </w:rPr>
                <w:t>Макароны</w:t>
              </w:r>
            </w:ins>
          </w:p>
        </w:tc>
      </w:tr>
      <w:tr w:rsidR="00996DA1" w:rsidRPr="009044F1" w:rsidTr="00AD432A">
        <w:trPr>
          <w:jc w:val="center"/>
          <w:ins w:id="220"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21" w:author="User" w:date="2024-06-13T08:30:00Z"/>
                <w:rFonts w:ascii="GHEA Grapalat" w:hAnsi="GHEA Grapalat" w:cs="Calibri"/>
                <w:color w:val="000000"/>
                <w:sz w:val="16"/>
                <w:szCs w:val="16"/>
                <w:rPrChange w:id="222" w:author="User" w:date="2024-06-13T08:33:00Z">
                  <w:rPr>
                    <w:ins w:id="223" w:author="User" w:date="2024-06-13T08:30:00Z"/>
                    <w:rFonts w:ascii="GHEA Grapalat" w:hAnsi="GHEA Grapalat"/>
                    <w:sz w:val="24"/>
                    <w:szCs w:val="24"/>
                  </w:rPr>
                </w:rPrChange>
              </w:rPr>
            </w:pPr>
            <w:ins w:id="224" w:author="User" w:date="2024-06-13T08:30:00Z">
              <w:r w:rsidRPr="00996DA1">
                <w:rPr>
                  <w:rFonts w:ascii="GHEA Grapalat" w:hAnsi="GHEA Grapalat" w:cs="Calibri"/>
                  <w:color w:val="000000"/>
                  <w:sz w:val="16"/>
                  <w:szCs w:val="16"/>
                  <w:rPrChange w:id="225" w:author="User" w:date="2024-06-13T08:33:00Z">
                    <w:rPr>
                      <w:rFonts w:ascii="GHEA Grapalat" w:hAnsi="GHEA Grapalat"/>
                      <w:sz w:val="24"/>
                      <w:szCs w:val="24"/>
                    </w:rPr>
                  </w:rPrChange>
                </w:rPr>
                <w:t>15</w:t>
              </w:r>
            </w:ins>
          </w:p>
        </w:tc>
        <w:tc>
          <w:tcPr>
            <w:tcW w:w="1246" w:type="dxa"/>
            <w:vAlign w:val="center"/>
          </w:tcPr>
          <w:p w:rsidR="00996DA1" w:rsidRPr="00996DA1" w:rsidRDefault="00996DA1">
            <w:pPr>
              <w:pStyle w:val="BodyTextIndent2"/>
              <w:widowControl w:val="0"/>
              <w:spacing w:after="120" w:line="240" w:lineRule="auto"/>
              <w:ind w:firstLine="0"/>
              <w:jc w:val="center"/>
              <w:rPr>
                <w:ins w:id="226" w:author="User" w:date="2024-06-13T08:30:00Z"/>
                <w:rFonts w:ascii="GHEA Grapalat" w:hAnsi="GHEA Grapalat" w:cs="Calibri"/>
                <w:color w:val="000000"/>
                <w:sz w:val="16"/>
                <w:szCs w:val="16"/>
                <w:rPrChange w:id="227" w:author="User" w:date="2024-06-13T08:33:00Z">
                  <w:rPr>
                    <w:ins w:id="228" w:author="User" w:date="2024-06-13T08:30:00Z"/>
                    <w:rFonts w:ascii="GHEA Grapalat" w:hAnsi="GHEA Grapalat"/>
                    <w:sz w:val="24"/>
                    <w:szCs w:val="24"/>
                  </w:rPr>
                </w:rPrChange>
              </w:rPr>
            </w:pPr>
            <w:ins w:id="229" w:author="User" w:date="2024-06-13T08:34:00Z">
              <w:r w:rsidRPr="002B792D">
                <w:rPr>
                  <w:rFonts w:ascii="GHEA Grapalat" w:hAnsi="GHEA Grapalat"/>
                  <w:sz w:val="16"/>
                  <w:lang w:val="hy-AM"/>
                </w:rPr>
                <w:t>45600</w:t>
              </w:r>
            </w:ins>
          </w:p>
        </w:tc>
        <w:tc>
          <w:tcPr>
            <w:tcW w:w="6458" w:type="dxa"/>
            <w:vAlign w:val="center"/>
          </w:tcPr>
          <w:p w:rsidR="00996DA1" w:rsidRPr="00996DA1" w:rsidDel="007F20A9" w:rsidRDefault="00996DA1">
            <w:pPr>
              <w:pStyle w:val="BodyTextIndent2"/>
              <w:widowControl w:val="0"/>
              <w:spacing w:after="120" w:line="240" w:lineRule="auto"/>
              <w:ind w:firstLine="0"/>
              <w:rPr>
                <w:ins w:id="230" w:author="User" w:date="2024-06-13T08:30:00Z"/>
                <w:rFonts w:ascii="GHEA Grapalat" w:hAnsi="GHEA Grapalat" w:cs="Calibri"/>
                <w:color w:val="000000"/>
                <w:sz w:val="16"/>
                <w:szCs w:val="16"/>
                <w:rPrChange w:id="231" w:author="User" w:date="2024-06-13T08:33:00Z">
                  <w:rPr>
                    <w:ins w:id="232" w:author="User" w:date="2024-06-13T08:30:00Z"/>
                    <w:rFonts w:ascii="GHEA Grapalat" w:hAnsi="GHEA Grapalat"/>
                    <w:sz w:val="24"/>
                    <w:szCs w:val="24"/>
                  </w:rPr>
                </w:rPrChange>
              </w:rPr>
            </w:pPr>
            <w:ins w:id="233" w:author="User" w:date="2024-06-13T08:31:00Z">
              <w:r>
                <w:rPr>
                  <w:rFonts w:ascii="GHEA Grapalat" w:hAnsi="GHEA Grapalat" w:cs="Calibri"/>
                  <w:color w:val="000000"/>
                  <w:sz w:val="16"/>
                  <w:szCs w:val="16"/>
                </w:rPr>
                <w:t>Горох</w:t>
              </w:r>
            </w:ins>
          </w:p>
        </w:tc>
      </w:tr>
      <w:tr w:rsidR="00996DA1" w:rsidRPr="009044F1" w:rsidTr="00AD432A">
        <w:trPr>
          <w:jc w:val="center"/>
          <w:ins w:id="234"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35" w:author="User" w:date="2024-06-13T08:30:00Z"/>
                <w:rFonts w:ascii="GHEA Grapalat" w:hAnsi="GHEA Grapalat" w:cs="Calibri"/>
                <w:color w:val="000000"/>
                <w:sz w:val="16"/>
                <w:szCs w:val="16"/>
                <w:rPrChange w:id="236" w:author="User" w:date="2024-06-13T08:33:00Z">
                  <w:rPr>
                    <w:ins w:id="237" w:author="User" w:date="2024-06-13T08:30:00Z"/>
                    <w:rFonts w:ascii="GHEA Grapalat" w:hAnsi="GHEA Grapalat"/>
                    <w:sz w:val="24"/>
                    <w:szCs w:val="24"/>
                  </w:rPr>
                </w:rPrChange>
              </w:rPr>
            </w:pPr>
            <w:ins w:id="238" w:author="User" w:date="2024-06-13T08:30:00Z">
              <w:r w:rsidRPr="00996DA1">
                <w:rPr>
                  <w:rFonts w:ascii="GHEA Grapalat" w:hAnsi="GHEA Grapalat" w:cs="Calibri"/>
                  <w:color w:val="000000"/>
                  <w:sz w:val="16"/>
                  <w:szCs w:val="16"/>
                  <w:rPrChange w:id="239" w:author="User" w:date="2024-06-13T08:33:00Z">
                    <w:rPr>
                      <w:rFonts w:ascii="GHEA Grapalat" w:hAnsi="GHEA Grapalat"/>
                      <w:sz w:val="24"/>
                      <w:szCs w:val="24"/>
                    </w:rPr>
                  </w:rPrChange>
                </w:rPr>
                <w:t>16</w:t>
              </w:r>
            </w:ins>
          </w:p>
        </w:tc>
        <w:tc>
          <w:tcPr>
            <w:tcW w:w="1246" w:type="dxa"/>
            <w:vAlign w:val="center"/>
          </w:tcPr>
          <w:p w:rsidR="00996DA1" w:rsidRPr="00996DA1" w:rsidRDefault="00996DA1">
            <w:pPr>
              <w:pStyle w:val="BodyTextIndent2"/>
              <w:widowControl w:val="0"/>
              <w:spacing w:after="120" w:line="240" w:lineRule="auto"/>
              <w:ind w:firstLine="0"/>
              <w:jc w:val="center"/>
              <w:rPr>
                <w:ins w:id="240" w:author="User" w:date="2024-06-13T08:30:00Z"/>
                <w:rFonts w:ascii="GHEA Grapalat" w:hAnsi="GHEA Grapalat" w:cs="Calibri"/>
                <w:color w:val="000000"/>
                <w:sz w:val="16"/>
                <w:szCs w:val="16"/>
                <w:rPrChange w:id="241" w:author="User" w:date="2024-06-13T08:33:00Z">
                  <w:rPr>
                    <w:ins w:id="242" w:author="User" w:date="2024-06-13T08:30:00Z"/>
                    <w:rFonts w:ascii="GHEA Grapalat" w:hAnsi="GHEA Grapalat"/>
                    <w:sz w:val="24"/>
                    <w:szCs w:val="24"/>
                  </w:rPr>
                </w:rPrChange>
              </w:rPr>
            </w:pPr>
            <w:ins w:id="243" w:author="User" w:date="2024-06-13T08:34:00Z">
              <w:r w:rsidRPr="002B792D">
                <w:rPr>
                  <w:rFonts w:ascii="GHEA Grapalat" w:hAnsi="GHEA Grapalat"/>
                  <w:sz w:val="16"/>
                  <w:lang w:val="hy-AM"/>
                </w:rPr>
                <w:t>91200</w:t>
              </w:r>
            </w:ins>
          </w:p>
        </w:tc>
        <w:tc>
          <w:tcPr>
            <w:tcW w:w="6458" w:type="dxa"/>
            <w:vAlign w:val="center"/>
          </w:tcPr>
          <w:p w:rsidR="00996DA1" w:rsidRPr="00996DA1" w:rsidDel="007F20A9" w:rsidRDefault="00996DA1">
            <w:pPr>
              <w:pStyle w:val="BodyTextIndent2"/>
              <w:widowControl w:val="0"/>
              <w:spacing w:after="120" w:line="240" w:lineRule="auto"/>
              <w:ind w:firstLine="0"/>
              <w:rPr>
                <w:ins w:id="244" w:author="User" w:date="2024-06-13T08:30:00Z"/>
                <w:rFonts w:ascii="GHEA Grapalat" w:hAnsi="GHEA Grapalat" w:cs="Calibri"/>
                <w:color w:val="000000"/>
                <w:sz w:val="16"/>
                <w:szCs w:val="16"/>
                <w:rPrChange w:id="245" w:author="User" w:date="2024-06-13T08:33:00Z">
                  <w:rPr>
                    <w:ins w:id="246" w:author="User" w:date="2024-06-13T08:30:00Z"/>
                    <w:rFonts w:ascii="GHEA Grapalat" w:hAnsi="GHEA Grapalat"/>
                    <w:sz w:val="24"/>
                    <w:szCs w:val="24"/>
                  </w:rPr>
                </w:rPrChange>
              </w:rPr>
            </w:pPr>
            <w:ins w:id="247" w:author="User" w:date="2024-06-13T08:31:00Z">
              <w:r>
                <w:rPr>
                  <w:rFonts w:ascii="GHEA Grapalat" w:hAnsi="GHEA Grapalat" w:cs="Calibri"/>
                  <w:color w:val="000000"/>
                  <w:sz w:val="16"/>
                  <w:szCs w:val="16"/>
                </w:rPr>
                <w:t>Чечевица</w:t>
              </w:r>
            </w:ins>
          </w:p>
        </w:tc>
      </w:tr>
      <w:tr w:rsidR="00996DA1" w:rsidRPr="009044F1" w:rsidTr="00AD432A">
        <w:trPr>
          <w:jc w:val="center"/>
          <w:ins w:id="248"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49" w:author="User" w:date="2024-06-13T08:30:00Z"/>
                <w:rFonts w:ascii="GHEA Grapalat" w:hAnsi="GHEA Grapalat" w:cs="Calibri"/>
                <w:color w:val="000000"/>
                <w:sz w:val="16"/>
                <w:szCs w:val="16"/>
                <w:rPrChange w:id="250" w:author="User" w:date="2024-06-13T08:33:00Z">
                  <w:rPr>
                    <w:ins w:id="251" w:author="User" w:date="2024-06-13T08:30:00Z"/>
                    <w:rFonts w:ascii="GHEA Grapalat" w:hAnsi="GHEA Grapalat"/>
                    <w:sz w:val="24"/>
                    <w:szCs w:val="24"/>
                  </w:rPr>
                </w:rPrChange>
              </w:rPr>
            </w:pPr>
            <w:ins w:id="252" w:author="User" w:date="2024-06-13T08:30:00Z">
              <w:r w:rsidRPr="00996DA1">
                <w:rPr>
                  <w:rFonts w:ascii="GHEA Grapalat" w:hAnsi="GHEA Grapalat" w:cs="Calibri"/>
                  <w:color w:val="000000"/>
                  <w:sz w:val="16"/>
                  <w:szCs w:val="16"/>
                  <w:rPrChange w:id="253" w:author="User" w:date="2024-06-13T08:33:00Z">
                    <w:rPr>
                      <w:rFonts w:ascii="GHEA Grapalat" w:hAnsi="GHEA Grapalat"/>
                      <w:sz w:val="24"/>
                      <w:szCs w:val="24"/>
                    </w:rPr>
                  </w:rPrChange>
                </w:rPr>
                <w:t>17</w:t>
              </w:r>
            </w:ins>
          </w:p>
        </w:tc>
        <w:tc>
          <w:tcPr>
            <w:tcW w:w="1246" w:type="dxa"/>
            <w:vAlign w:val="center"/>
          </w:tcPr>
          <w:p w:rsidR="00996DA1" w:rsidRPr="00996DA1" w:rsidRDefault="00996DA1">
            <w:pPr>
              <w:pStyle w:val="BodyTextIndent2"/>
              <w:widowControl w:val="0"/>
              <w:spacing w:after="120" w:line="240" w:lineRule="auto"/>
              <w:ind w:firstLine="0"/>
              <w:jc w:val="center"/>
              <w:rPr>
                <w:ins w:id="254" w:author="User" w:date="2024-06-13T08:30:00Z"/>
                <w:rFonts w:ascii="GHEA Grapalat" w:hAnsi="GHEA Grapalat" w:cs="Calibri"/>
                <w:color w:val="000000"/>
                <w:sz w:val="16"/>
                <w:szCs w:val="16"/>
                <w:rPrChange w:id="255" w:author="User" w:date="2024-06-13T08:33:00Z">
                  <w:rPr>
                    <w:ins w:id="256" w:author="User" w:date="2024-06-13T08:30:00Z"/>
                    <w:rFonts w:ascii="GHEA Grapalat" w:hAnsi="GHEA Grapalat"/>
                    <w:sz w:val="24"/>
                    <w:szCs w:val="24"/>
                  </w:rPr>
                </w:rPrChange>
              </w:rPr>
            </w:pPr>
            <w:ins w:id="257" w:author="User" w:date="2024-06-13T08:34:00Z">
              <w:r w:rsidRPr="002B792D">
                <w:rPr>
                  <w:rFonts w:ascii="GHEA Grapalat" w:hAnsi="GHEA Grapalat"/>
                  <w:sz w:val="16"/>
                  <w:lang w:val="hy-AM"/>
                </w:rPr>
                <w:t>518700</w:t>
              </w:r>
            </w:ins>
          </w:p>
        </w:tc>
        <w:tc>
          <w:tcPr>
            <w:tcW w:w="6458" w:type="dxa"/>
            <w:vAlign w:val="center"/>
          </w:tcPr>
          <w:p w:rsidR="00996DA1" w:rsidRPr="00996DA1" w:rsidDel="007F20A9" w:rsidRDefault="00996DA1">
            <w:pPr>
              <w:pStyle w:val="BodyTextIndent2"/>
              <w:widowControl w:val="0"/>
              <w:spacing w:after="120" w:line="240" w:lineRule="auto"/>
              <w:ind w:firstLine="0"/>
              <w:rPr>
                <w:ins w:id="258" w:author="User" w:date="2024-06-13T08:30:00Z"/>
                <w:rFonts w:ascii="GHEA Grapalat" w:hAnsi="GHEA Grapalat" w:cs="Calibri"/>
                <w:color w:val="000000"/>
                <w:sz w:val="16"/>
                <w:szCs w:val="16"/>
                <w:rPrChange w:id="259" w:author="User" w:date="2024-06-13T08:33:00Z">
                  <w:rPr>
                    <w:ins w:id="260" w:author="User" w:date="2024-06-13T08:30:00Z"/>
                    <w:rFonts w:ascii="GHEA Grapalat" w:hAnsi="GHEA Grapalat"/>
                    <w:sz w:val="24"/>
                    <w:szCs w:val="24"/>
                  </w:rPr>
                </w:rPrChange>
              </w:rPr>
            </w:pPr>
            <w:ins w:id="261" w:author="User" w:date="2024-06-13T08:31:00Z">
              <w:r>
                <w:rPr>
                  <w:rFonts w:ascii="GHEA Grapalat" w:hAnsi="GHEA Grapalat" w:cs="Calibri"/>
                  <w:color w:val="000000"/>
                  <w:sz w:val="16"/>
                  <w:szCs w:val="16"/>
                </w:rPr>
                <w:t>Сыр Чанах</w:t>
              </w:r>
            </w:ins>
          </w:p>
        </w:tc>
      </w:tr>
      <w:tr w:rsidR="00996DA1" w:rsidRPr="009044F1" w:rsidTr="00AD432A">
        <w:trPr>
          <w:jc w:val="center"/>
          <w:ins w:id="262"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63" w:author="User" w:date="2024-06-13T08:30:00Z"/>
                <w:rFonts w:ascii="GHEA Grapalat" w:hAnsi="GHEA Grapalat" w:cs="Calibri"/>
                <w:color w:val="000000"/>
                <w:sz w:val="16"/>
                <w:szCs w:val="16"/>
                <w:rPrChange w:id="264" w:author="User" w:date="2024-06-13T08:33:00Z">
                  <w:rPr>
                    <w:ins w:id="265" w:author="User" w:date="2024-06-13T08:30:00Z"/>
                    <w:rFonts w:ascii="GHEA Grapalat" w:hAnsi="GHEA Grapalat"/>
                    <w:sz w:val="24"/>
                    <w:szCs w:val="24"/>
                  </w:rPr>
                </w:rPrChange>
              </w:rPr>
            </w:pPr>
            <w:ins w:id="266" w:author="User" w:date="2024-06-13T08:30:00Z">
              <w:r w:rsidRPr="00996DA1">
                <w:rPr>
                  <w:rFonts w:ascii="GHEA Grapalat" w:hAnsi="GHEA Grapalat" w:cs="Calibri"/>
                  <w:color w:val="000000"/>
                  <w:sz w:val="16"/>
                  <w:szCs w:val="16"/>
                  <w:rPrChange w:id="267" w:author="User" w:date="2024-06-13T08:33:00Z">
                    <w:rPr>
                      <w:rFonts w:ascii="GHEA Grapalat" w:hAnsi="GHEA Grapalat"/>
                      <w:sz w:val="24"/>
                      <w:szCs w:val="24"/>
                    </w:rPr>
                  </w:rPrChange>
                </w:rPr>
                <w:t>18</w:t>
              </w:r>
            </w:ins>
          </w:p>
        </w:tc>
        <w:tc>
          <w:tcPr>
            <w:tcW w:w="1246" w:type="dxa"/>
            <w:vAlign w:val="center"/>
          </w:tcPr>
          <w:p w:rsidR="00996DA1" w:rsidRPr="00996DA1" w:rsidRDefault="00996DA1">
            <w:pPr>
              <w:pStyle w:val="BodyTextIndent2"/>
              <w:widowControl w:val="0"/>
              <w:spacing w:after="120" w:line="240" w:lineRule="auto"/>
              <w:ind w:firstLine="0"/>
              <w:jc w:val="center"/>
              <w:rPr>
                <w:ins w:id="268" w:author="User" w:date="2024-06-13T08:30:00Z"/>
                <w:rFonts w:ascii="GHEA Grapalat" w:hAnsi="GHEA Grapalat" w:cs="Calibri"/>
                <w:color w:val="000000"/>
                <w:sz w:val="16"/>
                <w:szCs w:val="16"/>
                <w:rPrChange w:id="269" w:author="User" w:date="2024-06-13T08:33:00Z">
                  <w:rPr>
                    <w:ins w:id="270" w:author="User" w:date="2024-06-13T08:30:00Z"/>
                    <w:rFonts w:ascii="GHEA Grapalat" w:hAnsi="GHEA Grapalat"/>
                    <w:sz w:val="24"/>
                    <w:szCs w:val="24"/>
                  </w:rPr>
                </w:rPrChange>
              </w:rPr>
            </w:pPr>
            <w:ins w:id="271" w:author="User" w:date="2024-06-13T08:34:00Z">
              <w:r w:rsidRPr="002B792D">
                <w:rPr>
                  <w:rFonts w:ascii="GHEA Grapalat" w:hAnsi="GHEA Grapalat"/>
                  <w:sz w:val="16"/>
                  <w:lang w:val="hy-AM"/>
                </w:rPr>
                <w:t>107380</w:t>
              </w:r>
            </w:ins>
          </w:p>
        </w:tc>
        <w:tc>
          <w:tcPr>
            <w:tcW w:w="6458" w:type="dxa"/>
            <w:vAlign w:val="center"/>
          </w:tcPr>
          <w:p w:rsidR="00996DA1" w:rsidRPr="00996DA1" w:rsidDel="007F20A9" w:rsidRDefault="00996DA1">
            <w:pPr>
              <w:pStyle w:val="BodyTextIndent2"/>
              <w:widowControl w:val="0"/>
              <w:spacing w:after="120" w:line="240" w:lineRule="auto"/>
              <w:ind w:firstLine="0"/>
              <w:rPr>
                <w:ins w:id="272" w:author="User" w:date="2024-06-13T08:30:00Z"/>
                <w:rFonts w:ascii="GHEA Grapalat" w:hAnsi="GHEA Grapalat" w:cs="Calibri"/>
                <w:color w:val="000000"/>
                <w:sz w:val="16"/>
                <w:szCs w:val="16"/>
                <w:rPrChange w:id="273" w:author="User" w:date="2024-06-13T08:33:00Z">
                  <w:rPr>
                    <w:ins w:id="274" w:author="User" w:date="2024-06-13T08:30:00Z"/>
                    <w:rFonts w:ascii="GHEA Grapalat" w:hAnsi="GHEA Grapalat"/>
                    <w:sz w:val="24"/>
                    <w:szCs w:val="24"/>
                  </w:rPr>
                </w:rPrChange>
              </w:rPr>
            </w:pPr>
            <w:ins w:id="275" w:author="User" w:date="2024-06-13T08:31:00Z">
              <w:r>
                <w:rPr>
                  <w:rFonts w:ascii="GHEA Grapalat" w:hAnsi="GHEA Grapalat" w:cs="Calibri"/>
                  <w:color w:val="000000"/>
                  <w:sz w:val="16"/>
                  <w:szCs w:val="16"/>
                </w:rPr>
                <w:t>Мацун</w:t>
              </w:r>
            </w:ins>
          </w:p>
        </w:tc>
      </w:tr>
      <w:tr w:rsidR="00996DA1" w:rsidRPr="009044F1" w:rsidTr="00AD432A">
        <w:trPr>
          <w:jc w:val="center"/>
          <w:ins w:id="276"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77" w:author="User" w:date="2024-06-13T08:30:00Z"/>
                <w:rFonts w:ascii="GHEA Grapalat" w:hAnsi="GHEA Grapalat" w:cs="Calibri"/>
                <w:color w:val="000000"/>
                <w:sz w:val="16"/>
                <w:szCs w:val="16"/>
                <w:rPrChange w:id="278" w:author="User" w:date="2024-06-13T08:33:00Z">
                  <w:rPr>
                    <w:ins w:id="279" w:author="User" w:date="2024-06-13T08:30:00Z"/>
                    <w:rFonts w:ascii="GHEA Grapalat" w:hAnsi="GHEA Grapalat"/>
                    <w:sz w:val="24"/>
                    <w:szCs w:val="24"/>
                  </w:rPr>
                </w:rPrChange>
              </w:rPr>
            </w:pPr>
            <w:ins w:id="280" w:author="User" w:date="2024-06-13T08:30:00Z">
              <w:r w:rsidRPr="00996DA1">
                <w:rPr>
                  <w:rFonts w:ascii="GHEA Grapalat" w:hAnsi="GHEA Grapalat" w:cs="Calibri"/>
                  <w:color w:val="000000"/>
                  <w:sz w:val="16"/>
                  <w:szCs w:val="16"/>
                  <w:rPrChange w:id="281" w:author="User" w:date="2024-06-13T08:33:00Z">
                    <w:rPr>
                      <w:rFonts w:ascii="GHEA Grapalat" w:hAnsi="GHEA Grapalat"/>
                      <w:sz w:val="24"/>
                      <w:szCs w:val="24"/>
                    </w:rPr>
                  </w:rPrChange>
                </w:rPr>
                <w:t>19</w:t>
              </w:r>
            </w:ins>
          </w:p>
        </w:tc>
        <w:tc>
          <w:tcPr>
            <w:tcW w:w="1246" w:type="dxa"/>
            <w:vAlign w:val="center"/>
          </w:tcPr>
          <w:p w:rsidR="00996DA1" w:rsidRPr="00996DA1" w:rsidRDefault="00996DA1">
            <w:pPr>
              <w:pStyle w:val="BodyTextIndent2"/>
              <w:widowControl w:val="0"/>
              <w:spacing w:after="120" w:line="240" w:lineRule="auto"/>
              <w:ind w:firstLine="0"/>
              <w:jc w:val="center"/>
              <w:rPr>
                <w:ins w:id="282" w:author="User" w:date="2024-06-13T08:30:00Z"/>
                <w:rFonts w:ascii="GHEA Grapalat" w:hAnsi="GHEA Grapalat" w:cs="Calibri"/>
                <w:color w:val="000000"/>
                <w:sz w:val="16"/>
                <w:szCs w:val="16"/>
                <w:rPrChange w:id="283" w:author="User" w:date="2024-06-13T08:33:00Z">
                  <w:rPr>
                    <w:ins w:id="284" w:author="User" w:date="2024-06-13T08:30:00Z"/>
                    <w:rFonts w:ascii="GHEA Grapalat" w:hAnsi="GHEA Grapalat"/>
                    <w:sz w:val="24"/>
                    <w:szCs w:val="24"/>
                  </w:rPr>
                </w:rPrChange>
              </w:rPr>
            </w:pPr>
            <w:ins w:id="285" w:author="User" w:date="2024-06-13T08:34:00Z">
              <w:r w:rsidRPr="002B792D">
                <w:rPr>
                  <w:rFonts w:ascii="GHEA Grapalat" w:hAnsi="GHEA Grapalat"/>
                  <w:sz w:val="16"/>
                  <w:lang w:val="hy-AM"/>
                </w:rPr>
                <w:t>39600</w:t>
              </w:r>
            </w:ins>
          </w:p>
        </w:tc>
        <w:tc>
          <w:tcPr>
            <w:tcW w:w="6458" w:type="dxa"/>
            <w:vAlign w:val="center"/>
          </w:tcPr>
          <w:p w:rsidR="00996DA1" w:rsidRPr="00996DA1" w:rsidDel="007F20A9" w:rsidRDefault="00996DA1">
            <w:pPr>
              <w:pStyle w:val="BodyTextIndent2"/>
              <w:widowControl w:val="0"/>
              <w:spacing w:after="120" w:line="240" w:lineRule="auto"/>
              <w:ind w:firstLine="0"/>
              <w:rPr>
                <w:ins w:id="286" w:author="User" w:date="2024-06-13T08:30:00Z"/>
                <w:rFonts w:ascii="GHEA Grapalat" w:hAnsi="GHEA Grapalat" w:cs="Calibri"/>
                <w:color w:val="000000"/>
                <w:sz w:val="16"/>
                <w:szCs w:val="16"/>
                <w:rPrChange w:id="287" w:author="User" w:date="2024-06-13T08:33:00Z">
                  <w:rPr>
                    <w:ins w:id="288" w:author="User" w:date="2024-06-13T08:30:00Z"/>
                    <w:rFonts w:ascii="GHEA Grapalat" w:hAnsi="GHEA Grapalat"/>
                    <w:sz w:val="24"/>
                    <w:szCs w:val="24"/>
                  </w:rPr>
                </w:rPrChange>
              </w:rPr>
            </w:pPr>
            <w:ins w:id="289" w:author="User" w:date="2024-06-13T08:31:00Z">
              <w:r>
                <w:rPr>
                  <w:rFonts w:ascii="GHEA Grapalat" w:hAnsi="GHEA Grapalat" w:cs="Calibri"/>
                  <w:color w:val="000000"/>
                  <w:sz w:val="16"/>
                  <w:szCs w:val="16"/>
                </w:rPr>
                <w:t>Томатная паста</w:t>
              </w:r>
            </w:ins>
          </w:p>
        </w:tc>
      </w:tr>
      <w:tr w:rsidR="00996DA1" w:rsidRPr="009044F1" w:rsidTr="00AD432A">
        <w:trPr>
          <w:jc w:val="center"/>
          <w:ins w:id="290"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291" w:author="User" w:date="2024-06-13T08:30:00Z"/>
                <w:rFonts w:ascii="GHEA Grapalat" w:hAnsi="GHEA Grapalat" w:cs="Calibri"/>
                <w:color w:val="000000"/>
                <w:sz w:val="16"/>
                <w:szCs w:val="16"/>
                <w:rPrChange w:id="292" w:author="User" w:date="2024-06-13T08:33:00Z">
                  <w:rPr>
                    <w:ins w:id="293" w:author="User" w:date="2024-06-13T08:30:00Z"/>
                    <w:rFonts w:ascii="GHEA Grapalat" w:hAnsi="GHEA Grapalat"/>
                    <w:sz w:val="24"/>
                    <w:szCs w:val="24"/>
                  </w:rPr>
                </w:rPrChange>
              </w:rPr>
            </w:pPr>
            <w:ins w:id="294" w:author="User" w:date="2024-06-13T08:30:00Z">
              <w:r w:rsidRPr="00996DA1">
                <w:rPr>
                  <w:rFonts w:ascii="GHEA Grapalat" w:hAnsi="GHEA Grapalat" w:cs="Calibri"/>
                  <w:color w:val="000000"/>
                  <w:sz w:val="16"/>
                  <w:szCs w:val="16"/>
                  <w:rPrChange w:id="295" w:author="User" w:date="2024-06-13T08:33:00Z">
                    <w:rPr>
                      <w:rFonts w:ascii="GHEA Grapalat" w:hAnsi="GHEA Grapalat"/>
                      <w:sz w:val="24"/>
                      <w:szCs w:val="24"/>
                    </w:rPr>
                  </w:rPrChange>
                </w:rPr>
                <w:t>20</w:t>
              </w:r>
            </w:ins>
          </w:p>
        </w:tc>
        <w:tc>
          <w:tcPr>
            <w:tcW w:w="1246" w:type="dxa"/>
            <w:vAlign w:val="center"/>
          </w:tcPr>
          <w:p w:rsidR="00996DA1" w:rsidRPr="00996DA1" w:rsidRDefault="00996DA1">
            <w:pPr>
              <w:pStyle w:val="BodyTextIndent2"/>
              <w:widowControl w:val="0"/>
              <w:spacing w:after="120" w:line="240" w:lineRule="auto"/>
              <w:ind w:firstLine="0"/>
              <w:jc w:val="center"/>
              <w:rPr>
                <w:ins w:id="296" w:author="User" w:date="2024-06-13T08:30:00Z"/>
                <w:rFonts w:ascii="GHEA Grapalat" w:hAnsi="GHEA Grapalat" w:cs="Calibri"/>
                <w:color w:val="000000"/>
                <w:sz w:val="16"/>
                <w:szCs w:val="16"/>
                <w:rPrChange w:id="297" w:author="User" w:date="2024-06-13T08:33:00Z">
                  <w:rPr>
                    <w:ins w:id="298" w:author="User" w:date="2024-06-13T08:30:00Z"/>
                    <w:rFonts w:ascii="GHEA Grapalat" w:hAnsi="GHEA Grapalat"/>
                    <w:sz w:val="24"/>
                    <w:szCs w:val="24"/>
                  </w:rPr>
                </w:rPrChange>
              </w:rPr>
            </w:pPr>
            <w:ins w:id="299" w:author="User" w:date="2024-06-13T08:34:00Z">
              <w:r w:rsidRPr="002B792D">
                <w:rPr>
                  <w:rFonts w:ascii="GHEA Grapalat" w:hAnsi="GHEA Grapalat"/>
                  <w:sz w:val="16"/>
                  <w:lang w:val="hy-AM"/>
                </w:rPr>
                <w:t>47500</w:t>
              </w:r>
            </w:ins>
          </w:p>
        </w:tc>
        <w:tc>
          <w:tcPr>
            <w:tcW w:w="6458" w:type="dxa"/>
            <w:vAlign w:val="center"/>
          </w:tcPr>
          <w:p w:rsidR="00996DA1" w:rsidRPr="00996DA1" w:rsidDel="007F20A9" w:rsidRDefault="00996DA1">
            <w:pPr>
              <w:pStyle w:val="BodyTextIndent2"/>
              <w:widowControl w:val="0"/>
              <w:spacing w:after="120" w:line="240" w:lineRule="auto"/>
              <w:ind w:firstLine="0"/>
              <w:rPr>
                <w:ins w:id="300" w:author="User" w:date="2024-06-13T08:30:00Z"/>
                <w:rFonts w:ascii="GHEA Grapalat" w:hAnsi="GHEA Grapalat" w:cs="Calibri"/>
                <w:color w:val="000000"/>
                <w:sz w:val="16"/>
                <w:szCs w:val="16"/>
                <w:rPrChange w:id="301" w:author="User" w:date="2024-06-13T08:33:00Z">
                  <w:rPr>
                    <w:ins w:id="302" w:author="User" w:date="2024-06-13T08:30:00Z"/>
                    <w:rFonts w:ascii="GHEA Grapalat" w:hAnsi="GHEA Grapalat"/>
                    <w:sz w:val="24"/>
                    <w:szCs w:val="24"/>
                  </w:rPr>
                </w:rPrChange>
              </w:rPr>
            </w:pPr>
            <w:ins w:id="303" w:author="User" w:date="2024-06-13T08:31:00Z">
              <w:r w:rsidRPr="00996DA1">
                <w:rPr>
                  <w:rFonts w:ascii="GHEA Grapalat" w:hAnsi="GHEA Grapalat" w:cs="Calibri"/>
                  <w:color w:val="000000"/>
                  <w:sz w:val="16"/>
                  <w:szCs w:val="16"/>
                  <w:rPrChange w:id="304" w:author="User" w:date="2024-06-13T08:33:00Z">
                    <w:rPr>
                      <w:rFonts w:ascii="Calibri" w:hAnsi="Calibri" w:cs="Calibri"/>
                      <w:sz w:val="18"/>
                      <w:szCs w:val="18"/>
                    </w:rPr>
                  </w:rPrChange>
                </w:rPr>
                <w:t>Мандарин</w:t>
              </w:r>
            </w:ins>
          </w:p>
        </w:tc>
      </w:tr>
      <w:tr w:rsidR="00996DA1" w:rsidRPr="009044F1" w:rsidTr="00AD432A">
        <w:trPr>
          <w:jc w:val="center"/>
          <w:ins w:id="305"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306" w:author="User" w:date="2024-06-13T08:30:00Z"/>
                <w:rFonts w:ascii="GHEA Grapalat" w:hAnsi="GHEA Grapalat" w:cs="Calibri"/>
                <w:color w:val="000000"/>
                <w:sz w:val="16"/>
                <w:szCs w:val="16"/>
                <w:rPrChange w:id="307" w:author="User" w:date="2024-06-13T08:33:00Z">
                  <w:rPr>
                    <w:ins w:id="308" w:author="User" w:date="2024-06-13T08:30:00Z"/>
                    <w:rFonts w:ascii="GHEA Grapalat" w:hAnsi="GHEA Grapalat"/>
                    <w:sz w:val="24"/>
                    <w:szCs w:val="24"/>
                  </w:rPr>
                </w:rPrChange>
              </w:rPr>
            </w:pPr>
            <w:ins w:id="309" w:author="User" w:date="2024-06-13T08:30:00Z">
              <w:r w:rsidRPr="00996DA1">
                <w:rPr>
                  <w:rFonts w:ascii="GHEA Grapalat" w:hAnsi="GHEA Grapalat" w:cs="Calibri"/>
                  <w:color w:val="000000"/>
                  <w:sz w:val="16"/>
                  <w:szCs w:val="16"/>
                  <w:rPrChange w:id="310" w:author="User" w:date="2024-06-13T08:33:00Z">
                    <w:rPr>
                      <w:rFonts w:ascii="GHEA Grapalat" w:hAnsi="GHEA Grapalat"/>
                      <w:sz w:val="24"/>
                      <w:szCs w:val="24"/>
                    </w:rPr>
                  </w:rPrChange>
                </w:rPr>
                <w:t>21</w:t>
              </w:r>
            </w:ins>
          </w:p>
        </w:tc>
        <w:tc>
          <w:tcPr>
            <w:tcW w:w="1246" w:type="dxa"/>
            <w:vAlign w:val="center"/>
          </w:tcPr>
          <w:p w:rsidR="00996DA1" w:rsidRPr="00996DA1" w:rsidRDefault="00996DA1">
            <w:pPr>
              <w:pStyle w:val="BodyTextIndent2"/>
              <w:widowControl w:val="0"/>
              <w:spacing w:after="120" w:line="240" w:lineRule="auto"/>
              <w:ind w:firstLine="0"/>
              <w:jc w:val="center"/>
              <w:rPr>
                <w:ins w:id="311" w:author="User" w:date="2024-06-13T08:30:00Z"/>
                <w:rFonts w:ascii="GHEA Grapalat" w:hAnsi="GHEA Grapalat" w:cs="Calibri"/>
                <w:color w:val="000000"/>
                <w:sz w:val="16"/>
                <w:szCs w:val="16"/>
                <w:rPrChange w:id="312" w:author="User" w:date="2024-06-13T08:33:00Z">
                  <w:rPr>
                    <w:ins w:id="313" w:author="User" w:date="2024-06-13T08:30:00Z"/>
                    <w:rFonts w:ascii="GHEA Grapalat" w:hAnsi="GHEA Grapalat"/>
                    <w:sz w:val="24"/>
                    <w:szCs w:val="24"/>
                  </w:rPr>
                </w:rPrChange>
              </w:rPr>
            </w:pPr>
            <w:ins w:id="314" w:author="User" w:date="2024-06-13T08:34:00Z">
              <w:r w:rsidRPr="002B792D">
                <w:rPr>
                  <w:rFonts w:ascii="GHEA Grapalat" w:hAnsi="GHEA Grapalat"/>
                  <w:sz w:val="16"/>
                  <w:lang w:val="hy-AM"/>
                </w:rPr>
                <w:t>197600</w:t>
              </w:r>
            </w:ins>
          </w:p>
        </w:tc>
        <w:tc>
          <w:tcPr>
            <w:tcW w:w="6458" w:type="dxa"/>
            <w:vAlign w:val="center"/>
          </w:tcPr>
          <w:p w:rsidR="00996DA1" w:rsidRPr="00996DA1" w:rsidDel="007F20A9" w:rsidRDefault="00996DA1">
            <w:pPr>
              <w:pStyle w:val="BodyTextIndent2"/>
              <w:widowControl w:val="0"/>
              <w:spacing w:after="120" w:line="240" w:lineRule="auto"/>
              <w:ind w:firstLine="0"/>
              <w:rPr>
                <w:ins w:id="315" w:author="User" w:date="2024-06-13T08:30:00Z"/>
                <w:rFonts w:ascii="GHEA Grapalat" w:hAnsi="GHEA Grapalat" w:cs="Calibri"/>
                <w:color w:val="000000"/>
                <w:sz w:val="16"/>
                <w:szCs w:val="16"/>
                <w:rPrChange w:id="316" w:author="User" w:date="2024-06-13T08:33:00Z">
                  <w:rPr>
                    <w:ins w:id="317" w:author="User" w:date="2024-06-13T08:30:00Z"/>
                    <w:rFonts w:ascii="GHEA Grapalat" w:hAnsi="GHEA Grapalat"/>
                    <w:sz w:val="24"/>
                    <w:szCs w:val="24"/>
                  </w:rPr>
                </w:rPrChange>
              </w:rPr>
            </w:pPr>
            <w:ins w:id="318" w:author="User" w:date="2024-06-13T08:31:00Z">
              <w:r w:rsidRPr="00996DA1">
                <w:rPr>
                  <w:rFonts w:ascii="GHEA Grapalat" w:hAnsi="GHEA Grapalat" w:cs="Calibri"/>
                  <w:color w:val="000000"/>
                  <w:sz w:val="16"/>
                  <w:szCs w:val="16"/>
                  <w:rPrChange w:id="319" w:author="User" w:date="2024-06-13T08:33:00Z">
                    <w:rPr>
                      <w:rFonts w:ascii="Calibri" w:hAnsi="Calibri" w:cs="Calibri"/>
                      <w:sz w:val="18"/>
                      <w:szCs w:val="18"/>
                    </w:rPr>
                  </w:rPrChange>
                </w:rPr>
                <w:t>Бананы</w:t>
              </w:r>
            </w:ins>
          </w:p>
        </w:tc>
      </w:tr>
      <w:tr w:rsidR="00996DA1" w:rsidRPr="009044F1" w:rsidTr="00AD432A">
        <w:trPr>
          <w:jc w:val="center"/>
          <w:ins w:id="320"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321" w:author="User" w:date="2024-06-13T08:30:00Z"/>
                <w:rFonts w:ascii="GHEA Grapalat" w:hAnsi="GHEA Grapalat" w:cs="Calibri"/>
                <w:color w:val="000000"/>
                <w:sz w:val="16"/>
                <w:szCs w:val="16"/>
                <w:rPrChange w:id="322" w:author="User" w:date="2024-06-13T08:33:00Z">
                  <w:rPr>
                    <w:ins w:id="323" w:author="User" w:date="2024-06-13T08:30:00Z"/>
                    <w:rFonts w:ascii="GHEA Grapalat" w:hAnsi="GHEA Grapalat"/>
                    <w:sz w:val="24"/>
                    <w:szCs w:val="24"/>
                  </w:rPr>
                </w:rPrChange>
              </w:rPr>
            </w:pPr>
            <w:ins w:id="324" w:author="User" w:date="2024-06-13T08:30:00Z">
              <w:r w:rsidRPr="00996DA1">
                <w:rPr>
                  <w:rFonts w:ascii="GHEA Grapalat" w:hAnsi="GHEA Grapalat" w:cs="Calibri"/>
                  <w:color w:val="000000"/>
                  <w:sz w:val="16"/>
                  <w:szCs w:val="16"/>
                  <w:rPrChange w:id="325" w:author="User" w:date="2024-06-13T08:33:00Z">
                    <w:rPr>
                      <w:rFonts w:ascii="GHEA Grapalat" w:hAnsi="GHEA Grapalat"/>
                      <w:sz w:val="24"/>
                      <w:szCs w:val="24"/>
                    </w:rPr>
                  </w:rPrChange>
                </w:rPr>
                <w:t>22</w:t>
              </w:r>
            </w:ins>
          </w:p>
        </w:tc>
        <w:tc>
          <w:tcPr>
            <w:tcW w:w="1246" w:type="dxa"/>
            <w:vAlign w:val="center"/>
          </w:tcPr>
          <w:p w:rsidR="00996DA1" w:rsidRPr="00996DA1" w:rsidRDefault="00996DA1">
            <w:pPr>
              <w:pStyle w:val="BodyTextIndent2"/>
              <w:widowControl w:val="0"/>
              <w:spacing w:after="120" w:line="240" w:lineRule="auto"/>
              <w:ind w:firstLine="0"/>
              <w:jc w:val="center"/>
              <w:rPr>
                <w:ins w:id="326" w:author="User" w:date="2024-06-13T08:30:00Z"/>
                <w:rFonts w:ascii="GHEA Grapalat" w:hAnsi="GHEA Grapalat" w:cs="Calibri"/>
                <w:color w:val="000000"/>
                <w:sz w:val="16"/>
                <w:szCs w:val="16"/>
                <w:rPrChange w:id="327" w:author="User" w:date="2024-06-13T08:33:00Z">
                  <w:rPr>
                    <w:ins w:id="328" w:author="User" w:date="2024-06-13T08:30:00Z"/>
                    <w:rFonts w:ascii="GHEA Grapalat" w:hAnsi="GHEA Grapalat"/>
                    <w:sz w:val="24"/>
                    <w:szCs w:val="24"/>
                  </w:rPr>
                </w:rPrChange>
              </w:rPr>
            </w:pPr>
            <w:ins w:id="329" w:author="User" w:date="2024-06-13T08:34:00Z">
              <w:r w:rsidRPr="002B792D">
                <w:rPr>
                  <w:rFonts w:ascii="GHEA Grapalat" w:hAnsi="GHEA Grapalat"/>
                  <w:sz w:val="16"/>
                  <w:lang w:val="hy-AM"/>
                </w:rPr>
                <w:t>76000</w:t>
              </w:r>
            </w:ins>
          </w:p>
        </w:tc>
        <w:tc>
          <w:tcPr>
            <w:tcW w:w="6458" w:type="dxa"/>
            <w:vAlign w:val="center"/>
          </w:tcPr>
          <w:p w:rsidR="00996DA1" w:rsidRPr="00996DA1" w:rsidDel="007F20A9" w:rsidRDefault="00996DA1">
            <w:pPr>
              <w:pStyle w:val="BodyTextIndent2"/>
              <w:widowControl w:val="0"/>
              <w:spacing w:after="120" w:line="240" w:lineRule="auto"/>
              <w:ind w:firstLine="0"/>
              <w:rPr>
                <w:ins w:id="330" w:author="User" w:date="2024-06-13T08:30:00Z"/>
                <w:rFonts w:ascii="GHEA Grapalat" w:hAnsi="GHEA Grapalat" w:cs="Calibri"/>
                <w:color w:val="000000"/>
                <w:sz w:val="16"/>
                <w:szCs w:val="16"/>
                <w:rPrChange w:id="331" w:author="User" w:date="2024-06-13T08:33:00Z">
                  <w:rPr>
                    <w:ins w:id="332" w:author="User" w:date="2024-06-13T08:30:00Z"/>
                    <w:rFonts w:ascii="GHEA Grapalat" w:hAnsi="GHEA Grapalat"/>
                    <w:sz w:val="24"/>
                    <w:szCs w:val="24"/>
                  </w:rPr>
                </w:rPrChange>
              </w:rPr>
            </w:pPr>
            <w:ins w:id="333" w:author="User" w:date="2024-06-13T08:32:00Z">
              <w:r w:rsidRPr="00996DA1">
                <w:rPr>
                  <w:rFonts w:ascii="GHEA Grapalat" w:hAnsi="GHEA Grapalat" w:cs="Calibri"/>
                  <w:color w:val="000000"/>
                  <w:sz w:val="16"/>
                  <w:szCs w:val="16"/>
                  <w:rPrChange w:id="334" w:author="User" w:date="2024-06-13T08:33:00Z">
                    <w:rPr>
                      <w:rFonts w:ascii="GHEA Grapalat" w:hAnsi="GHEA Grapalat"/>
                      <w:sz w:val="24"/>
                      <w:szCs w:val="24"/>
                    </w:rPr>
                  </w:rPrChange>
                </w:rPr>
                <w:t>Персик</w:t>
              </w:r>
            </w:ins>
          </w:p>
        </w:tc>
      </w:tr>
      <w:tr w:rsidR="00996DA1" w:rsidRPr="009044F1" w:rsidTr="00AD432A">
        <w:trPr>
          <w:jc w:val="center"/>
          <w:ins w:id="335"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336" w:author="User" w:date="2024-06-13T08:30:00Z"/>
                <w:rFonts w:ascii="GHEA Grapalat" w:hAnsi="GHEA Grapalat" w:cs="Calibri"/>
                <w:color w:val="000000"/>
                <w:sz w:val="16"/>
                <w:szCs w:val="16"/>
                <w:rPrChange w:id="337" w:author="User" w:date="2024-06-13T08:33:00Z">
                  <w:rPr>
                    <w:ins w:id="338" w:author="User" w:date="2024-06-13T08:30:00Z"/>
                    <w:rFonts w:ascii="GHEA Grapalat" w:hAnsi="GHEA Grapalat"/>
                    <w:sz w:val="24"/>
                    <w:szCs w:val="24"/>
                  </w:rPr>
                </w:rPrChange>
              </w:rPr>
            </w:pPr>
            <w:ins w:id="339" w:author="User" w:date="2024-06-13T08:30:00Z">
              <w:r w:rsidRPr="00996DA1">
                <w:rPr>
                  <w:rFonts w:ascii="GHEA Grapalat" w:hAnsi="GHEA Grapalat" w:cs="Calibri"/>
                  <w:color w:val="000000"/>
                  <w:sz w:val="16"/>
                  <w:szCs w:val="16"/>
                  <w:rPrChange w:id="340" w:author="User" w:date="2024-06-13T08:33:00Z">
                    <w:rPr>
                      <w:rFonts w:ascii="GHEA Grapalat" w:hAnsi="GHEA Grapalat"/>
                      <w:sz w:val="24"/>
                      <w:szCs w:val="24"/>
                    </w:rPr>
                  </w:rPrChange>
                </w:rPr>
                <w:t>23</w:t>
              </w:r>
            </w:ins>
          </w:p>
        </w:tc>
        <w:tc>
          <w:tcPr>
            <w:tcW w:w="1246" w:type="dxa"/>
            <w:vAlign w:val="center"/>
          </w:tcPr>
          <w:p w:rsidR="00996DA1" w:rsidRPr="00996DA1" w:rsidRDefault="00996DA1">
            <w:pPr>
              <w:pStyle w:val="BodyTextIndent2"/>
              <w:widowControl w:val="0"/>
              <w:spacing w:after="120" w:line="240" w:lineRule="auto"/>
              <w:ind w:firstLine="0"/>
              <w:jc w:val="center"/>
              <w:rPr>
                <w:ins w:id="341" w:author="User" w:date="2024-06-13T08:30:00Z"/>
                <w:rFonts w:ascii="GHEA Grapalat" w:hAnsi="GHEA Grapalat" w:cs="Calibri"/>
                <w:color w:val="000000"/>
                <w:sz w:val="16"/>
                <w:szCs w:val="16"/>
                <w:rPrChange w:id="342" w:author="User" w:date="2024-06-13T08:33:00Z">
                  <w:rPr>
                    <w:ins w:id="343" w:author="User" w:date="2024-06-13T08:30:00Z"/>
                    <w:rFonts w:ascii="GHEA Grapalat" w:hAnsi="GHEA Grapalat"/>
                    <w:sz w:val="24"/>
                    <w:szCs w:val="24"/>
                  </w:rPr>
                </w:rPrChange>
              </w:rPr>
            </w:pPr>
            <w:ins w:id="344" w:author="User" w:date="2024-06-13T08:34:00Z">
              <w:r w:rsidRPr="002B792D">
                <w:rPr>
                  <w:rFonts w:ascii="GHEA Grapalat" w:hAnsi="GHEA Grapalat"/>
                  <w:sz w:val="16"/>
                  <w:lang w:val="hy-AM"/>
                </w:rPr>
                <w:t>45600</w:t>
              </w:r>
            </w:ins>
          </w:p>
        </w:tc>
        <w:tc>
          <w:tcPr>
            <w:tcW w:w="6458" w:type="dxa"/>
            <w:vAlign w:val="center"/>
          </w:tcPr>
          <w:p w:rsidR="00996DA1" w:rsidRPr="00996DA1" w:rsidDel="007F20A9" w:rsidRDefault="00996DA1">
            <w:pPr>
              <w:pStyle w:val="BodyTextIndent2"/>
              <w:widowControl w:val="0"/>
              <w:spacing w:after="120" w:line="240" w:lineRule="auto"/>
              <w:ind w:firstLine="0"/>
              <w:rPr>
                <w:ins w:id="345" w:author="User" w:date="2024-06-13T08:30:00Z"/>
                <w:rFonts w:ascii="GHEA Grapalat" w:hAnsi="GHEA Grapalat" w:cs="Calibri"/>
                <w:color w:val="000000"/>
                <w:sz w:val="16"/>
                <w:szCs w:val="16"/>
                <w:rPrChange w:id="346" w:author="User" w:date="2024-06-13T08:33:00Z">
                  <w:rPr>
                    <w:ins w:id="347" w:author="User" w:date="2024-06-13T08:30:00Z"/>
                    <w:rFonts w:ascii="GHEA Grapalat" w:hAnsi="GHEA Grapalat"/>
                    <w:sz w:val="24"/>
                    <w:szCs w:val="24"/>
                  </w:rPr>
                </w:rPrChange>
              </w:rPr>
            </w:pPr>
            <w:ins w:id="348" w:author="User" w:date="2024-06-13T08:32:00Z">
              <w:r w:rsidRPr="00996DA1">
                <w:rPr>
                  <w:rFonts w:ascii="GHEA Grapalat" w:hAnsi="GHEA Grapalat" w:cs="Calibri"/>
                  <w:color w:val="000000"/>
                  <w:sz w:val="16"/>
                  <w:szCs w:val="16"/>
                  <w:rPrChange w:id="349" w:author="User" w:date="2024-06-13T08:33:00Z">
                    <w:rPr>
                      <w:rFonts w:ascii="GHEA Grapalat" w:hAnsi="GHEA Grapalat"/>
                      <w:sz w:val="24"/>
                      <w:szCs w:val="24"/>
                    </w:rPr>
                  </w:rPrChange>
                </w:rPr>
                <w:t>Слива</w:t>
              </w:r>
            </w:ins>
          </w:p>
        </w:tc>
      </w:tr>
      <w:tr w:rsidR="00996DA1" w:rsidRPr="009044F1" w:rsidTr="00AD432A">
        <w:trPr>
          <w:jc w:val="center"/>
          <w:ins w:id="350" w:author="User" w:date="2024-06-13T08:30:00Z"/>
        </w:trPr>
        <w:tc>
          <w:tcPr>
            <w:tcW w:w="1530" w:type="dxa"/>
            <w:vAlign w:val="center"/>
          </w:tcPr>
          <w:p w:rsidR="00996DA1" w:rsidRPr="00996DA1" w:rsidDel="007F20A9" w:rsidRDefault="00996DA1">
            <w:pPr>
              <w:pStyle w:val="BodyTextIndent2"/>
              <w:widowControl w:val="0"/>
              <w:spacing w:after="120" w:line="240" w:lineRule="auto"/>
              <w:ind w:firstLine="0"/>
              <w:jc w:val="center"/>
              <w:rPr>
                <w:ins w:id="351" w:author="User" w:date="2024-06-13T08:30:00Z"/>
                <w:rFonts w:ascii="GHEA Grapalat" w:hAnsi="GHEA Grapalat" w:cs="Calibri"/>
                <w:color w:val="000000"/>
                <w:sz w:val="16"/>
                <w:szCs w:val="16"/>
                <w:rPrChange w:id="352" w:author="User" w:date="2024-06-13T08:33:00Z">
                  <w:rPr>
                    <w:ins w:id="353" w:author="User" w:date="2024-06-13T08:30:00Z"/>
                    <w:rFonts w:ascii="GHEA Grapalat" w:hAnsi="GHEA Grapalat"/>
                    <w:sz w:val="24"/>
                    <w:szCs w:val="24"/>
                  </w:rPr>
                </w:rPrChange>
              </w:rPr>
            </w:pPr>
            <w:ins w:id="354" w:author="User" w:date="2024-06-13T08:30:00Z">
              <w:r w:rsidRPr="00996DA1">
                <w:rPr>
                  <w:rFonts w:ascii="GHEA Grapalat" w:hAnsi="GHEA Grapalat" w:cs="Calibri"/>
                  <w:color w:val="000000"/>
                  <w:sz w:val="16"/>
                  <w:szCs w:val="16"/>
                  <w:rPrChange w:id="355" w:author="User" w:date="2024-06-13T08:33:00Z">
                    <w:rPr>
                      <w:rFonts w:ascii="GHEA Grapalat" w:hAnsi="GHEA Grapalat"/>
                      <w:sz w:val="24"/>
                      <w:szCs w:val="24"/>
                    </w:rPr>
                  </w:rPrChange>
                </w:rPr>
                <w:t>24</w:t>
              </w:r>
            </w:ins>
          </w:p>
        </w:tc>
        <w:tc>
          <w:tcPr>
            <w:tcW w:w="1246" w:type="dxa"/>
            <w:vAlign w:val="center"/>
          </w:tcPr>
          <w:p w:rsidR="00996DA1" w:rsidRPr="00996DA1" w:rsidRDefault="00996DA1">
            <w:pPr>
              <w:pStyle w:val="BodyTextIndent2"/>
              <w:widowControl w:val="0"/>
              <w:spacing w:after="120" w:line="240" w:lineRule="auto"/>
              <w:ind w:firstLine="0"/>
              <w:jc w:val="center"/>
              <w:rPr>
                <w:ins w:id="356" w:author="User" w:date="2024-06-13T08:30:00Z"/>
                <w:rFonts w:ascii="GHEA Grapalat" w:hAnsi="GHEA Grapalat" w:cs="Calibri"/>
                <w:color w:val="000000"/>
                <w:sz w:val="16"/>
                <w:szCs w:val="16"/>
                <w:rPrChange w:id="357" w:author="User" w:date="2024-06-13T08:33:00Z">
                  <w:rPr>
                    <w:ins w:id="358" w:author="User" w:date="2024-06-13T08:30:00Z"/>
                    <w:rFonts w:ascii="GHEA Grapalat" w:hAnsi="GHEA Grapalat"/>
                    <w:sz w:val="24"/>
                    <w:szCs w:val="24"/>
                  </w:rPr>
                </w:rPrChange>
              </w:rPr>
            </w:pPr>
            <w:ins w:id="359" w:author="User" w:date="2024-06-13T08:34:00Z">
              <w:r w:rsidRPr="002B792D">
                <w:rPr>
                  <w:rFonts w:ascii="GHEA Grapalat" w:hAnsi="GHEA Grapalat"/>
                  <w:sz w:val="16"/>
                  <w:lang w:val="hy-AM"/>
                </w:rPr>
                <w:t>45600</w:t>
              </w:r>
            </w:ins>
          </w:p>
        </w:tc>
        <w:tc>
          <w:tcPr>
            <w:tcW w:w="6458" w:type="dxa"/>
            <w:vAlign w:val="center"/>
          </w:tcPr>
          <w:p w:rsidR="00996DA1" w:rsidRPr="00996DA1" w:rsidDel="007F20A9" w:rsidRDefault="00996DA1">
            <w:pPr>
              <w:pStyle w:val="BodyTextIndent2"/>
              <w:widowControl w:val="0"/>
              <w:spacing w:after="120" w:line="240" w:lineRule="auto"/>
              <w:ind w:firstLine="0"/>
              <w:rPr>
                <w:ins w:id="360" w:author="User" w:date="2024-06-13T08:30:00Z"/>
                <w:rFonts w:ascii="GHEA Grapalat" w:hAnsi="GHEA Grapalat" w:cs="Calibri"/>
                <w:color w:val="000000"/>
                <w:sz w:val="16"/>
                <w:szCs w:val="16"/>
                <w:rPrChange w:id="361" w:author="User" w:date="2024-06-13T08:33:00Z">
                  <w:rPr>
                    <w:ins w:id="362" w:author="User" w:date="2024-06-13T08:30:00Z"/>
                    <w:rFonts w:ascii="GHEA Grapalat" w:hAnsi="GHEA Grapalat"/>
                    <w:sz w:val="24"/>
                    <w:szCs w:val="24"/>
                  </w:rPr>
                </w:rPrChange>
              </w:rPr>
            </w:pPr>
            <w:ins w:id="363" w:author="User" w:date="2024-06-13T08:33:00Z">
              <w:r w:rsidRPr="00996DA1">
                <w:rPr>
                  <w:rFonts w:ascii="GHEA Grapalat" w:hAnsi="GHEA Grapalat" w:cs="Calibri"/>
                  <w:color w:val="000000"/>
                  <w:sz w:val="16"/>
                  <w:szCs w:val="16"/>
                  <w:rPrChange w:id="364" w:author="User" w:date="2024-06-13T08:33:00Z">
                    <w:rPr>
                      <w:rFonts w:ascii="GHEA Grapalat" w:hAnsi="GHEA Grapalat"/>
                      <w:sz w:val="24"/>
                      <w:szCs w:val="24"/>
                    </w:rPr>
                  </w:rPrChange>
                </w:rPr>
                <w:t>Апелисины</w:t>
              </w:r>
            </w:ins>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w:t>
      </w:r>
      <w:r w:rsidR="006173D4" w:rsidRPr="00B453CD">
        <w:rPr>
          <w:rFonts w:ascii="GHEA Grapalat" w:hAnsi="GHEA Grapalat"/>
          <w:sz w:val="24"/>
          <w:szCs w:val="24"/>
        </w:rPr>
        <w:lastRenderedPageBreak/>
        <w:t>производитель товаров, предлагаемых в эквиваленте.</w:t>
      </w:r>
    </w:p>
    <w:p w:rsidR="00996DA1" w:rsidRDefault="00996DA1" w:rsidP="00996DA1">
      <w:pPr>
        <w:pStyle w:val="BodyTextIndent2"/>
        <w:widowControl w:val="0"/>
        <w:spacing w:after="160" w:line="240" w:lineRule="auto"/>
        <w:ind w:firstLine="567"/>
        <w:rPr>
          <w:ins w:id="365" w:author="User" w:date="2024-06-13T08:34:00Z"/>
          <w:rFonts w:ascii="GHEA Grapalat" w:hAnsi="GHEA Grapalat"/>
        </w:rPr>
      </w:pPr>
    </w:p>
    <w:p w:rsidR="00996DA1" w:rsidRPr="003013ED" w:rsidRDefault="00996DA1" w:rsidP="003013ED">
      <w:pPr>
        <w:pStyle w:val="BodyTextIndent2"/>
        <w:widowControl w:val="0"/>
        <w:spacing w:after="160" w:line="240" w:lineRule="auto"/>
        <w:ind w:firstLine="0"/>
        <w:rPr>
          <w:ins w:id="366" w:author="User" w:date="2024-06-13T08:34:00Z"/>
          <w:rFonts w:ascii="GHEA Grapalat" w:hAnsi="GHEA Grapalat"/>
          <w:sz w:val="24"/>
          <w:szCs w:val="24"/>
          <w:rPrChange w:id="367" w:author="User" w:date="2024-06-14T08:44:00Z">
            <w:rPr>
              <w:ins w:id="368" w:author="User" w:date="2024-06-13T08:34:00Z"/>
              <w:rFonts w:ascii="GHEA Grapalat" w:hAnsi="GHEA Grapalat"/>
            </w:rPr>
          </w:rPrChange>
        </w:rPr>
      </w:pPr>
      <w:ins w:id="369" w:author="User" w:date="2024-06-13T08:34:00Z">
        <w:r w:rsidRPr="003013ED">
          <w:rPr>
            <w:rFonts w:ascii="GHEA Grapalat" w:hAnsi="GHEA Grapalat"/>
            <w:sz w:val="24"/>
            <w:szCs w:val="24"/>
            <w:rPrChange w:id="370" w:author="User" w:date="2024-06-14T08:44:00Z">
              <w:rPr>
                <w:rFonts w:ascii="GHEA Grapalat" w:hAnsi="GHEA Grapalat"/>
              </w:rPr>
            </w:rPrChange>
          </w:rPr>
          <w:t>В рамках настоящей процедуры предоплата не предусмотрена.</w:t>
        </w:r>
      </w:ins>
    </w:p>
    <w:p w:rsidR="0085236E" w:rsidRPr="009044F1" w:rsidDel="00996DA1" w:rsidRDefault="00D54A25" w:rsidP="00B46D58">
      <w:pPr>
        <w:pStyle w:val="BodyTextIndent2"/>
        <w:widowControl w:val="0"/>
        <w:spacing w:after="160" w:line="240" w:lineRule="auto"/>
        <w:ind w:firstLine="567"/>
        <w:rPr>
          <w:del w:id="371" w:author="User" w:date="2024-06-13T08:34:00Z"/>
          <w:rFonts w:ascii="GHEA Grapalat" w:hAnsi="GHEA Grapalat"/>
          <w:sz w:val="24"/>
          <w:szCs w:val="24"/>
        </w:rPr>
      </w:pPr>
      <w:del w:id="372" w:author="User" w:date="2024-06-13T08:34:00Z">
        <w:r w:rsidDel="00996DA1">
          <w:rPr>
            <w:rFonts w:ascii="GHEA Grapalat" w:hAnsi="GHEA Grapalat"/>
            <w:sz w:val="24"/>
            <w:szCs w:val="24"/>
          </w:rPr>
          <w:delText xml:space="preserve">1.2. </w:delText>
        </w:r>
        <w:r w:rsidR="00845AA5" w:rsidRPr="009044F1" w:rsidDel="00996DA1">
          <w:rPr>
            <w:rFonts w:ascii="GHEA Grapalat" w:hAnsi="GHEA Grapalat"/>
            <w:sz w:val="24"/>
            <w:szCs w:val="24"/>
          </w:rPr>
          <w:delText>В рамках настоящей процедуры на основании предложения отобранного участника будет предоставлена предоплата в указанных ниже размере и сроках:</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Del="00996DA1" w:rsidTr="006D1826">
        <w:trPr>
          <w:jc w:val="center"/>
          <w:del w:id="373" w:author="User" w:date="2024-06-13T08:34:00Z"/>
        </w:trPr>
        <w:tc>
          <w:tcPr>
            <w:tcW w:w="6356" w:type="dxa"/>
            <w:gridSpan w:val="2"/>
          </w:tcPr>
          <w:p w:rsidR="0085236E" w:rsidRPr="009044F1" w:rsidDel="00996DA1" w:rsidRDefault="0085236E" w:rsidP="00B46D58">
            <w:pPr>
              <w:pStyle w:val="BodyTextIndent2"/>
              <w:widowControl w:val="0"/>
              <w:spacing w:after="120" w:line="240" w:lineRule="auto"/>
              <w:ind w:firstLine="0"/>
              <w:jc w:val="center"/>
              <w:rPr>
                <w:del w:id="374" w:author="User" w:date="2024-06-13T08:34:00Z"/>
                <w:rFonts w:ascii="GHEA Grapalat" w:hAnsi="GHEA Grapalat" w:cs="Sylfaen"/>
                <w:b/>
                <w:i/>
                <w:sz w:val="24"/>
                <w:szCs w:val="24"/>
              </w:rPr>
            </w:pPr>
            <w:del w:id="375" w:author="User" w:date="2024-06-13T08:34:00Z">
              <w:r w:rsidRPr="009044F1" w:rsidDel="00996DA1">
                <w:rPr>
                  <w:rFonts w:ascii="GHEA Grapalat" w:hAnsi="GHEA Grapalat"/>
                  <w:b/>
                  <w:i/>
                  <w:sz w:val="24"/>
                  <w:szCs w:val="24"/>
                </w:rPr>
                <w:delText>Предоставление предоплаты</w:delText>
              </w:r>
            </w:del>
          </w:p>
        </w:tc>
      </w:tr>
      <w:tr w:rsidR="0085236E" w:rsidRPr="009044F1" w:rsidDel="00996DA1" w:rsidTr="006D1826">
        <w:trPr>
          <w:jc w:val="center"/>
          <w:del w:id="376" w:author="User" w:date="2024-06-13T08:34:00Z"/>
        </w:trPr>
        <w:tc>
          <w:tcPr>
            <w:tcW w:w="2580" w:type="dxa"/>
            <w:vAlign w:val="center"/>
          </w:tcPr>
          <w:p w:rsidR="0085236E" w:rsidRPr="009044F1" w:rsidDel="00996DA1" w:rsidRDefault="0085236E" w:rsidP="00B46D58">
            <w:pPr>
              <w:pStyle w:val="BodyTextIndent2"/>
              <w:widowControl w:val="0"/>
              <w:spacing w:after="120" w:line="240" w:lineRule="auto"/>
              <w:ind w:firstLine="0"/>
              <w:jc w:val="center"/>
              <w:rPr>
                <w:del w:id="377" w:author="User" w:date="2024-06-13T08:34:00Z"/>
                <w:rFonts w:ascii="GHEA Grapalat" w:hAnsi="GHEA Grapalat" w:cs="Sylfaen"/>
                <w:b/>
                <w:i/>
                <w:sz w:val="24"/>
                <w:szCs w:val="24"/>
              </w:rPr>
            </w:pPr>
            <w:del w:id="378" w:author="User" w:date="2024-06-13T08:34:00Z">
              <w:r w:rsidRPr="009044F1" w:rsidDel="00996DA1">
                <w:rPr>
                  <w:rFonts w:ascii="GHEA Grapalat" w:hAnsi="GHEA Grapalat"/>
                  <w:b/>
                  <w:i/>
                  <w:sz w:val="24"/>
                  <w:szCs w:val="24"/>
                </w:rPr>
                <w:delText>максимальный размер (драмы РА)</w:delText>
              </w:r>
            </w:del>
          </w:p>
        </w:tc>
        <w:tc>
          <w:tcPr>
            <w:tcW w:w="3776" w:type="dxa"/>
            <w:vAlign w:val="center"/>
          </w:tcPr>
          <w:p w:rsidR="0085236E" w:rsidRPr="009044F1" w:rsidDel="00996DA1" w:rsidRDefault="0085236E" w:rsidP="00B46D58">
            <w:pPr>
              <w:pStyle w:val="BodyTextIndent2"/>
              <w:widowControl w:val="0"/>
              <w:spacing w:after="120" w:line="240" w:lineRule="auto"/>
              <w:ind w:firstLine="0"/>
              <w:jc w:val="center"/>
              <w:rPr>
                <w:del w:id="379" w:author="User" w:date="2024-06-13T08:34:00Z"/>
                <w:rFonts w:ascii="GHEA Grapalat" w:hAnsi="GHEA Grapalat" w:cs="Sylfaen"/>
                <w:b/>
                <w:i/>
                <w:sz w:val="24"/>
                <w:szCs w:val="24"/>
              </w:rPr>
            </w:pPr>
            <w:del w:id="380" w:author="User" w:date="2024-06-13T08:34:00Z">
              <w:r w:rsidRPr="009044F1" w:rsidDel="00996DA1">
                <w:rPr>
                  <w:rFonts w:ascii="GHEA Grapalat" w:hAnsi="GHEA Grapalat"/>
                  <w:b/>
                  <w:i/>
                  <w:sz w:val="24"/>
                  <w:szCs w:val="24"/>
                </w:rPr>
                <w:delText>срок (месяц, год)</w:delText>
              </w:r>
            </w:del>
          </w:p>
        </w:tc>
      </w:tr>
      <w:tr w:rsidR="0085236E" w:rsidRPr="009044F1" w:rsidDel="00996DA1" w:rsidTr="006D1826">
        <w:trPr>
          <w:jc w:val="center"/>
          <w:del w:id="381" w:author="User" w:date="2024-06-13T08:34:00Z"/>
        </w:trPr>
        <w:tc>
          <w:tcPr>
            <w:tcW w:w="2580" w:type="dxa"/>
          </w:tcPr>
          <w:p w:rsidR="0085236E" w:rsidRPr="009044F1" w:rsidDel="00996DA1" w:rsidRDefault="0085236E" w:rsidP="00B46D58">
            <w:pPr>
              <w:widowControl w:val="0"/>
              <w:spacing w:after="120"/>
              <w:jc w:val="center"/>
              <w:rPr>
                <w:del w:id="382" w:author="User" w:date="2024-06-13T08:34:00Z"/>
                <w:rFonts w:ascii="GHEA Grapalat" w:hAnsi="GHEA Grapalat"/>
              </w:rPr>
            </w:pPr>
          </w:p>
        </w:tc>
        <w:tc>
          <w:tcPr>
            <w:tcW w:w="3776" w:type="dxa"/>
          </w:tcPr>
          <w:p w:rsidR="0085236E" w:rsidRPr="009044F1" w:rsidDel="00996DA1" w:rsidRDefault="0085236E" w:rsidP="00B46D58">
            <w:pPr>
              <w:widowControl w:val="0"/>
              <w:spacing w:after="120"/>
              <w:jc w:val="center"/>
              <w:rPr>
                <w:del w:id="383" w:author="User" w:date="2024-06-13T08:34:00Z"/>
                <w:rFonts w:ascii="GHEA Grapalat" w:hAnsi="GHEA Grapalat"/>
              </w:rPr>
            </w:pPr>
          </w:p>
        </w:tc>
      </w:tr>
      <w:tr w:rsidR="0085236E" w:rsidRPr="009044F1" w:rsidDel="00996DA1" w:rsidTr="006D1826">
        <w:trPr>
          <w:jc w:val="center"/>
          <w:del w:id="384" w:author="User" w:date="2024-06-13T08:34:00Z"/>
        </w:trPr>
        <w:tc>
          <w:tcPr>
            <w:tcW w:w="2580" w:type="dxa"/>
          </w:tcPr>
          <w:p w:rsidR="0085236E" w:rsidRPr="009044F1" w:rsidDel="00996DA1" w:rsidRDefault="0085236E" w:rsidP="00B46D58">
            <w:pPr>
              <w:widowControl w:val="0"/>
              <w:spacing w:after="120"/>
              <w:jc w:val="center"/>
              <w:rPr>
                <w:del w:id="385" w:author="User" w:date="2024-06-13T08:34:00Z"/>
                <w:rFonts w:ascii="GHEA Grapalat" w:hAnsi="GHEA Grapalat"/>
              </w:rPr>
            </w:pPr>
          </w:p>
        </w:tc>
        <w:tc>
          <w:tcPr>
            <w:tcW w:w="3776" w:type="dxa"/>
          </w:tcPr>
          <w:p w:rsidR="0085236E" w:rsidRPr="009044F1" w:rsidDel="00996DA1" w:rsidRDefault="0085236E" w:rsidP="00B46D58">
            <w:pPr>
              <w:widowControl w:val="0"/>
              <w:spacing w:after="120"/>
              <w:jc w:val="center"/>
              <w:rPr>
                <w:del w:id="386" w:author="User" w:date="2024-06-13T08:34:00Z"/>
                <w:rFonts w:ascii="GHEA Grapalat" w:hAnsi="GHEA Grapalat"/>
              </w:rPr>
            </w:pPr>
          </w:p>
        </w:tc>
      </w:tr>
    </w:tbl>
    <w:p w:rsidR="0085236E" w:rsidRPr="009044F1" w:rsidDel="00996DA1" w:rsidRDefault="0085236E" w:rsidP="00B46D58">
      <w:pPr>
        <w:pStyle w:val="BodyTextIndent2"/>
        <w:widowControl w:val="0"/>
        <w:spacing w:after="160" w:line="240" w:lineRule="auto"/>
        <w:ind w:firstLine="567"/>
        <w:rPr>
          <w:del w:id="387" w:author="User" w:date="2024-06-13T08:34:00Z"/>
          <w:rFonts w:ascii="GHEA Grapalat" w:hAnsi="GHEA Grapalat"/>
          <w:sz w:val="24"/>
          <w:szCs w:val="24"/>
        </w:rPr>
      </w:pPr>
      <w:del w:id="388" w:author="User" w:date="2024-06-13T08:34:00Z">
        <w:r w:rsidRPr="009044F1" w:rsidDel="00996DA1">
          <w:rPr>
            <w:rFonts w:ascii="GHEA Grapalat" w:hAnsi="GHEA Grapalat"/>
            <w:sz w:val="24"/>
            <w:szCs w:val="24"/>
          </w:rPr>
          <w:delText xml:space="preserve">При этом предоплата будет предоставлена отобранному участнику на условиях, установленных пунктом </w:delText>
        </w:r>
        <w:r w:rsidRPr="00E63619" w:rsidDel="00996DA1">
          <w:rPr>
            <w:rFonts w:ascii="GHEA Grapalat" w:hAnsi="GHEA Grapalat"/>
            <w:sz w:val="24"/>
            <w:szCs w:val="24"/>
          </w:rPr>
          <w:delText>10.</w:delText>
        </w:r>
        <w:r w:rsidR="006672E6" w:rsidRPr="00E63619" w:rsidDel="00996DA1">
          <w:rPr>
            <w:rFonts w:ascii="GHEA Grapalat" w:hAnsi="GHEA Grapalat"/>
            <w:sz w:val="24"/>
            <w:szCs w:val="24"/>
          </w:rPr>
          <w:delText xml:space="preserve">5 </w:delText>
        </w:r>
        <w:r w:rsidRPr="00E63619" w:rsidDel="00996DA1">
          <w:rPr>
            <w:rFonts w:ascii="GHEA Grapalat" w:hAnsi="GHEA Grapalat"/>
            <w:sz w:val="24"/>
            <w:szCs w:val="24"/>
          </w:rPr>
          <w:delText>части</w:delText>
        </w:r>
        <w:r w:rsidRPr="009044F1" w:rsidDel="00996DA1">
          <w:rPr>
            <w:rFonts w:ascii="GHEA Grapalat" w:hAnsi="GHEA Grapalat"/>
            <w:sz w:val="24"/>
            <w:szCs w:val="24"/>
          </w:rPr>
          <w:delText xml:space="preserve"> 1 настоящего Приглашения, а</w:delText>
        </w:r>
        <w:r w:rsidR="00090699" w:rsidDel="00996DA1">
          <w:rPr>
            <w:rFonts w:ascii="Courier New" w:hAnsi="Courier New" w:cs="Courier New"/>
            <w:sz w:val="24"/>
            <w:szCs w:val="24"/>
            <w:lang w:val="en-US"/>
          </w:rPr>
          <w:delText> </w:delText>
        </w:r>
        <w:r w:rsidRPr="009044F1" w:rsidDel="00996DA1">
          <w:rPr>
            <w:rFonts w:ascii="GHEA Grapalat" w:hAnsi="GHEA Grapalat"/>
            <w:sz w:val="24"/>
            <w:szCs w:val="24"/>
          </w:rPr>
          <w:delText>погашение предоплаты будет осуществлено в порядке, установленном заключаемым договором.</w:delText>
        </w:r>
        <w:r w:rsidR="00AA7117" w:rsidDel="00996DA1">
          <w:rPr>
            <w:rFonts w:ascii="GHEA Grapalat" w:hAnsi="GHEA Grapalat"/>
            <w:sz w:val="24"/>
            <w:szCs w:val="24"/>
          </w:rPr>
          <w:delText xml:space="preserve"> </w:delText>
        </w:r>
      </w:del>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 xml:space="preserve">В настоящей процедуре не имеют </w:t>
      </w:r>
      <w:del w:id="389" w:author="User" w:date="2024-06-14T08:44:00Z">
        <w:r w:rsidRPr="009044F1" w:rsidDel="003013ED">
          <w:rPr>
            <w:rFonts w:ascii="GHEA Grapalat" w:hAnsi="GHEA Grapalat"/>
          </w:rPr>
          <w:delText xml:space="preserve">права </w:delText>
        </w:r>
      </w:del>
      <w:ins w:id="390" w:author="User" w:date="2024-06-14T08:44:00Z">
        <w:r w:rsidR="003013ED" w:rsidRPr="009044F1">
          <w:rPr>
            <w:rFonts w:ascii="GHEA Grapalat" w:hAnsi="GHEA Grapalat"/>
          </w:rPr>
          <w:t>прав</w:t>
        </w:r>
        <w:r w:rsidR="003013ED">
          <w:rPr>
            <w:rFonts w:ascii="GHEA Grapalat" w:hAnsi="GHEA Grapalat"/>
          </w:rPr>
          <w:t>о</w:t>
        </w:r>
        <w:r w:rsidR="003013ED" w:rsidRPr="009044F1">
          <w:rPr>
            <w:rFonts w:ascii="GHEA Grapalat" w:hAnsi="GHEA Grapalat"/>
          </w:rPr>
          <w:t xml:space="preserve"> </w:t>
        </w:r>
      </w:ins>
      <w:r w:rsidRPr="009044F1">
        <w:rPr>
          <w:rFonts w:ascii="GHEA Grapalat" w:hAnsi="GHEA Grapalat"/>
        </w:rPr>
        <w:t>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w:t>
      </w:r>
      <w:r w:rsidRPr="006622A4">
        <w:rPr>
          <w:rFonts w:ascii="GHEA Grapalat" w:hAnsi="GHEA Grapalat"/>
        </w:rPr>
        <w:lastRenderedPageBreak/>
        <w:t>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39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Del="00996DA1" w:rsidRDefault="00096865" w:rsidP="00B46D58">
      <w:pPr>
        <w:widowControl w:val="0"/>
        <w:tabs>
          <w:tab w:val="left" w:pos="1134"/>
        </w:tabs>
        <w:autoSpaceDE w:val="0"/>
        <w:autoSpaceDN w:val="0"/>
        <w:adjustRightInd w:val="0"/>
        <w:spacing w:after="160"/>
        <w:ind w:firstLine="567"/>
        <w:jc w:val="both"/>
        <w:rPr>
          <w:del w:id="392" w:author="User" w:date="2024-06-13T08:37:00Z"/>
          <w:rFonts w:ascii="GHEA Grapalat" w:hAnsi="GHEA Grapalat" w:cs="Arial Unicode"/>
        </w:rPr>
      </w:pPr>
      <w:del w:id="393" w:author="User" w:date="2024-06-13T08:37:00Z">
        <w:r w:rsidRPr="009044F1" w:rsidDel="00996DA1">
          <w:rPr>
            <w:rFonts w:ascii="GHEA Grapalat" w:hAnsi="GHEA Grapalat"/>
          </w:rPr>
          <w:delText>3.</w:delText>
        </w:r>
        <w:r w:rsidR="00E648D1" w:rsidDel="00996DA1">
          <w:rPr>
            <w:rFonts w:ascii="GHEA Grapalat" w:hAnsi="GHEA Grapalat"/>
            <w:lang w:val="hy-AM"/>
          </w:rPr>
          <w:delText>6</w:delText>
        </w:r>
        <w:r w:rsidR="000A15F9" w:rsidRPr="000A15F9" w:rsidDel="00996DA1">
          <w:rPr>
            <w:rFonts w:ascii="GHEA Grapalat" w:hAnsi="GHEA Grapalat"/>
          </w:rPr>
          <w:delText>.</w:delText>
        </w:r>
        <w:r w:rsidR="00ED2352" w:rsidRPr="003A1EBB" w:rsidDel="00996DA1">
          <w:rPr>
            <w:rFonts w:ascii="GHEA Grapalat" w:hAnsi="GHEA Grapalat"/>
          </w:rPr>
          <w:tab/>
        </w:r>
        <w:r w:rsidRPr="009044F1" w:rsidDel="00996DA1">
          <w:rPr>
            <w:rFonts w:ascii="GHEA Grapalat" w:hAnsi="GHEA Grapalat"/>
          </w:rPr>
          <w:delText>При внесении изменений в приглашение окончательный срок подачи заявок исчисляется со дня опубликования в бюллетене объявления об</w:delText>
        </w:r>
        <w:r w:rsidR="00775FAF" w:rsidDel="00996DA1">
          <w:rPr>
            <w:rFonts w:ascii="Courier New" w:hAnsi="Courier New" w:cs="Courier New"/>
            <w:lang w:val="en-US"/>
          </w:rPr>
          <w:delText> </w:delText>
        </w:r>
        <w:r w:rsidRPr="009044F1" w:rsidDel="00996DA1">
          <w:rPr>
            <w:rFonts w:ascii="GHEA Grapalat" w:hAnsi="GHEA Grapalat"/>
          </w:rPr>
          <w:delTex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delText>
        </w:r>
        <w:r w:rsidR="003E40A7" w:rsidDel="00996DA1">
          <w:rPr>
            <w:rStyle w:val="FootnoteReference"/>
            <w:rFonts w:ascii="GHEA Grapalat" w:hAnsi="GHEA Grapalat"/>
          </w:rPr>
          <w:footnoteReference w:customMarkFollows="1" w:id="3"/>
          <w:delText>6</w:delText>
        </w:r>
        <w:r w:rsidRPr="009044F1" w:rsidDel="00996DA1">
          <w:rPr>
            <w:rFonts w:ascii="GHEA Grapalat" w:hAnsi="GHEA Grapalat"/>
          </w:rPr>
          <w:delText xml:space="preserve">. </w:delText>
        </w:r>
      </w:del>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del w:id="400" w:author="User" w:date="2024-06-14T08:38:00Z">
        <w:r w:rsidRPr="009044F1" w:rsidDel="003013ED">
          <w:rPr>
            <w:rFonts w:ascii="GHEA Grapalat" w:hAnsi="GHEA Grapalat"/>
            <w:sz w:val="24"/>
            <w:szCs w:val="24"/>
          </w:rPr>
          <w:delText>открытый конкурс</w:delText>
        </w:r>
      </w:del>
      <w:ins w:id="401" w:author="User" w:date="2024-06-14T08:38:00Z">
        <w:r w:rsidR="003013ED">
          <w:rPr>
            <w:rFonts w:ascii="GHEA Grapalat" w:hAnsi="GHEA Grapalat"/>
            <w:sz w:val="24"/>
            <w:szCs w:val="24"/>
          </w:rPr>
          <w:t>запрос котиров</w:t>
        </w:r>
      </w:ins>
      <w:ins w:id="402" w:author="User" w:date="2024-06-14T08:39:00Z">
        <w:r w:rsidR="003013ED">
          <w:rPr>
            <w:rFonts w:ascii="GHEA Grapalat" w:hAnsi="GHEA Grapalat"/>
            <w:sz w:val="24"/>
            <w:szCs w:val="24"/>
          </w:rPr>
          <w:t>ки</w:t>
        </w:r>
      </w:ins>
      <w:r w:rsidRPr="009044F1">
        <w:rPr>
          <w:rFonts w:ascii="GHEA Grapalat" w:hAnsi="GHEA Grapalat"/>
          <w:sz w:val="24"/>
          <w:szCs w:val="24"/>
        </w:rPr>
        <w:t>.</w:t>
      </w:r>
    </w:p>
    <w:p w:rsidR="00996DA1" w:rsidRPr="00812E17" w:rsidRDefault="00996DA1" w:rsidP="00996DA1">
      <w:pPr>
        <w:pStyle w:val="BodyTextIndent2"/>
        <w:widowControl w:val="0"/>
        <w:tabs>
          <w:tab w:val="left" w:pos="1134"/>
        </w:tabs>
        <w:spacing w:after="160" w:line="240" w:lineRule="auto"/>
        <w:ind w:firstLine="567"/>
        <w:rPr>
          <w:ins w:id="403" w:author="User" w:date="2024-06-13T08:38:00Z"/>
          <w:rFonts w:ascii="GHEA Grapalat" w:hAnsi="GHEA Grapalat"/>
          <w:sz w:val="22"/>
          <w:szCs w:val="22"/>
        </w:rPr>
      </w:pPr>
      <w:ins w:id="404" w:author="User" w:date="2024-06-13T08:38:00Z">
        <w:r w:rsidRPr="009044F1">
          <w:rPr>
            <w:rFonts w:ascii="GHEA Grapalat" w:hAnsi="GHEA Grapalat"/>
          </w:rPr>
          <w:t>4.2</w:t>
        </w:r>
        <w:r>
          <w:rPr>
            <w:rFonts w:ascii="GHEA Grapalat" w:hAnsi="GHEA Grapalat"/>
          </w:rPr>
          <w:t>.</w:t>
        </w:r>
        <w:r w:rsidRPr="00444026">
          <w:rPr>
            <w:rFonts w:ascii="GHEA Grapalat" w:hAnsi="GHEA Grapalat"/>
          </w:rPr>
          <w:tab/>
        </w:r>
        <w:r w:rsidRPr="002F3B5A">
          <w:rPr>
            <w:rFonts w:ascii="GHEA Grapalat" w:hAnsi="GHEA Grapalat"/>
            <w:sz w:val="22"/>
            <w:szCs w:val="22"/>
          </w:rPr>
          <w:t xml:space="preserve"> </w:t>
        </w:r>
        <w:r w:rsidRPr="005E37E0">
          <w:rPr>
            <w:rFonts w:ascii="GHEA Grapalat" w:hAnsi="GHEA Grapalat"/>
            <w:sz w:val="22"/>
            <w:szCs w:val="22"/>
          </w:rPr>
          <w:t>Заявки на процедуру необходимо представить в комиссию по адресу РА Араратский область г. Масис Ереванян 58  не позднее, чем 1</w:t>
        </w:r>
        <w:r>
          <w:rPr>
            <w:rFonts w:ascii="GHEA Grapalat" w:hAnsi="GHEA Grapalat"/>
            <w:sz w:val="22"/>
            <w:szCs w:val="22"/>
          </w:rPr>
          <w:t>1</w:t>
        </w:r>
        <w:r w:rsidRPr="005E37E0">
          <w:rPr>
            <w:rFonts w:ascii="GHEA Grapalat" w:hAnsi="GHEA Grapalat"/>
            <w:sz w:val="22"/>
            <w:szCs w:val="22"/>
            <w:vertAlign w:val="superscript"/>
          </w:rPr>
          <w:t>00</w:t>
        </w:r>
        <w:r w:rsidRPr="005E37E0">
          <w:rPr>
            <w:rFonts w:ascii="GHEA Grapalat" w:hAnsi="GHEA Grapalat"/>
            <w:sz w:val="22"/>
            <w:szCs w:val="22"/>
          </w:rPr>
          <w:t xml:space="preserve"> часов 7-го дня с даты опубликования в бюллетене объявления и приглашения на настоящую процедуру. </w:t>
        </w:r>
      </w:ins>
    </w:p>
    <w:p w:rsidR="00A80ECD" w:rsidDel="00996DA1" w:rsidRDefault="00A80ECD" w:rsidP="008C6890">
      <w:pPr>
        <w:pStyle w:val="BodyTextIndent2"/>
        <w:widowControl w:val="0"/>
        <w:tabs>
          <w:tab w:val="left" w:pos="1134"/>
        </w:tabs>
        <w:spacing w:after="160" w:line="240" w:lineRule="auto"/>
        <w:ind w:firstLine="567"/>
        <w:rPr>
          <w:del w:id="405" w:author="User" w:date="2024-06-13T08:38:00Z"/>
          <w:rFonts w:ascii="GHEA Grapalat" w:hAnsi="GHEA Grapalat" w:cs="Sylfaen"/>
          <w:sz w:val="24"/>
          <w:szCs w:val="24"/>
        </w:rPr>
      </w:pPr>
      <w:del w:id="406" w:author="User" w:date="2024-06-13T08:38:00Z">
        <w:r w:rsidRPr="009044F1" w:rsidDel="00996DA1">
          <w:rPr>
            <w:rFonts w:ascii="GHEA Grapalat" w:hAnsi="GHEA Grapalat"/>
            <w:sz w:val="24"/>
            <w:szCs w:val="24"/>
          </w:rPr>
          <w:delText>4.2</w:delText>
        </w:r>
        <w:r w:rsidRPr="00444026" w:rsidDel="00996DA1">
          <w:rPr>
            <w:rFonts w:ascii="GHEA Grapalat" w:hAnsi="GHEA Grapalat"/>
            <w:sz w:val="24"/>
            <w:szCs w:val="24"/>
          </w:rPr>
          <w:delText>.</w:delText>
        </w:r>
        <w:r w:rsidRPr="00444026" w:rsidDel="00996DA1">
          <w:rPr>
            <w:rFonts w:ascii="GHEA Grapalat" w:hAnsi="GHEA Grapalat"/>
            <w:sz w:val="24"/>
            <w:szCs w:val="24"/>
          </w:rPr>
          <w:tab/>
        </w:r>
        <w:r w:rsidDel="00996DA1">
          <w:rPr>
            <w:rFonts w:ascii="GHEA Grapalat" w:hAnsi="GHEA Grapalat"/>
            <w:sz w:val="24"/>
            <w:szCs w:val="24"/>
          </w:rPr>
          <w:delText>Заявки на процедуру необходимо представить в комиссию по адресу "</w:delText>
        </w:r>
        <w:r w:rsidDel="00996DA1">
          <w:rPr>
            <w:rFonts w:ascii="GHEA Grapalat" w:hAnsi="GHEA Grapalat"/>
            <w:sz w:val="24"/>
            <w:szCs w:val="24"/>
            <w:vertAlign w:val="subscript"/>
          </w:rPr>
          <w:delText>место подачи заявок</w:delText>
        </w:r>
        <w:r w:rsidDel="00996DA1">
          <w:rPr>
            <w:rFonts w:ascii="GHEA Grapalat" w:hAnsi="GHEA Grapalat"/>
            <w:sz w:val="24"/>
            <w:szCs w:val="24"/>
          </w:rPr>
          <w:delText>" не позднее, чем "</w:delText>
        </w:r>
        <w:r w:rsidDel="00996DA1">
          <w:rPr>
            <w:rFonts w:ascii="GHEA Grapalat" w:hAnsi="GHEA Grapalat"/>
            <w:sz w:val="24"/>
            <w:szCs w:val="24"/>
            <w:vertAlign w:val="subscript"/>
          </w:rPr>
          <w:delText>окончательный срок подачи заявок</w:delText>
        </w:r>
        <w:r w:rsidDel="00996DA1">
          <w:rPr>
            <w:rFonts w:ascii="GHEA Grapalat" w:hAnsi="GHEA Grapalat"/>
            <w:sz w:val="24"/>
            <w:szCs w:val="24"/>
          </w:rPr>
          <w:delText xml:space="preserve">" часов "—"-го дня с даты опубликования в бюллетене объявления и приглашения на настоящую процедуру. </w:delText>
        </w:r>
      </w:del>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ins w:id="407" w:author="User" w:date="2024-06-13T08:38:00Z">
        <w:r w:rsidR="00996DA1" w:rsidRPr="005E37E0">
          <w:rPr>
            <w:rFonts w:ascii="GHEA Grapalat" w:hAnsi="GHEA Grapalat"/>
            <w:sz w:val="22"/>
            <w:szCs w:val="22"/>
          </w:rPr>
          <w:t>Асмик Ёлян</w:t>
        </w:r>
      </w:ins>
      <w:del w:id="408" w:author="User" w:date="2024-06-13T08:38:00Z">
        <w:r w:rsidDel="00996DA1">
          <w:rPr>
            <w:rFonts w:ascii="GHEA Grapalat" w:hAnsi="GHEA Grapalat"/>
            <w:sz w:val="24"/>
            <w:szCs w:val="24"/>
          </w:rPr>
          <w:delText>"</w:delText>
        </w:r>
        <w:r w:rsidDel="00996DA1">
          <w:rPr>
            <w:rFonts w:ascii="GHEA Grapalat" w:hAnsi="GHEA Grapalat"/>
            <w:sz w:val="24"/>
            <w:szCs w:val="24"/>
            <w:vertAlign w:val="subscript"/>
          </w:rPr>
          <w:delText>имя, фамилия секретаря комиссии</w:delText>
        </w:r>
        <w:r w:rsidDel="00996DA1">
          <w:rPr>
            <w:rFonts w:ascii="GHEA Grapalat" w:hAnsi="GHEA Grapalat"/>
            <w:sz w:val="24"/>
            <w:szCs w:val="24"/>
          </w:rPr>
          <w:delText>"</w:delText>
        </w:r>
      </w:del>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409"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w:t>
      </w:r>
      <w:del w:id="410" w:author="User" w:date="2024-06-13T08:40:00Z">
        <w:r w:rsidR="005F25EF" w:rsidRPr="008E138A" w:rsidDel="00996DA1">
          <w:rPr>
            <w:rFonts w:ascii="GHEA Grapalat" w:hAnsi="GHEA Grapalat"/>
            <w:sz w:val="24"/>
            <w:szCs w:val="24"/>
          </w:rPr>
          <w:delText xml:space="preserve">а также товарный знак, </w:delText>
        </w:r>
        <w:r w:rsidR="00932115" w:rsidRPr="008E138A" w:rsidDel="00996DA1">
          <w:rPr>
            <w:rFonts w:ascii="GHEA Grapalat" w:hAnsi="GHEA Grapalat" w:cs="Sylfaen"/>
            <w:sz w:val="24"/>
            <w:szCs w:val="24"/>
          </w:rPr>
          <w:delText xml:space="preserve">фирменное наименование, </w:delText>
        </w:r>
        <w:r w:rsidR="005F6602" w:rsidDel="00996DA1">
          <w:rPr>
            <w:rFonts w:ascii="GHEA Grapalat" w:hAnsi="GHEA Grapalat" w:cs="Sylfaen"/>
            <w:sz w:val="24"/>
            <w:szCs w:val="24"/>
          </w:rPr>
          <w:delText>модель</w:delText>
        </w:r>
        <w:r w:rsidR="005F6602" w:rsidRPr="008E138A" w:rsidDel="00996DA1">
          <w:rPr>
            <w:rFonts w:ascii="GHEA Grapalat" w:hAnsi="GHEA Grapalat" w:cs="Sylfaen"/>
            <w:sz w:val="24"/>
            <w:szCs w:val="24"/>
          </w:rPr>
          <w:delText xml:space="preserve"> </w:delText>
        </w:r>
        <w:r w:rsidR="00932115" w:rsidRPr="008E138A" w:rsidDel="00996DA1">
          <w:rPr>
            <w:rFonts w:ascii="GHEA Grapalat" w:hAnsi="GHEA Grapalat" w:cs="Sylfaen"/>
            <w:sz w:val="24"/>
            <w:szCs w:val="24"/>
          </w:rPr>
          <w:delText>и</w:delText>
        </w:r>
        <w:r w:rsidR="00932115" w:rsidRPr="008E138A" w:rsidDel="00996DA1">
          <w:rPr>
            <w:rFonts w:ascii="GHEA Grapalat" w:hAnsi="GHEA Grapalat"/>
            <w:sz w:val="24"/>
            <w:szCs w:val="24"/>
          </w:rPr>
          <w:delText xml:space="preserve"> </w:delText>
        </w:r>
        <w:r w:rsidR="005F25EF" w:rsidRPr="008E138A" w:rsidDel="00996DA1">
          <w:rPr>
            <w:rFonts w:ascii="GHEA Grapalat" w:hAnsi="GHEA Grapalat"/>
            <w:sz w:val="24"/>
            <w:szCs w:val="24"/>
          </w:rPr>
          <w:delText xml:space="preserve">наименование производителя, </w:delText>
        </w:r>
      </w:del>
      <w:r w:rsidR="005F25EF" w:rsidRPr="008E138A">
        <w:rPr>
          <w:rFonts w:ascii="GHEA Grapalat" w:hAnsi="GHEA Grapalat"/>
          <w:sz w:val="24"/>
          <w:szCs w:val="24"/>
        </w:rPr>
        <w:t>(далее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del w:id="411" w:author="User" w:date="2024-06-13T08:40:00Z">
        <w:r w:rsidR="00B82520" w:rsidRPr="008E138A" w:rsidDel="00996DA1">
          <w:rPr>
            <w:rFonts w:ascii="GHEA Grapalat" w:hAnsi="GHEA Grapalat"/>
            <w:sz w:val="24"/>
            <w:szCs w:val="24"/>
          </w:rPr>
          <w:delTex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R="005F6602" w:rsidRPr="002376B5" w:rsidDel="00996DA1">
          <w:rPr>
            <w:rFonts w:ascii="GHEA Grapalat" w:hAnsi="GHEA Grapalat"/>
            <w:sz w:val="24"/>
            <w:szCs w:val="24"/>
          </w:rPr>
          <w:delText xml:space="preserve">модель </w:delText>
        </w:r>
        <w:r w:rsidR="005F6602" w:rsidRPr="002376B5" w:rsidDel="00996DA1">
          <w:rPr>
            <w:rFonts w:ascii="GHEA Grapalat" w:hAnsi="GHEA Grapalat"/>
          </w:rPr>
          <w:delText>если не применяется условие, установленное последним предложением пункта 1.1 настоящей части</w:delText>
        </w:r>
        <w:r w:rsidR="00B82520" w:rsidRPr="008E138A" w:rsidDel="00996DA1">
          <w:rPr>
            <w:rFonts w:ascii="GHEA Grapalat" w:hAnsi="GHEA Grapalat"/>
          </w:rPr>
          <w:delText xml:space="preserve"> </w:delText>
        </w:r>
        <w:r w:rsidR="00EA6AE0" w:rsidRPr="008E138A" w:rsidDel="00996DA1">
          <w:rPr>
            <w:rStyle w:val="FootnoteReference"/>
            <w:rFonts w:ascii="GHEA Grapalat" w:hAnsi="GHEA Grapalat" w:cs="Sylfaen"/>
            <w:sz w:val="24"/>
            <w:szCs w:val="24"/>
          </w:rPr>
          <w:footnoteReference w:customMarkFollows="1" w:id="4"/>
          <w:delText>7</w:delText>
        </w:r>
        <w:r w:rsidR="005F25EF" w:rsidRPr="008E138A" w:rsidDel="00996DA1">
          <w:rPr>
            <w:rFonts w:ascii="GHEA Grapalat" w:hAnsi="GHEA Grapalat" w:cs="Sylfaen"/>
            <w:sz w:val="24"/>
            <w:szCs w:val="24"/>
          </w:rPr>
          <w:delText>:</w:delText>
        </w:r>
        <w:r w:rsidR="00932115" w:rsidRPr="008E138A" w:rsidDel="00996DA1">
          <w:delText xml:space="preserve"> </w:delText>
        </w:r>
      </w:del>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Del="00996DA1" w:rsidRDefault="00094F5C" w:rsidP="00B46D58">
      <w:pPr>
        <w:widowControl w:val="0"/>
        <w:tabs>
          <w:tab w:val="left" w:pos="1134"/>
        </w:tabs>
        <w:spacing w:after="160"/>
        <w:ind w:firstLine="567"/>
        <w:jc w:val="both"/>
        <w:rPr>
          <w:del w:id="416" w:author="User" w:date="2024-06-13T08:40:00Z"/>
          <w:rFonts w:ascii="GHEA Grapalat" w:hAnsi="GHEA Grapalat"/>
        </w:rPr>
      </w:pPr>
      <w:del w:id="417" w:author="User" w:date="2024-06-13T08:40:00Z">
        <w:r w:rsidDel="00996DA1">
          <w:rPr>
            <w:rFonts w:ascii="GHEA Grapalat" w:hAnsi="GHEA Grapalat"/>
          </w:rPr>
          <w:delText>4</w:delText>
        </w:r>
        <w:r w:rsidR="00E326DD" w:rsidRPr="009044F1" w:rsidDel="00996DA1">
          <w:rPr>
            <w:rFonts w:ascii="GHEA Grapalat" w:hAnsi="GHEA Grapalat"/>
          </w:rPr>
          <w:delText>)</w:delText>
        </w:r>
        <w:r w:rsidR="00444026" w:rsidRPr="005114D0" w:rsidDel="00996DA1">
          <w:rPr>
            <w:rFonts w:ascii="GHEA Grapalat" w:hAnsi="GHEA Grapalat"/>
          </w:rPr>
          <w:tab/>
        </w:r>
        <w:r w:rsidR="00E326DD" w:rsidRPr="009044F1" w:rsidDel="00996DA1">
          <w:rPr>
            <w:rFonts w:ascii="GHEA Grapalat" w:hAnsi="GHEA Grapalat"/>
          </w:rPr>
          <w:delText>обеспечение заявки</w:delText>
        </w:r>
        <w:r w:rsidR="0067389F" w:rsidRPr="000811C1" w:rsidDel="00996DA1">
          <w:rPr>
            <w:rFonts w:ascii="GHEA Grapalat" w:hAnsi="GHEA Grapalat"/>
          </w:rPr>
          <w:delText>-</w:delText>
        </w:r>
        <w:r w:rsidR="0067389F" w:rsidRPr="009044F1" w:rsidDel="00996DA1">
          <w:rPr>
            <w:rFonts w:ascii="GHEA Grapalat" w:hAnsi="GHEA Grapalat"/>
          </w:rPr>
          <w:delText xml:space="preserve"> </w:delText>
        </w:r>
        <w:r w:rsidR="00E326DD" w:rsidRPr="009044F1" w:rsidDel="00996DA1">
          <w:rPr>
            <w:rFonts w:ascii="GHEA Grapalat" w:hAnsi="GHEA Grapalat"/>
          </w:rPr>
          <w:delText>в форме наличных денег или банковской гарантии</w:delText>
        </w:r>
        <w:r w:rsidR="00395F4A" w:rsidDel="00996DA1">
          <w:rPr>
            <w:rFonts w:ascii="GHEA Grapalat" w:hAnsi="GHEA Grapalat"/>
            <w:lang w:val="hy-AM"/>
          </w:rPr>
          <w:delText>.</w:delText>
        </w:r>
        <w:r w:rsidR="005700F1" w:rsidDel="00996DA1">
          <w:rPr>
            <w:rStyle w:val="FootnoteReference"/>
            <w:rFonts w:ascii="GHEA Grapalat" w:hAnsi="GHEA Grapalat"/>
          </w:rPr>
          <w:footnoteReference w:customMarkFollows="1" w:id="5"/>
          <w:delText>8</w:delText>
        </w:r>
      </w:del>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w:t>
      </w:r>
      <w:r w:rsidRPr="009044F1">
        <w:rPr>
          <w:rFonts w:ascii="GHEA Grapalat" w:hAnsi="GHEA Grapalat"/>
          <w:sz w:val="24"/>
          <w:szCs w:val="24"/>
        </w:rPr>
        <w:lastRenderedPageBreak/>
        <w:t>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Del="00996DA1" w:rsidRDefault="00FA0E41" w:rsidP="00B46D58">
      <w:pPr>
        <w:widowControl w:val="0"/>
        <w:spacing w:after="160"/>
        <w:ind w:firstLine="567"/>
        <w:jc w:val="center"/>
        <w:rPr>
          <w:del w:id="421" w:author="User" w:date="2024-06-13T08:41:00Z"/>
          <w:rFonts w:ascii="GHEA Grapalat" w:hAnsi="GHEA Grapalat"/>
          <w:b/>
        </w:rPr>
      </w:pPr>
    </w:p>
    <w:p w:rsidR="00096865" w:rsidRPr="00221C7B" w:rsidDel="00996DA1" w:rsidRDefault="000D701E" w:rsidP="00B46D58">
      <w:pPr>
        <w:widowControl w:val="0"/>
        <w:spacing w:after="160"/>
        <w:jc w:val="center"/>
        <w:rPr>
          <w:del w:id="422" w:author="User" w:date="2024-06-13T08:41:00Z"/>
          <w:rFonts w:ascii="GHEA Grapalat" w:hAnsi="GHEA Grapalat"/>
          <w:b/>
        </w:rPr>
      </w:pPr>
      <w:del w:id="423" w:author="User" w:date="2024-06-13T08:41:00Z">
        <w:r w:rsidRPr="009044F1" w:rsidDel="00996DA1">
          <w:rPr>
            <w:rFonts w:ascii="GHEA Grapalat" w:hAnsi="GHEA Grapalat"/>
            <w:b/>
          </w:rPr>
          <w:delText xml:space="preserve">7. ОБЕСПЕЧЕНИЕ ЗАЯВКИ </w:delText>
        </w:r>
      </w:del>
    </w:p>
    <w:p w:rsidR="007A3EE6" w:rsidRPr="00681F45" w:rsidDel="00996DA1" w:rsidRDefault="00283198" w:rsidP="00B46D58">
      <w:pPr>
        <w:widowControl w:val="0"/>
        <w:tabs>
          <w:tab w:val="left" w:pos="1134"/>
        </w:tabs>
        <w:spacing w:after="160"/>
        <w:ind w:firstLine="567"/>
        <w:jc w:val="both"/>
        <w:rPr>
          <w:del w:id="424" w:author="User" w:date="2024-06-13T08:41:00Z"/>
          <w:rFonts w:ascii="GHEA Grapalat" w:hAnsi="GHEA Grapalat"/>
        </w:rPr>
      </w:pPr>
      <w:del w:id="425" w:author="User" w:date="2024-06-13T08:41:00Z">
        <w:r w:rsidRPr="009044F1" w:rsidDel="00996DA1">
          <w:rPr>
            <w:rFonts w:ascii="GHEA Grapalat" w:hAnsi="GHEA Grapalat"/>
          </w:rPr>
          <w:delText>7.1.</w:delText>
        </w:r>
        <w:r w:rsidR="00A34DFE" w:rsidRPr="005114D0" w:rsidDel="00996DA1">
          <w:rPr>
            <w:rFonts w:ascii="GHEA Grapalat" w:hAnsi="GHEA Grapalat"/>
          </w:rPr>
          <w:tab/>
        </w:r>
        <w:r w:rsidRPr="009044F1" w:rsidDel="00996DA1">
          <w:rPr>
            <w:rFonts w:ascii="GHEA Grapalat" w:hAnsi="GHEA Grapalat"/>
          </w:rPr>
          <w:delText>Участник заявкой в порядке, установленном настоящим Приглашением, представляет обеспечение заявки</w:delText>
        </w:r>
        <w:r w:rsidR="00681F45" w:rsidDel="00996DA1">
          <w:rPr>
            <w:rFonts w:ascii="GHEA Grapalat" w:hAnsi="GHEA Grapalat"/>
          </w:rPr>
          <w:delText>.</w:delText>
        </w:r>
      </w:del>
    </w:p>
    <w:p w:rsidR="00903898" w:rsidRPr="009044F1" w:rsidDel="00996DA1" w:rsidRDefault="00771C0F" w:rsidP="00B46D58">
      <w:pPr>
        <w:widowControl w:val="0"/>
        <w:spacing w:after="160"/>
        <w:ind w:firstLine="567"/>
        <w:jc w:val="both"/>
        <w:rPr>
          <w:del w:id="426" w:author="User" w:date="2024-06-13T08:41:00Z"/>
          <w:rFonts w:ascii="GHEA Grapalat" w:hAnsi="GHEA Grapalat" w:cs="Sylfaen"/>
        </w:rPr>
      </w:pPr>
      <w:del w:id="427" w:author="User" w:date="2024-06-13T08:41:00Z">
        <w:r w:rsidRPr="009044F1" w:rsidDel="00996DA1">
          <w:rPr>
            <w:rFonts w:ascii="GHEA Grapalat" w:hAnsi="GHEA Grapalat"/>
          </w:rPr>
          <w:delText>Обеспечение заявки представляется в виде банковской гарантии</w:delText>
        </w:r>
        <w:r w:rsidR="008463FB" w:rsidDel="00996DA1">
          <w:rPr>
            <w:rFonts w:ascii="GHEA Grapalat" w:hAnsi="GHEA Grapalat"/>
          </w:rPr>
          <w:delText xml:space="preserve"> (Приложение 3)</w:delText>
        </w:r>
        <w:r w:rsidRPr="009044F1" w:rsidDel="00996DA1">
          <w:rPr>
            <w:rFonts w:ascii="GHEA Grapalat" w:hAnsi="GHEA Grapalat"/>
          </w:rPr>
          <w:delText xml:space="preserve"> или наличных денег в размере, равном пяти процентам </w:delText>
        </w:r>
        <w:r w:rsidR="00682AE5" w:rsidDel="00996DA1">
          <w:rPr>
            <w:rFonts w:ascii="GHEA Grapalat" w:hAnsi="GHEA Grapalat"/>
          </w:rPr>
          <w:delText>цены закупки</w:delText>
        </w:r>
        <w:r w:rsidR="00682AE5" w:rsidRPr="009044F1" w:rsidDel="00996DA1">
          <w:rPr>
            <w:rFonts w:ascii="GHEA Grapalat" w:hAnsi="GHEA Grapalat"/>
          </w:rPr>
          <w:delText xml:space="preserve">. </w:delText>
        </w:r>
        <w:r w:rsidR="00682AE5" w:rsidRPr="003C6EB1" w:rsidDel="00996DA1">
          <w:rPr>
            <w:rFonts w:ascii="GHEA Grapalat" w:hAnsi="GHEA Grapalat"/>
          </w:rPr>
          <w:delText xml:space="preserve">Если ценовое предложение участника превышает цену </w:delText>
        </w:r>
        <w:r w:rsidR="00682AE5" w:rsidDel="00996DA1">
          <w:rPr>
            <w:rFonts w:ascii="GHEA Grapalat" w:hAnsi="GHEA Grapalat"/>
          </w:rPr>
          <w:delText>за</w:delText>
        </w:r>
        <w:r w:rsidR="00682AE5" w:rsidRPr="003C6EB1" w:rsidDel="00996DA1">
          <w:rPr>
            <w:rFonts w:ascii="GHEA Grapalat" w:hAnsi="GHEA Grapalat"/>
          </w:rPr>
          <w:delText>купки, то размер обеспечения заявки равен пяти процентам ценового предложения</w:delText>
        </w:r>
        <w:r w:rsidR="00682AE5" w:rsidDel="00996DA1">
          <w:rPr>
            <w:rFonts w:ascii="GHEA Grapalat" w:hAnsi="GHEA Grapalat"/>
          </w:rPr>
          <w:delText>.</w:delText>
        </w:r>
        <w:r w:rsidRPr="009044F1" w:rsidDel="00996DA1">
          <w:rPr>
            <w:rFonts w:ascii="GHEA Grapalat" w:hAnsi="GHEA Grapalat"/>
          </w:rPr>
          <w:delTex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delText>
        </w:r>
      </w:del>
    </w:p>
    <w:p w:rsidR="007A2CBF" w:rsidRPr="009044F1" w:rsidDel="00996DA1" w:rsidRDefault="001578D4" w:rsidP="007A2CBF">
      <w:pPr>
        <w:widowControl w:val="0"/>
        <w:spacing w:after="160"/>
        <w:ind w:firstLine="567"/>
        <w:jc w:val="both"/>
        <w:rPr>
          <w:del w:id="428" w:author="User" w:date="2024-06-13T08:41:00Z"/>
          <w:rFonts w:ascii="GHEA Grapalat" w:hAnsi="GHEA Grapalat" w:cs="Sylfaen"/>
        </w:rPr>
      </w:pPr>
      <w:del w:id="429" w:author="User" w:date="2024-06-13T08:41:00Z">
        <w:r w:rsidRPr="009044F1" w:rsidDel="00996DA1">
          <w:rPr>
            <w:rFonts w:ascii="GHEA Grapalat" w:hAnsi="GHEA Grapalat"/>
          </w:rPr>
          <w:delTex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delText>
        </w:r>
        <w:r w:rsidR="00FC1A85" w:rsidDel="00996DA1">
          <w:rPr>
            <w:rFonts w:ascii="GHEA Grapalat" w:hAnsi="GHEA Grapalat"/>
          </w:rPr>
          <w:delText>,</w:delText>
        </w:r>
        <w:r w:rsidRPr="009044F1" w:rsidDel="00996DA1">
          <w:rPr>
            <w:rFonts w:ascii="GHEA Grapalat" w:hAnsi="GHEA Grapalat"/>
          </w:rPr>
          <w:delText xml:space="preserve"> за исключением случаев, предусмотренных пунктом 7.3 части 1 настоящего приглашения. </w:delText>
        </w:r>
        <w:r w:rsidR="007A2CBF" w:rsidDel="00996DA1">
          <w:rPr>
            <w:rFonts w:ascii="GHEA Grapalat" w:hAnsi="GHEA Grapalat"/>
          </w:rPr>
          <w:delTex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delText>
        </w:r>
        <w:r w:rsidR="007A2CBF" w:rsidRPr="007A2CBF" w:rsidDel="00996DA1">
          <w:rPr>
            <w:rFonts w:ascii="GHEA Grapalat" w:hAnsi="GHEA Grapalat"/>
          </w:rPr>
          <w:delText>следующих за истечением периода ожидания</w:delText>
        </w:r>
        <w:r w:rsidR="007A2CBF" w:rsidDel="00996DA1">
          <w:rPr>
            <w:rFonts w:ascii="GHEA Grapalat" w:hAnsi="GHEA Grapalat"/>
          </w:rPr>
          <w:delText>, если результаты процедуры закупки не обжалованы.</w:delText>
        </w:r>
        <w:r w:rsidR="007A2CBF" w:rsidDel="00996DA1">
          <w:delText xml:space="preserve"> </w:delText>
        </w:r>
        <w:r w:rsidR="007A2CBF" w:rsidDel="00996DA1">
          <w:rPr>
            <w:rFonts w:ascii="GHEA Grapalat" w:hAnsi="GHEA Grapalat"/>
          </w:rPr>
          <w:delTex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delText>
        </w:r>
        <w:r w:rsidR="00864673" w:rsidDel="00996DA1">
          <w:rPr>
            <w:rFonts w:ascii="GHEA Grapalat" w:hAnsi="GHEA Grapalat"/>
          </w:rPr>
          <w:delText>.</w:delText>
        </w:r>
      </w:del>
    </w:p>
    <w:p w:rsidR="00B522C1" w:rsidRPr="009044F1" w:rsidDel="00996DA1" w:rsidRDefault="00B522C1" w:rsidP="00B522C1">
      <w:pPr>
        <w:widowControl w:val="0"/>
        <w:spacing w:after="160"/>
        <w:ind w:firstLine="567"/>
        <w:jc w:val="both"/>
        <w:rPr>
          <w:del w:id="430" w:author="User" w:date="2024-06-13T08:41:00Z"/>
          <w:rFonts w:ascii="GHEA Grapalat" w:hAnsi="GHEA Grapalat" w:cs="Sylfaen"/>
        </w:rPr>
      </w:pPr>
      <w:del w:id="431" w:author="User" w:date="2024-06-13T08:41:00Z">
        <w:r w:rsidRPr="00430362" w:rsidDel="00996DA1">
          <w:rPr>
            <w:rFonts w:ascii="GHEA Grapalat" w:hAnsi="GHEA Grapalat"/>
          </w:rPr>
          <w:delTex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delText>
        </w:r>
        <w:r w:rsidDel="00996DA1">
          <w:rPr>
            <w:rFonts w:ascii="GHEA Grapalat" w:hAnsi="GHEA Grapalat"/>
          </w:rPr>
          <w:delText xml:space="preserve">предусмотрении </w:delText>
        </w:r>
        <w:r w:rsidRPr="00430362" w:rsidDel="00996DA1">
          <w:rPr>
            <w:rFonts w:ascii="GHEA Grapalat" w:hAnsi="GHEA Grapalat"/>
          </w:rPr>
          <w:delText>финансовых средств</w:delText>
        </w:r>
        <w:r w:rsidDel="00996DA1">
          <w:rPr>
            <w:rFonts w:ascii="GHEA Grapalat" w:hAnsi="GHEA Grapalat"/>
          </w:rPr>
          <w:delText>.</w:delText>
        </w:r>
        <w:r w:rsidDel="00996DA1">
          <w:rPr>
            <w:rFonts w:ascii="GHEA Grapalat" w:hAnsi="GHEA Grapalat"/>
            <w:lang w:val="hy-AM"/>
          </w:rPr>
          <w:delText xml:space="preserve"> </w:delText>
        </w:r>
        <w:r w:rsidRPr="001D6EBF" w:rsidDel="00996DA1">
          <w:rPr>
            <w:rFonts w:ascii="GHEA Grapalat" w:hAnsi="GHEA Grapalat"/>
          </w:rPr>
          <w:delText>Если в течение шести месяцев со дня заключения договора финансовые средства для исполнения договора не предусмотр</w:delText>
        </w:r>
        <w:r w:rsidDel="00996DA1">
          <w:rPr>
            <w:rFonts w:ascii="GHEA Grapalat" w:hAnsi="GHEA Grapalat"/>
          </w:rPr>
          <w:delText>иваются</w:delText>
        </w:r>
        <w:r w:rsidRPr="001D6EBF" w:rsidDel="00996DA1">
          <w:rPr>
            <w:rFonts w:ascii="GHEA Grapalat" w:hAnsi="GHEA Grapalat"/>
          </w:rPr>
          <w:delText xml:space="preserve"> и договор расторгается, то обеспечение заявки возвращается в течение пяти рабочих дней со дня расторжения договора</w:delText>
        </w:r>
        <w:r w:rsidDel="00996DA1">
          <w:rPr>
            <w:rFonts w:ascii="GHEA Grapalat" w:hAnsi="GHEA Grapalat"/>
          </w:rPr>
          <w:delText>.</w:delText>
        </w:r>
        <w:r w:rsidR="003D7F6E" w:rsidRPr="003D7F6E" w:rsidDel="00996DA1">
          <w:rPr>
            <w:rFonts w:ascii="GHEA Grapalat" w:hAnsi="GHEA Grapalat"/>
            <w:vertAlign w:val="superscript"/>
          </w:rPr>
          <w:delText>9.1</w:delText>
        </w:r>
      </w:del>
    </w:p>
    <w:p w:rsidR="00C0350C" w:rsidRPr="00EA262B" w:rsidDel="00996DA1" w:rsidRDefault="00C0350C" w:rsidP="000D4D0B">
      <w:pPr>
        <w:widowControl w:val="0"/>
        <w:tabs>
          <w:tab w:val="left" w:pos="1134"/>
        </w:tabs>
        <w:ind w:firstLine="567"/>
        <w:jc w:val="both"/>
        <w:rPr>
          <w:del w:id="432" w:author="User" w:date="2024-06-13T08:41:00Z"/>
          <w:rFonts w:ascii="GHEA Grapalat" w:hAnsi="GHEA Grapalat"/>
        </w:rPr>
      </w:pPr>
      <w:del w:id="433" w:author="User" w:date="2024-06-13T08:41:00Z">
        <w:r w:rsidRPr="00B2678A" w:rsidDel="00996DA1">
          <w:rPr>
            <w:rFonts w:ascii="GHEA Grapalat" w:hAnsi="GHEA Grapalat"/>
          </w:rPr>
          <w:delText>Руководитель заказчика письменно информирует о возврате обеспечения заявки в сроки, предусмотренные настоящим пунктом</w:delText>
        </w:r>
        <w:r w:rsidR="00EA262B" w:rsidRPr="000D4D0B" w:rsidDel="00996DA1">
          <w:rPr>
            <w:rFonts w:ascii="GHEA Grapalat" w:hAnsi="GHEA Grapalat"/>
          </w:rPr>
          <w:delText>:</w:delText>
        </w:r>
      </w:del>
    </w:p>
    <w:p w:rsidR="00C0350C" w:rsidRPr="00B2678A" w:rsidDel="00996DA1" w:rsidRDefault="00C0350C" w:rsidP="000D4D0B">
      <w:pPr>
        <w:widowControl w:val="0"/>
        <w:tabs>
          <w:tab w:val="left" w:pos="1134"/>
        </w:tabs>
        <w:ind w:firstLine="567"/>
        <w:jc w:val="both"/>
        <w:rPr>
          <w:del w:id="434" w:author="User" w:date="2024-06-13T08:41:00Z"/>
          <w:rFonts w:ascii="GHEA Grapalat" w:hAnsi="GHEA Grapalat"/>
        </w:rPr>
      </w:pPr>
      <w:del w:id="435" w:author="User" w:date="2024-06-13T08:41:00Z">
        <w:r w:rsidRPr="00B2678A" w:rsidDel="00996DA1">
          <w:rPr>
            <w:rFonts w:ascii="GHEA Grapalat" w:hAnsi="GHEA Grapalat"/>
          </w:rPr>
          <w:delText>- в случае обеспечения, представленного в виде наличных денег-</w:delText>
        </w:r>
        <w:r w:rsidRPr="003226FA" w:rsidDel="00996DA1">
          <w:rPr>
            <w:rFonts w:ascii="GHEA Grapalat" w:hAnsi="GHEA Grapalat"/>
          </w:rPr>
          <w:delText>Министерств</w:delText>
        </w:r>
        <w:r w:rsidDel="00996DA1">
          <w:rPr>
            <w:rFonts w:ascii="GHEA Grapalat" w:hAnsi="GHEA Grapalat"/>
            <w:lang w:val="en-US"/>
          </w:rPr>
          <w:delText>o</w:delText>
        </w:r>
        <w:r w:rsidRPr="003226FA" w:rsidDel="00996DA1">
          <w:rPr>
            <w:rFonts w:ascii="GHEA Grapalat" w:hAnsi="GHEA Grapalat"/>
          </w:rPr>
          <w:delText xml:space="preserve"> финансов</w:delText>
        </w:r>
        <w:r w:rsidRPr="00B2678A" w:rsidDel="00996DA1">
          <w:rPr>
            <w:rFonts w:ascii="GHEA Grapalat" w:hAnsi="GHEA Grapalat"/>
          </w:rPr>
          <w:delText xml:space="preserve"> </w:delText>
        </w:r>
        <w:r w:rsidDel="00996DA1">
          <w:rPr>
            <w:rFonts w:ascii="GHEA Grapalat" w:hAnsi="GHEA Grapalat"/>
          </w:rPr>
          <w:delText>РА</w:delText>
        </w:r>
        <w:r w:rsidRPr="003226FA" w:rsidDel="00996DA1">
          <w:rPr>
            <w:rFonts w:ascii="GHEA Grapalat" w:hAnsi="GHEA Grapalat"/>
          </w:rPr>
          <w:delText xml:space="preserve"> </w:delText>
        </w:r>
        <w:r w:rsidRPr="00B2678A" w:rsidDel="00996DA1">
          <w:rPr>
            <w:rFonts w:ascii="GHEA Grapalat" w:hAnsi="GHEA Grapalat"/>
          </w:rPr>
          <w:delText xml:space="preserve">приложив копию </w:delText>
        </w:r>
        <w:r w:rsidRPr="00700209" w:rsidDel="00996DA1">
          <w:rPr>
            <w:rFonts w:ascii="GHEA Grapalat" w:hAnsi="GHEA Grapalat"/>
          </w:rPr>
          <w:delText>представленного заявкой</w:delText>
        </w:r>
        <w:r w:rsidRPr="008D6463" w:rsidDel="00996DA1">
          <w:rPr>
            <w:rFonts w:ascii="GHEA Grapalat" w:hAnsi="GHEA Grapalat"/>
          </w:rPr>
          <w:delText xml:space="preserve"> </w:delText>
        </w:r>
        <w:r w:rsidRPr="00B2678A" w:rsidDel="00996DA1">
          <w:rPr>
            <w:rFonts w:ascii="GHEA Grapalat" w:hAnsi="GHEA Grapalat"/>
          </w:rPr>
          <w:delText>документа</w:delText>
        </w:r>
        <w:r w:rsidRPr="008D6463" w:rsidDel="00996DA1">
          <w:rPr>
            <w:rFonts w:ascii="GHEA Grapalat" w:hAnsi="GHEA Grapalat"/>
          </w:rPr>
          <w:delText xml:space="preserve"> </w:delText>
        </w:r>
        <w:r w:rsidRPr="004A1042" w:rsidDel="00996DA1">
          <w:rPr>
            <w:rFonts w:ascii="GHEA Grapalat" w:hAnsi="GHEA Grapalat"/>
          </w:rPr>
          <w:delText>обосновывающ</w:delText>
        </w:r>
        <w:r w:rsidDel="00996DA1">
          <w:rPr>
            <w:rFonts w:ascii="GHEA Grapalat" w:hAnsi="GHEA Grapalat"/>
          </w:rPr>
          <w:delText>ую</w:delText>
        </w:r>
        <w:r w:rsidRPr="004A1042" w:rsidDel="00996DA1">
          <w:rPr>
            <w:rFonts w:ascii="GHEA Grapalat" w:hAnsi="GHEA Grapalat"/>
          </w:rPr>
          <w:delText xml:space="preserve"> выплату</w:delText>
        </w:r>
        <w:r w:rsidRPr="00B2678A" w:rsidDel="00996DA1">
          <w:rPr>
            <w:rFonts w:ascii="GHEA Grapalat" w:hAnsi="GHEA Grapalat"/>
          </w:rPr>
          <w:delText xml:space="preserve">, </w:delText>
        </w:r>
      </w:del>
    </w:p>
    <w:p w:rsidR="00C0350C" w:rsidRPr="00B2678A" w:rsidDel="00996DA1" w:rsidRDefault="00C0350C" w:rsidP="000D4D0B">
      <w:pPr>
        <w:widowControl w:val="0"/>
        <w:tabs>
          <w:tab w:val="left" w:pos="1134"/>
        </w:tabs>
        <w:ind w:firstLine="567"/>
        <w:jc w:val="both"/>
        <w:rPr>
          <w:del w:id="436" w:author="User" w:date="2024-06-13T08:41:00Z"/>
          <w:rFonts w:ascii="GHEA Grapalat" w:hAnsi="GHEA Grapalat"/>
        </w:rPr>
      </w:pPr>
      <w:del w:id="437" w:author="User" w:date="2024-06-13T08:41:00Z">
        <w:r w:rsidRPr="00B2678A" w:rsidDel="00996DA1">
          <w:rPr>
            <w:rFonts w:ascii="GHEA Grapalat" w:hAnsi="GHEA Grapalat"/>
          </w:rPr>
          <w:delText xml:space="preserve">- в случае обеспечения, представленного в виде банковской гарантии </w:delText>
        </w:r>
        <w:r w:rsidDel="00996DA1">
          <w:rPr>
            <w:rFonts w:ascii="GHEA Grapalat" w:hAnsi="GHEA Grapalat"/>
          </w:rPr>
          <w:delText>-</w:delText>
        </w:r>
        <w:r w:rsidRPr="00B2678A" w:rsidDel="00996DA1">
          <w:rPr>
            <w:rFonts w:ascii="GHEA Grapalat" w:hAnsi="GHEA Grapalat"/>
          </w:rPr>
          <w:delText xml:space="preserve"> выдавш</w:delText>
        </w:r>
        <w:r w:rsidDel="00996DA1">
          <w:rPr>
            <w:rFonts w:ascii="GHEA Grapalat" w:hAnsi="GHEA Grapalat"/>
          </w:rPr>
          <w:delText xml:space="preserve">ий </w:delText>
        </w:r>
        <w:r w:rsidRPr="00B2678A" w:rsidDel="00996DA1">
          <w:rPr>
            <w:rFonts w:ascii="GHEA Grapalat" w:hAnsi="GHEA Grapalat"/>
          </w:rPr>
          <w:delText>гарантию</w:delText>
        </w:r>
        <w:r w:rsidRPr="001826BF" w:rsidDel="00996DA1">
          <w:rPr>
            <w:rFonts w:ascii="GHEA Grapalat" w:hAnsi="GHEA Grapalat"/>
          </w:rPr>
          <w:delText xml:space="preserve"> </w:delText>
        </w:r>
        <w:r w:rsidRPr="007D0088" w:rsidDel="00996DA1">
          <w:rPr>
            <w:rFonts w:ascii="GHEA Grapalat" w:hAnsi="GHEA Grapalat"/>
          </w:rPr>
          <w:delText>банк</w:delText>
        </w:r>
        <w:r w:rsidDel="00996DA1">
          <w:rPr>
            <w:rFonts w:ascii="GHEA Grapalat" w:hAnsi="GHEA Grapalat"/>
          </w:rPr>
          <w:delText>.</w:delText>
        </w:r>
      </w:del>
    </w:p>
    <w:p w:rsidR="00C0350C" w:rsidDel="00996DA1" w:rsidRDefault="00C0350C" w:rsidP="00B46D58">
      <w:pPr>
        <w:widowControl w:val="0"/>
        <w:tabs>
          <w:tab w:val="left" w:pos="1134"/>
        </w:tabs>
        <w:spacing w:after="160"/>
        <w:ind w:firstLine="567"/>
        <w:jc w:val="both"/>
        <w:rPr>
          <w:del w:id="438" w:author="User" w:date="2024-06-13T08:41:00Z"/>
          <w:rFonts w:ascii="GHEA Grapalat" w:hAnsi="GHEA Grapalat"/>
        </w:rPr>
      </w:pPr>
    </w:p>
    <w:p w:rsidR="000A7528" w:rsidRPr="00681F45" w:rsidDel="00996DA1" w:rsidRDefault="00283198" w:rsidP="00B46D58">
      <w:pPr>
        <w:widowControl w:val="0"/>
        <w:tabs>
          <w:tab w:val="left" w:pos="1134"/>
        </w:tabs>
        <w:spacing w:after="160"/>
        <w:ind w:firstLine="567"/>
        <w:jc w:val="both"/>
        <w:rPr>
          <w:del w:id="439" w:author="User" w:date="2024-06-13T08:41:00Z"/>
          <w:rFonts w:ascii="GHEA Grapalat" w:hAnsi="GHEA Grapalat"/>
        </w:rPr>
      </w:pPr>
      <w:del w:id="440" w:author="User" w:date="2024-06-13T08:41:00Z">
        <w:r w:rsidRPr="009044F1" w:rsidDel="00996DA1">
          <w:rPr>
            <w:rFonts w:ascii="GHEA Grapalat" w:hAnsi="GHEA Grapalat"/>
          </w:rPr>
          <w:delText>7.2.</w:delText>
        </w:r>
        <w:r w:rsidR="003A6791" w:rsidRPr="005114D0" w:rsidDel="00996DA1">
          <w:rPr>
            <w:rFonts w:ascii="GHEA Grapalat" w:hAnsi="GHEA Grapalat"/>
          </w:rPr>
          <w:tab/>
        </w:r>
        <w:r w:rsidRPr="009044F1" w:rsidDel="00996DA1">
          <w:rPr>
            <w:rFonts w:ascii="GHEA Grapalat" w:hAnsi="GHEA Grapalat"/>
          </w:rPr>
          <w:delText>При организации проце</w:delText>
        </w:r>
        <w:r w:rsidR="00681F45" w:rsidDel="00996DA1">
          <w:rPr>
            <w:rFonts w:ascii="GHEA Grapalat" w:hAnsi="GHEA Grapalat"/>
          </w:rPr>
          <w:delText>дуры закупки по лотам</w:delText>
        </w:r>
        <w:r w:rsidR="007F263C" w:rsidDel="00996DA1">
          <w:rPr>
            <w:rFonts w:ascii="GHEA Grapalat" w:hAnsi="GHEA Grapalat"/>
          </w:rPr>
          <w:delText xml:space="preserve"> если</w:delText>
        </w:r>
        <w:r w:rsidR="00681F45" w:rsidDel="00996DA1">
          <w:rPr>
            <w:rFonts w:ascii="GHEA Grapalat" w:hAnsi="GHEA Grapalat"/>
          </w:rPr>
          <w:delText>:</w:delText>
        </w:r>
      </w:del>
    </w:p>
    <w:p w:rsidR="00B72055" w:rsidRPr="00FF4B9E" w:rsidDel="00996DA1" w:rsidRDefault="000A7528" w:rsidP="00B46D58">
      <w:pPr>
        <w:widowControl w:val="0"/>
        <w:tabs>
          <w:tab w:val="left" w:pos="1134"/>
        </w:tabs>
        <w:spacing w:after="160"/>
        <w:ind w:firstLine="567"/>
        <w:jc w:val="both"/>
        <w:rPr>
          <w:del w:id="441" w:author="User" w:date="2024-06-13T08:41:00Z"/>
          <w:rFonts w:ascii="GHEA Grapalat" w:hAnsi="GHEA Grapalat" w:cs="Sylfaen"/>
        </w:rPr>
      </w:pPr>
      <w:del w:id="442" w:author="User" w:date="2024-06-13T08:41:00Z">
        <w:r w:rsidRPr="00A502FC" w:rsidDel="00996DA1">
          <w:rPr>
            <w:rFonts w:ascii="GHEA Grapalat" w:hAnsi="GHEA Grapalat"/>
          </w:rPr>
          <w:delText>а.</w:delText>
        </w:r>
        <w:r w:rsidR="003A6791" w:rsidRPr="00A502FC" w:rsidDel="00996DA1">
          <w:rPr>
            <w:rFonts w:ascii="GHEA Grapalat" w:hAnsi="GHEA Grapalat"/>
          </w:rPr>
          <w:tab/>
        </w:r>
        <w:r w:rsidRPr="00A502FC" w:rsidDel="00996DA1">
          <w:rPr>
            <w:rFonts w:ascii="GHEA Grapalat" w:hAnsi="GHEA Grapalat"/>
          </w:rPr>
          <w:delText xml:space="preserve">участник подает заявку на более чем один лот, то может представить обеспечение заявки как для каждого лота в отдельности, так и для всех лотов. </w:delText>
        </w:r>
        <w:r w:rsidR="00B72055" w:rsidRPr="00A502FC" w:rsidDel="00996DA1">
          <w:rPr>
            <w:rFonts w:ascii="GHEA Grapalat" w:hAnsi="GHEA Grapalat"/>
          </w:rPr>
          <w:delText>В</w:delText>
        </w:r>
        <w:r w:rsidR="00B72055" w:rsidRPr="00A502FC" w:rsidDel="00996DA1">
          <w:rPr>
            <w:rFonts w:ascii="Courier New" w:hAnsi="Courier New" w:cs="Courier New"/>
          </w:rPr>
          <w:delText> </w:delText>
        </w:r>
        <w:r w:rsidR="00B72055" w:rsidRPr="00A502FC" w:rsidDel="00996DA1">
          <w:rPr>
            <w:rFonts w:ascii="GHEA Grapalat" w:hAnsi="GHEA Grapalat"/>
          </w:rPr>
          <w:delText>случае представления одного обеспечения заявки, его сумма исчисляется в отношении общей суммы цен закупок  по</w:delText>
        </w:r>
        <w:r w:rsidR="00B72055" w:rsidRPr="00A502FC" w:rsidDel="00996DA1">
          <w:rPr>
            <w:rFonts w:ascii="Courier New" w:hAnsi="Courier New" w:cs="Courier New"/>
          </w:rPr>
          <w:delText> </w:delText>
        </w:r>
        <w:r w:rsidR="00B72055" w:rsidRPr="00A502FC" w:rsidDel="00996DA1">
          <w:rPr>
            <w:rFonts w:ascii="GHEA Grapalat" w:hAnsi="GHEA Grapalat"/>
          </w:rPr>
          <w:delText>представленным лотам,</w:delText>
        </w:r>
        <w:r w:rsidR="00B72055" w:rsidRPr="00A502FC" w:rsidDel="00996DA1">
          <w:rPr>
            <w:rFonts w:ascii="GHEA Grapalat" w:hAnsi="GHEA Grapalat"/>
            <w:color w:val="000000" w:themeColor="text1"/>
          </w:rPr>
          <w:delText xml:space="preserve"> </w:delText>
        </w:r>
        <w:r w:rsidR="00B72055" w:rsidRPr="00A502FC" w:rsidDel="00996DA1">
          <w:rPr>
            <w:rFonts w:ascii="GHEA Grapalat" w:hAnsi="GHEA Grapalat"/>
          </w:rPr>
          <w:delText xml:space="preserve">а в том случае </w:delText>
        </w:r>
        <w:r w:rsidR="00B72055" w:rsidRPr="00A502FC" w:rsidDel="00996DA1">
          <w:rPr>
            <w:rFonts w:ascii="GHEA Grapalat" w:hAnsi="GHEA Grapalat"/>
            <w:lang w:val="en-US"/>
          </w:rPr>
          <w:delText>e</w:delText>
        </w:r>
        <w:r w:rsidR="00B72055" w:rsidRPr="00A502FC" w:rsidDel="00996DA1">
          <w:rPr>
            <w:rFonts w:ascii="GHEA Grapalat" w:hAnsi="GHEA Grapalat"/>
          </w:rPr>
          <w:delText>сли ценовые предложения превышают цены закупки - в отношении общей суммы ценовых предложений</w:delText>
        </w:r>
        <w:r w:rsidR="00FF4B9E" w:rsidRPr="00FF4B9E" w:rsidDel="00996DA1">
          <w:rPr>
            <w:rFonts w:ascii="GHEA Grapalat" w:hAnsi="GHEA Grapalat"/>
          </w:rPr>
          <w:delText>,</w:delText>
        </w:r>
        <w:r w:rsidR="00B72055" w:rsidRPr="00A502FC" w:rsidDel="00996DA1">
          <w:rPr>
            <w:rFonts w:ascii="GHEA Grapalat" w:hAnsi="GHEA Grapalat"/>
            <w:color w:val="000000" w:themeColor="text1"/>
          </w:rPr>
          <w:delText xml:space="preserve"> с учетом </w:delText>
        </w:r>
        <w:r w:rsidR="00B72055" w:rsidRPr="00A502FC" w:rsidDel="00996DA1">
          <w:rPr>
            <w:rFonts w:ascii="GHEA Grapalat" w:hAnsi="GHEA Grapalat" w:cs="Sylfaen"/>
          </w:rPr>
          <w:delText>требований абзаца «д» подпункта 1 пункта 32 Порядка;</w:delText>
        </w:r>
      </w:del>
    </w:p>
    <w:p w:rsidR="00C35487" w:rsidRPr="00C35487" w:rsidDel="00996DA1" w:rsidRDefault="000A7528" w:rsidP="00B46D58">
      <w:pPr>
        <w:widowControl w:val="0"/>
        <w:tabs>
          <w:tab w:val="left" w:pos="1134"/>
        </w:tabs>
        <w:spacing w:after="160"/>
        <w:ind w:firstLine="567"/>
        <w:jc w:val="both"/>
        <w:rPr>
          <w:del w:id="443" w:author="User" w:date="2024-06-13T08:41:00Z"/>
        </w:rPr>
      </w:pPr>
      <w:del w:id="444" w:author="User" w:date="2024-06-13T08:41:00Z">
        <w:r w:rsidRPr="009044F1" w:rsidDel="00996DA1">
          <w:rPr>
            <w:rFonts w:ascii="GHEA Grapalat" w:hAnsi="GHEA Grapalat"/>
          </w:rPr>
          <w:delText>б.</w:delText>
        </w:r>
        <w:r w:rsidR="00E70FC4" w:rsidRPr="005114D0" w:rsidDel="00996DA1">
          <w:rPr>
            <w:rFonts w:ascii="GHEA Grapalat" w:hAnsi="GHEA Grapalat"/>
          </w:rPr>
          <w:tab/>
        </w:r>
        <w:r w:rsidRPr="00D667DA" w:rsidDel="00996DA1">
          <w:rPr>
            <w:rFonts w:ascii="GHEA Grapalat" w:hAnsi="GHEA Grapalat"/>
          </w:rPr>
          <w:delText>участник лишается права на заключение договора</w:delText>
        </w:r>
        <w:r w:rsidR="00A41723" w:rsidRPr="00D667DA" w:rsidDel="00996DA1">
          <w:rPr>
            <w:rFonts w:ascii="GHEA Grapalat" w:hAnsi="GHEA Grapalat"/>
          </w:rPr>
          <w:delText xml:space="preserve"> по какому либо лоту</w:delText>
        </w:r>
        <w:r w:rsidRPr="00D667DA" w:rsidDel="00996DA1">
          <w:rPr>
            <w:rFonts w:ascii="GHEA Grapalat" w:hAnsi="GHEA Grapalat"/>
          </w:rPr>
          <w:delText>, то обеспечение заявки выплачивается в размере суммы обеспечения, исчисленной в отношении только данного лота.</w:delText>
        </w:r>
        <w:r w:rsidR="002A2F79" w:rsidRPr="00D667DA" w:rsidDel="00996DA1">
          <w:rPr>
            <w:rStyle w:val="FootnoteReference"/>
          </w:rPr>
          <w:footnoteReference w:customMarkFollows="1" w:id="6"/>
          <w:delText>9</w:delText>
        </w:r>
      </w:del>
    </w:p>
    <w:p w:rsidR="00F20DA5" w:rsidRPr="009044F1" w:rsidDel="00996DA1" w:rsidRDefault="00283198" w:rsidP="00B46D58">
      <w:pPr>
        <w:widowControl w:val="0"/>
        <w:tabs>
          <w:tab w:val="left" w:pos="1134"/>
        </w:tabs>
        <w:spacing w:after="160"/>
        <w:ind w:firstLine="567"/>
        <w:jc w:val="both"/>
        <w:rPr>
          <w:del w:id="454" w:author="User" w:date="2024-06-13T08:41:00Z"/>
          <w:rFonts w:ascii="GHEA Grapalat" w:hAnsi="GHEA Grapalat" w:cs="Sylfaen"/>
        </w:rPr>
      </w:pPr>
      <w:del w:id="455" w:author="User" w:date="2024-06-13T08:41:00Z">
        <w:r w:rsidRPr="009044F1" w:rsidDel="00996DA1">
          <w:rPr>
            <w:rFonts w:ascii="GHEA Grapalat" w:hAnsi="GHEA Grapalat"/>
          </w:rPr>
          <w:delText>7.3.</w:delText>
        </w:r>
        <w:r w:rsidR="00E70FC4" w:rsidRPr="005114D0" w:rsidDel="00996DA1">
          <w:rPr>
            <w:rFonts w:ascii="GHEA Grapalat" w:hAnsi="GHEA Grapalat"/>
          </w:rPr>
          <w:tab/>
        </w:r>
        <w:r w:rsidRPr="009044F1" w:rsidDel="00996DA1">
          <w:rPr>
            <w:rFonts w:ascii="GHEA Grapalat" w:hAnsi="GHEA Grapalat"/>
          </w:rPr>
          <w:delText>Участник выплачивает обеспечение заявки, если он:</w:delText>
        </w:r>
      </w:del>
    </w:p>
    <w:p w:rsidR="00096865" w:rsidRPr="009044F1" w:rsidDel="00996DA1" w:rsidRDefault="00096865" w:rsidP="00B46D58">
      <w:pPr>
        <w:widowControl w:val="0"/>
        <w:tabs>
          <w:tab w:val="left" w:pos="1134"/>
        </w:tabs>
        <w:spacing w:after="160"/>
        <w:ind w:firstLine="567"/>
        <w:jc w:val="both"/>
        <w:rPr>
          <w:del w:id="456" w:author="User" w:date="2024-06-13T08:41:00Z"/>
          <w:rFonts w:ascii="GHEA Grapalat" w:hAnsi="GHEA Grapalat" w:cs="Sylfaen"/>
        </w:rPr>
      </w:pPr>
      <w:del w:id="457" w:author="User" w:date="2024-06-13T08:41:00Z">
        <w:r w:rsidRPr="009044F1" w:rsidDel="00996DA1">
          <w:rPr>
            <w:rFonts w:ascii="GHEA Grapalat" w:hAnsi="GHEA Grapalat"/>
          </w:rPr>
          <w:delText>1)</w:delText>
        </w:r>
        <w:r w:rsidR="00E70FC4" w:rsidRPr="005114D0" w:rsidDel="00996DA1">
          <w:rPr>
            <w:rFonts w:ascii="GHEA Grapalat" w:hAnsi="GHEA Grapalat"/>
          </w:rPr>
          <w:tab/>
        </w:r>
        <w:r w:rsidRPr="009044F1" w:rsidDel="00996DA1">
          <w:rPr>
            <w:rFonts w:ascii="GHEA Grapalat" w:hAnsi="GHEA Grapalat"/>
          </w:rPr>
          <w:delText>объявлен отобранным участником, но отказывается от заключения договора либо лишается права на его заключение;</w:delText>
        </w:r>
      </w:del>
    </w:p>
    <w:p w:rsidR="00096865" w:rsidRPr="009044F1" w:rsidDel="00996DA1" w:rsidRDefault="00096865" w:rsidP="00B46D58">
      <w:pPr>
        <w:widowControl w:val="0"/>
        <w:tabs>
          <w:tab w:val="left" w:pos="1134"/>
        </w:tabs>
        <w:spacing w:after="160"/>
        <w:ind w:firstLine="567"/>
        <w:jc w:val="both"/>
        <w:rPr>
          <w:del w:id="458" w:author="User" w:date="2024-06-13T08:41:00Z"/>
          <w:rFonts w:ascii="GHEA Grapalat" w:hAnsi="GHEA Grapalat" w:cs="Sylfaen"/>
        </w:rPr>
      </w:pPr>
      <w:del w:id="459" w:author="User" w:date="2024-06-13T08:41:00Z">
        <w:r w:rsidRPr="009044F1" w:rsidDel="00996DA1">
          <w:rPr>
            <w:rFonts w:ascii="GHEA Grapalat" w:hAnsi="GHEA Grapalat"/>
          </w:rPr>
          <w:delText>2)</w:delText>
        </w:r>
        <w:r w:rsidR="00E70FC4" w:rsidRPr="005114D0" w:rsidDel="00996DA1">
          <w:rPr>
            <w:rFonts w:ascii="GHEA Grapalat" w:hAnsi="GHEA Grapalat"/>
          </w:rPr>
          <w:tab/>
        </w:r>
        <w:r w:rsidRPr="009044F1" w:rsidDel="00996DA1">
          <w:rPr>
            <w:rFonts w:ascii="GHEA Grapalat" w:hAnsi="GHEA Grapalat"/>
          </w:rPr>
          <w:delText>нарушил обязательство, взятое на себя в рамках процесса закупки, что привело к прекращению дальнейшего участия данного участника в процессе;</w:delText>
        </w:r>
      </w:del>
    </w:p>
    <w:p w:rsidR="006F5184" w:rsidRPr="007F263C" w:rsidDel="00996DA1" w:rsidRDefault="00FA0EEA" w:rsidP="00FA0EEA">
      <w:pPr>
        <w:widowControl w:val="0"/>
        <w:tabs>
          <w:tab w:val="left" w:pos="1134"/>
        </w:tabs>
        <w:spacing w:after="160"/>
        <w:ind w:firstLine="567"/>
        <w:jc w:val="both"/>
        <w:rPr>
          <w:del w:id="460" w:author="User" w:date="2024-06-13T08:41:00Z"/>
          <w:rFonts w:ascii="GHEA Grapalat" w:hAnsi="GHEA Grapalat"/>
        </w:rPr>
      </w:pPr>
      <w:del w:id="461" w:author="User" w:date="2024-06-13T08:41:00Z">
        <w:r w:rsidDel="00996DA1">
          <w:rPr>
            <w:rFonts w:ascii="GHEA Grapalat" w:hAnsi="GHEA Grapalat"/>
          </w:rPr>
          <w:delText>7.</w:delText>
        </w:r>
        <w:r w:rsidR="00B04EBE" w:rsidDel="00996DA1">
          <w:rPr>
            <w:rFonts w:ascii="GHEA Grapalat" w:hAnsi="GHEA Grapalat"/>
          </w:rPr>
          <w:delText>4</w:delText>
        </w:r>
        <w:r w:rsidDel="00996DA1">
          <w:rPr>
            <w:rFonts w:ascii="GHEA Grapalat" w:hAnsi="GHEA Grapalat"/>
          </w:rPr>
          <w:delText xml:space="preserve"> </w:delText>
        </w:r>
        <w:r w:rsidR="006F5184" w:rsidRPr="009044F1" w:rsidDel="00996DA1">
          <w:rPr>
            <w:rFonts w:ascii="GHEA Grapalat" w:hAnsi="GHEA Grapalat"/>
          </w:rPr>
          <w:delText xml:space="preserve">Обеспечение заявки должно быть </w:delText>
        </w:r>
        <w:r w:rsidR="009B5257" w:rsidRPr="009044F1" w:rsidDel="00996DA1">
          <w:rPr>
            <w:rFonts w:ascii="GHEA Grapalat" w:hAnsi="GHEA Grapalat"/>
          </w:rPr>
          <w:delText>действительн</w:delText>
        </w:r>
        <w:r w:rsidR="009B5257" w:rsidDel="00996DA1">
          <w:rPr>
            <w:rFonts w:ascii="GHEA Grapalat" w:hAnsi="GHEA Grapalat"/>
          </w:rPr>
          <w:delText>ым</w:delText>
        </w:r>
        <w:r w:rsidR="009B5257" w:rsidRPr="009044F1" w:rsidDel="00996DA1">
          <w:rPr>
            <w:rFonts w:ascii="GHEA Grapalat" w:hAnsi="GHEA Grapalat"/>
          </w:rPr>
          <w:delText xml:space="preserve"> </w:delText>
        </w:r>
        <w:r w:rsidR="006F5184" w:rsidRPr="009044F1" w:rsidDel="00996DA1">
          <w:rPr>
            <w:rFonts w:ascii="GHEA Grapalat" w:hAnsi="GHEA Grapalat"/>
          </w:rPr>
          <w:delText>в течение 90</w:delText>
        </w:r>
        <w:r w:rsidR="006F5184" w:rsidDel="00996DA1">
          <w:rPr>
            <w:rFonts w:ascii="Courier New" w:hAnsi="Courier New" w:cs="Courier New"/>
          </w:rPr>
          <w:delText> </w:delText>
        </w:r>
        <w:r w:rsidR="006F5184" w:rsidRPr="009044F1" w:rsidDel="00996DA1">
          <w:rPr>
            <w:rFonts w:ascii="GHEA Grapalat" w:hAnsi="GHEA Grapalat"/>
          </w:rPr>
          <w:delText xml:space="preserve">(девяноста) </w:delText>
        </w:r>
        <w:r w:rsidR="006F5184" w:rsidDel="00996DA1">
          <w:rPr>
            <w:rFonts w:ascii="GHEA Grapalat" w:hAnsi="GHEA Grapalat"/>
          </w:rPr>
          <w:delText xml:space="preserve">рабочих </w:delText>
        </w:r>
        <w:r w:rsidR="006F5184" w:rsidRPr="009044F1" w:rsidDel="00996DA1">
          <w:rPr>
            <w:rFonts w:ascii="GHEA Grapalat" w:hAnsi="GHEA Grapalat"/>
          </w:rPr>
          <w:delText>дней со дня</w:delText>
        </w:r>
        <w:r w:rsidR="009B5257" w:rsidDel="00996DA1">
          <w:rPr>
            <w:rFonts w:ascii="GHEA Grapalat" w:hAnsi="GHEA Grapalat"/>
          </w:rPr>
          <w:delText xml:space="preserve"> </w:delText>
        </w:r>
        <w:r w:rsidR="009B5257" w:rsidRPr="009F6BFE" w:rsidDel="00996DA1">
          <w:rPr>
            <w:rFonts w:ascii="GHEA Grapalat" w:hAnsi="GHEA Grapalat"/>
          </w:rPr>
          <w:delText>истечения крайнего срока</w:delText>
        </w:r>
        <w:r w:rsidR="006F5184" w:rsidRPr="009044F1" w:rsidDel="00996DA1">
          <w:rPr>
            <w:rFonts w:ascii="GHEA Grapalat" w:hAnsi="GHEA Grapalat"/>
          </w:rPr>
          <w:delText xml:space="preserve"> подачи заяв</w:delText>
        </w:r>
        <w:r w:rsidR="009B5257" w:rsidDel="00996DA1">
          <w:rPr>
            <w:rFonts w:ascii="GHEA Grapalat" w:hAnsi="GHEA Grapalat"/>
          </w:rPr>
          <w:delText>о</w:delText>
        </w:r>
        <w:r w:rsidR="006F5184" w:rsidRPr="009044F1" w:rsidDel="00996DA1">
          <w:rPr>
            <w:rFonts w:ascii="GHEA Grapalat" w:hAnsi="GHEA Grapalat"/>
          </w:rPr>
          <w:delText>к.</w:delText>
        </w:r>
        <w:r w:rsidR="00CD5802" w:rsidRPr="00CD5802" w:rsidDel="00996DA1">
          <w:rPr>
            <w:rFonts w:ascii="GHEA Grapalat" w:hAnsi="GHEA Grapalat"/>
            <w:vertAlign w:val="superscript"/>
          </w:rPr>
          <w:delText>9.2</w:delText>
        </w:r>
        <w:r w:rsidR="006F5184" w:rsidRPr="009044F1" w:rsidDel="00996DA1">
          <w:rPr>
            <w:rFonts w:ascii="GHEA Grapalat" w:hAnsi="GHEA Grapalat"/>
          </w:rPr>
          <w:delText xml:space="preserve"> </w:delText>
        </w:r>
      </w:del>
    </w:p>
    <w:p w:rsidR="00FA0EEA" w:rsidRPr="007F263C" w:rsidDel="00996DA1" w:rsidRDefault="00B04EBE" w:rsidP="00FA0EEA">
      <w:pPr>
        <w:widowControl w:val="0"/>
        <w:tabs>
          <w:tab w:val="left" w:pos="1134"/>
        </w:tabs>
        <w:spacing w:after="160"/>
        <w:ind w:firstLine="567"/>
        <w:jc w:val="both"/>
        <w:rPr>
          <w:del w:id="462" w:author="User" w:date="2024-06-13T08:41:00Z"/>
          <w:rFonts w:ascii="GHEA Grapalat" w:hAnsi="GHEA Grapalat"/>
        </w:rPr>
      </w:pPr>
      <w:del w:id="463" w:author="User" w:date="2024-06-13T08:41:00Z">
        <w:r w:rsidDel="00996DA1">
          <w:rPr>
            <w:rFonts w:ascii="GHEA Grapalat" w:hAnsi="GHEA Grapalat"/>
          </w:rPr>
          <w:delText xml:space="preserve">7.5 </w:delText>
        </w:r>
        <w:r w:rsidR="00FA0EEA" w:rsidDel="00996DA1">
          <w:rPr>
            <w:rFonts w:ascii="GHEA Grapalat" w:hAnsi="GHEA Grapalat"/>
          </w:rPr>
          <w:delText xml:space="preserve">Руководитель заказчика </w:delText>
        </w:r>
        <w:r w:rsidR="0081784D" w:rsidDel="00996DA1">
          <w:rPr>
            <w:rFonts w:ascii="GHEA Grapalat" w:hAnsi="GHEA Grapalat"/>
          </w:rPr>
          <w:delText xml:space="preserve">в письменной форме </w:delText>
        </w:r>
        <w:r w:rsidR="00FA0EEA" w:rsidDel="00996DA1">
          <w:rPr>
            <w:rFonts w:ascii="GHEA Grapalat" w:hAnsi="GHEA Grapalat"/>
          </w:rPr>
          <w:delText xml:space="preserve">представляет требование о выплате обеспечения заявки банку, а в случае обеспечения, представленного в виде наличных денег, </w:delText>
        </w:r>
        <w:r w:rsidR="0081784D" w:rsidDel="00996DA1">
          <w:rPr>
            <w:rFonts w:ascii="GHEA Grapalat" w:hAnsi="GHEA Grapalat"/>
          </w:rPr>
          <w:delText>Министерству финансов РА</w:delText>
        </w:r>
        <w:r w:rsidR="00FA0EEA" w:rsidDel="00996DA1">
          <w:rPr>
            <w:rFonts w:ascii="GHEA Grapalat" w:hAnsi="GHEA Grapalat"/>
          </w:rPr>
          <w:delText xml:space="preserve"> в течение </w:delText>
        </w:r>
        <w:r w:rsidR="0081784D" w:rsidDel="00996DA1">
          <w:rPr>
            <w:rFonts w:ascii="GHEA Grapalat" w:hAnsi="GHEA Grapalat"/>
          </w:rPr>
          <w:delText xml:space="preserve">пяти </w:delText>
        </w:r>
        <w:r w:rsidR="00FA0EEA" w:rsidDel="00996DA1">
          <w:rPr>
            <w:rFonts w:ascii="GHEA Grapalat" w:hAnsi="GHEA Grapalat"/>
          </w:rPr>
          <w:delText>рабочих дней, следующих за днем возникновения основания для вылаты обеспечения заявки. Если требование о выплате обеспечения отклоняется банком</w:delText>
        </w:r>
        <w:r w:rsidR="003F7952" w:rsidDel="00996DA1">
          <w:rPr>
            <w:rFonts w:ascii="GHEA Grapalat" w:hAnsi="GHEA Grapalat"/>
          </w:rPr>
          <w:delText xml:space="preserve"> или Министерством финансов РА</w:delText>
        </w:r>
        <w:r w:rsidR="00FA0EEA" w:rsidDel="00996DA1">
          <w:rPr>
            <w:rFonts w:ascii="GHEA Grapalat" w:hAnsi="GHEA Grapalat"/>
          </w:rPr>
          <w:delTex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delText>
        </w:r>
        <w:r w:rsidR="003F7952" w:rsidDel="00996DA1">
          <w:rPr>
            <w:rFonts w:ascii="GHEA Grapalat" w:hAnsi="GHEA Grapalat"/>
          </w:rPr>
          <w:delText>письменно</w:delText>
        </w:r>
        <w:r w:rsidR="00FA0EEA" w:rsidDel="00996DA1">
          <w:rPr>
            <w:rFonts w:ascii="GHEA Grapalat" w:hAnsi="GHEA Grapalat"/>
          </w:rPr>
          <w:delText xml:space="preserve"> в течение двух рабочих дней после получения отказа.</w:delText>
        </w:r>
      </w:del>
    </w:p>
    <w:p w:rsidR="00FA0EEA" w:rsidRPr="00996C18" w:rsidDel="00996DA1" w:rsidRDefault="00FA0EEA" w:rsidP="00FA0EEA">
      <w:pPr>
        <w:widowControl w:val="0"/>
        <w:tabs>
          <w:tab w:val="left" w:pos="1134"/>
        </w:tabs>
        <w:spacing w:after="160"/>
        <w:ind w:firstLine="567"/>
        <w:jc w:val="both"/>
        <w:rPr>
          <w:del w:id="464" w:author="User" w:date="2024-06-13T08:41:00Z"/>
          <w:rFonts w:ascii="GHEA Grapalat" w:hAnsi="GHEA Grapalat" w:cs="Sylfaen"/>
        </w:rPr>
      </w:pPr>
      <w:del w:id="465" w:author="User" w:date="2024-06-13T08:41:00Z">
        <w:r w:rsidRPr="005E62F0" w:rsidDel="00996DA1">
          <w:rPr>
            <w:rFonts w:ascii="GHEA Grapalat" w:hAnsi="GHEA Grapalat"/>
          </w:rPr>
          <w:delText>7.</w:delText>
        </w:r>
        <w:r w:rsidDel="00996DA1">
          <w:rPr>
            <w:rFonts w:ascii="GHEA Grapalat" w:hAnsi="GHEA Grapalat"/>
          </w:rPr>
          <w:delText>6</w:delText>
        </w:r>
        <w:r w:rsidRPr="009569E5" w:rsidDel="00996DA1">
          <w:rPr>
            <w:rFonts w:ascii="GHEA Grapalat" w:hAnsi="GHEA Grapalat"/>
          </w:rPr>
          <w:delText xml:space="preserve"> Заявка участника подлежит отклонению, если в ней отсутствует </w:delText>
        </w:r>
        <w:r w:rsidRPr="00264826" w:rsidDel="00996DA1">
          <w:rPr>
            <w:rFonts w:ascii="GHEA Grapalat" w:hAnsi="GHEA Grapalat"/>
          </w:rPr>
          <w:delText>о</w:delText>
        </w:r>
        <w:r w:rsidRPr="007C1F83" w:rsidDel="00996DA1">
          <w:rPr>
            <w:rFonts w:ascii="GHEA Grapalat" w:hAnsi="GHEA Grapalat"/>
          </w:rPr>
          <w:delText>беспечение заявки или представленное обеспечение не соответствует требованиям приглашения.</w:delText>
        </w:r>
      </w:del>
    </w:p>
    <w:p w:rsidR="00CC0E15" w:rsidRPr="00CC0E15" w:rsidDel="00996DA1" w:rsidRDefault="00CC0E15" w:rsidP="00B46D58">
      <w:pPr>
        <w:widowControl w:val="0"/>
        <w:tabs>
          <w:tab w:val="left" w:pos="1134"/>
        </w:tabs>
        <w:spacing w:after="160"/>
        <w:ind w:firstLine="567"/>
        <w:jc w:val="both"/>
        <w:rPr>
          <w:del w:id="466" w:author="User" w:date="2024-06-13T08:41:00Z"/>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del w:id="467" w:author="User" w:date="2024-06-13T08:43:00Z">
        <w:r w:rsidRPr="009044F1" w:rsidDel="00642688">
          <w:rPr>
            <w:rFonts w:ascii="GHEA Grapalat" w:hAnsi="GHEA Grapalat"/>
            <w:sz w:val="24"/>
            <w:szCs w:val="24"/>
          </w:rPr>
          <w:delText>"—"-</w:delText>
        </w:r>
      </w:del>
      <w:ins w:id="468" w:author="User" w:date="2024-06-13T08:43:00Z">
        <w:r w:rsidR="00642688">
          <w:rPr>
            <w:rFonts w:ascii="GHEA Grapalat" w:hAnsi="GHEA Grapalat"/>
            <w:sz w:val="24"/>
            <w:szCs w:val="24"/>
            <w:lang w:val="hy-AM"/>
          </w:rPr>
          <w:t>7</w:t>
        </w:r>
        <w:r w:rsidR="00642688" w:rsidRPr="009044F1">
          <w:rPr>
            <w:rFonts w:ascii="GHEA Grapalat" w:hAnsi="GHEA Grapalat"/>
            <w:sz w:val="24"/>
            <w:szCs w:val="24"/>
          </w:rPr>
          <w:t>-</w:t>
        </w:r>
      </w:ins>
      <w:del w:id="469" w:author="User" w:date="2024-06-13T08:43:00Z">
        <w:r w:rsidRPr="009044F1" w:rsidDel="00642688">
          <w:rPr>
            <w:rFonts w:ascii="GHEA Grapalat" w:hAnsi="GHEA Grapalat"/>
            <w:sz w:val="24"/>
            <w:szCs w:val="24"/>
          </w:rPr>
          <w:delText xml:space="preserve">ый </w:delText>
        </w:r>
      </w:del>
      <w:ins w:id="470" w:author="User" w:date="2024-06-13T08:43:00Z">
        <w:r w:rsidR="00642688">
          <w:rPr>
            <w:rFonts w:ascii="GHEA Grapalat" w:hAnsi="GHEA Grapalat"/>
            <w:sz w:val="24"/>
            <w:szCs w:val="24"/>
            <w:lang w:val="hy-AM"/>
          </w:rPr>
          <w:t>о</w:t>
        </w:r>
        <w:r w:rsidR="00642688" w:rsidRPr="009044F1">
          <w:rPr>
            <w:rFonts w:ascii="GHEA Grapalat" w:hAnsi="GHEA Grapalat"/>
            <w:sz w:val="24"/>
            <w:szCs w:val="24"/>
          </w:rPr>
          <w:t xml:space="preserve">й </w:t>
        </w:r>
      </w:ins>
      <w:r w:rsidRPr="009044F1">
        <w:rPr>
          <w:rFonts w:ascii="GHEA Grapalat" w:hAnsi="GHEA Grapalat"/>
          <w:sz w:val="24"/>
          <w:szCs w:val="24"/>
        </w:rPr>
        <w:t xml:space="preserve">день в </w:t>
      </w:r>
      <w:del w:id="471" w:author="User" w:date="2024-06-13T08:43:00Z">
        <w:r w:rsidRPr="009044F1" w:rsidDel="00642688">
          <w:rPr>
            <w:rFonts w:ascii="GHEA Grapalat" w:hAnsi="GHEA Grapalat"/>
            <w:sz w:val="24"/>
            <w:szCs w:val="24"/>
          </w:rPr>
          <w:delText>"час вскрытия"</w:delText>
        </w:r>
      </w:del>
      <w:ins w:id="472" w:author="User" w:date="2024-06-13T08:43:00Z">
        <w:r w:rsidR="00642688">
          <w:rPr>
            <w:rFonts w:ascii="GHEA Grapalat" w:hAnsi="GHEA Grapalat"/>
            <w:sz w:val="24"/>
            <w:szCs w:val="24"/>
          </w:rPr>
          <w:t>11</w:t>
        </w:r>
        <w:r w:rsidR="00642688" w:rsidRPr="00642688">
          <w:rPr>
            <w:rFonts w:ascii="GHEA Grapalat" w:hAnsi="GHEA Grapalat"/>
            <w:sz w:val="24"/>
            <w:szCs w:val="24"/>
            <w:vertAlign w:val="superscript"/>
            <w:rPrChange w:id="473" w:author="User" w:date="2024-06-13T08:44:00Z">
              <w:rPr>
                <w:rFonts w:ascii="GHEA Grapalat" w:hAnsi="GHEA Grapalat"/>
                <w:sz w:val="24"/>
                <w:szCs w:val="24"/>
              </w:rPr>
            </w:rPrChange>
          </w:rPr>
          <w:t>00</w:t>
        </w:r>
      </w:ins>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w:t>
      </w:r>
      <w:r w:rsidR="00576D5D" w:rsidRPr="009044F1">
        <w:rPr>
          <w:rFonts w:ascii="GHEA Grapalat" w:hAnsi="GHEA Grapalat"/>
        </w:rPr>
        <w:lastRenderedPageBreak/>
        <w:t>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del w:id="474" w:author="User" w:date="2024-06-13T08:45:00Z">
        <w:r w:rsidRPr="009044F1" w:rsidDel="00642688">
          <w:rPr>
            <w:rFonts w:ascii="GHEA Grapalat" w:hAnsi="GHEA Grapalat"/>
          </w:rPr>
          <w:delText xml:space="preserve">, </w:delText>
        </w:r>
        <w:r w:rsidR="006A4E85" w:rsidDel="00642688">
          <w:rPr>
            <w:rFonts w:ascii="GHEA Grapalat" w:hAnsi="GHEA Grapalat"/>
          </w:rPr>
          <w:delText>и/или обеспечение заявки</w:delText>
        </w:r>
      </w:del>
      <w:r w:rsidR="006A4E85">
        <w:rPr>
          <w:rFonts w:ascii="GHEA Grapalat" w:hAnsi="GHEA Grapalat"/>
        </w:rPr>
        <w:t>,</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642688" w:rsidRDefault="00FD2748" w:rsidP="00642688">
      <w:pPr>
        <w:pStyle w:val="BodyTextIndent"/>
        <w:widowControl w:val="0"/>
        <w:tabs>
          <w:tab w:val="left" w:pos="1134"/>
        </w:tabs>
        <w:spacing w:after="160" w:line="240" w:lineRule="auto"/>
        <w:ind w:firstLine="567"/>
        <w:rPr>
          <w:ins w:id="475" w:author="User" w:date="2024-06-13T08:46:00Z"/>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ins w:id="476" w:author="User" w:date="2024-06-13T08:46:00Z">
        <w:r w:rsidR="00642688" w:rsidRPr="009044F1">
          <w:rPr>
            <w:rFonts w:ascii="GHEA Grapalat" w:hAnsi="GHEA Grapalat"/>
            <w:i w:val="0"/>
            <w:sz w:val="24"/>
            <w:szCs w:val="24"/>
          </w:rPr>
          <w:t xml:space="preserve">Республики Армения </w:t>
        </w:r>
        <w:r w:rsidR="00642688" w:rsidRPr="00812E17">
          <w:rPr>
            <w:rFonts w:ascii="GHEA Grapalat" w:hAnsi="GHEA Grapalat"/>
            <w:i w:val="0"/>
            <w:sz w:val="24"/>
            <w:szCs w:val="24"/>
          </w:rPr>
          <w:t>по курсу установленному ЦБ РА на день открытии заявки</w:t>
        </w:r>
        <w:r w:rsidR="00642688">
          <w:rPr>
            <w:rFonts w:ascii="GHEA Grapalat" w:hAnsi="GHEA Grapalat"/>
            <w:i w:val="0"/>
            <w:sz w:val="24"/>
            <w:szCs w:val="24"/>
          </w:rPr>
          <w:t>.</w:t>
        </w:r>
      </w:ins>
    </w:p>
    <w:p w:rsidR="00096865" w:rsidRPr="00A01157" w:rsidDel="00642688" w:rsidRDefault="00FD2748" w:rsidP="00B46D58">
      <w:pPr>
        <w:pStyle w:val="BodyTextIndent"/>
        <w:widowControl w:val="0"/>
        <w:tabs>
          <w:tab w:val="left" w:pos="1134"/>
        </w:tabs>
        <w:spacing w:after="160" w:line="240" w:lineRule="auto"/>
        <w:ind w:firstLine="567"/>
        <w:rPr>
          <w:del w:id="477" w:author="User" w:date="2024-06-13T08:46:00Z"/>
          <w:rFonts w:ascii="GHEA Grapalat" w:hAnsi="GHEA Grapalat" w:cs="Sylfaen"/>
          <w:i w:val="0"/>
          <w:sz w:val="24"/>
          <w:szCs w:val="24"/>
        </w:rPr>
      </w:pPr>
      <w:del w:id="478" w:author="User" w:date="2024-06-13T08:46:00Z">
        <w:r w:rsidRPr="009044F1" w:rsidDel="00642688">
          <w:rPr>
            <w:rFonts w:ascii="GHEA Grapalat" w:hAnsi="GHEA Grapalat"/>
            <w:i w:val="0"/>
            <w:sz w:val="24"/>
            <w:szCs w:val="24"/>
          </w:rPr>
          <w:delText xml:space="preserve">Республики Армения по курсу </w:delText>
        </w:r>
        <w:r w:rsidR="00644850" w:rsidRPr="00644850" w:rsidDel="00642688">
          <w:rPr>
            <w:rFonts w:ascii="GHEA Grapalat" w:hAnsi="GHEA Grapalat"/>
            <w:i w:val="0"/>
            <w:sz w:val="24"/>
            <w:szCs w:val="24"/>
          </w:rPr>
          <w:delText>_____</w:delText>
        </w:r>
        <w:r w:rsidR="00A01157" w:rsidRPr="00A01157" w:rsidDel="00642688">
          <w:rPr>
            <w:rFonts w:ascii="GHEA Grapalat" w:hAnsi="GHEA Grapalat"/>
            <w:i w:val="0"/>
            <w:sz w:val="24"/>
            <w:szCs w:val="24"/>
          </w:rPr>
          <w:delText>_________</w:delText>
        </w:r>
        <w:r w:rsidR="00644850" w:rsidRPr="00644850" w:rsidDel="00642688">
          <w:rPr>
            <w:rFonts w:ascii="GHEA Grapalat" w:hAnsi="GHEA Grapalat"/>
            <w:i w:val="0"/>
            <w:sz w:val="24"/>
            <w:szCs w:val="24"/>
          </w:rPr>
          <w:delText>_______</w:delText>
        </w:r>
        <w:r w:rsidR="003C78D9" w:rsidDel="00642688">
          <w:rPr>
            <w:rStyle w:val="FootnoteReference"/>
            <w:rFonts w:ascii="GHEA Grapalat" w:hAnsi="GHEA Grapalat"/>
            <w:i w:val="0"/>
            <w:sz w:val="24"/>
            <w:szCs w:val="24"/>
          </w:rPr>
          <w:footnoteReference w:customMarkFollows="1" w:id="7"/>
          <w:delText>10</w:delText>
        </w:r>
        <w:r w:rsidR="00A01157" w:rsidDel="00642688">
          <w:rPr>
            <w:rFonts w:ascii="GHEA Grapalat" w:hAnsi="GHEA Grapalat"/>
            <w:i w:val="0"/>
            <w:sz w:val="24"/>
            <w:szCs w:val="24"/>
          </w:rPr>
          <w:delText>.</w:delText>
        </w:r>
      </w:del>
    </w:p>
    <w:p w:rsidR="00B15493" w:rsidRDefault="00FD2748">
      <w:pPr>
        <w:pStyle w:val="BodyTextIndent"/>
        <w:widowControl w:val="0"/>
        <w:tabs>
          <w:tab w:val="left" w:pos="1134"/>
        </w:tabs>
        <w:spacing w:after="160" w:line="240" w:lineRule="auto"/>
        <w:ind w:firstLine="567"/>
        <w:rPr>
          <w:rFonts w:ascii="GHEA Grapalat" w:hAnsi="GHEA Grapalat"/>
          <w:sz w:val="24"/>
          <w:szCs w:val="24"/>
        </w:rPr>
        <w:pPrChange w:id="481" w:author="User" w:date="2024-06-13T08:46:00Z">
          <w:pPr>
            <w:pStyle w:val="norm"/>
            <w:widowControl w:val="0"/>
            <w:tabs>
              <w:tab w:val="left" w:pos="1134"/>
            </w:tabs>
            <w:spacing w:after="160" w:line="240" w:lineRule="auto"/>
            <w:ind w:firstLine="567"/>
          </w:pPr>
        </w:pPrChange>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82"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83"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применяются, когда заявки подали более чем один </w:t>
      </w:r>
      <w:r w:rsidRPr="00D97055">
        <w:rPr>
          <w:rFonts w:ascii="GHEA Grapalat" w:hAnsi="GHEA Grapalat"/>
          <w:sz w:val="24"/>
          <w:szCs w:val="24"/>
        </w:rPr>
        <w:lastRenderedPageBreak/>
        <w:t>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484"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485" w:author="Vardan" w:date="2022-10-30T00:00:00Z"/>
          <w:rFonts w:ascii="GHEA Grapalat" w:hAnsi="GHEA Grapalat"/>
        </w:rPr>
      </w:pPr>
      <w:r w:rsidRPr="00B24E4B">
        <w:rPr>
          <w:rFonts w:ascii="GHEA Grapalat" w:hAnsi="GHEA Grapalat"/>
        </w:rPr>
        <w:lastRenderedPageBreak/>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 xml:space="preserve">отклонена. В случае применения настоящего пункта срок ожидания </w:t>
      </w:r>
      <w:r w:rsidRPr="00747338">
        <w:rPr>
          <w:rFonts w:ascii="GHEA Grapalat" w:hAnsi="GHEA Grapalat"/>
          <w:sz w:val="24"/>
          <w:szCs w:val="24"/>
        </w:rPr>
        <w:lastRenderedPageBreak/>
        <w:t>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del w:id="486" w:author="User" w:date="2024-06-13T08:47:00Z">
        <w:r w:rsidR="00646B97" w:rsidRPr="00F818E0" w:rsidDel="00642688">
          <w:rPr>
            <w:rFonts w:ascii="GHEA Grapalat" w:hAnsi="GHEA Grapalat"/>
          </w:rPr>
          <w:delText>Если обеспечение представляется в виде банковской гарантии, то срок, предусмотренный настоящим пунктом, устанавливается в 10 рабочих дней</w:delText>
        </w:r>
        <w:r w:rsidR="00646B97" w:rsidRPr="00681C1F" w:rsidDel="00642688">
          <w:rPr>
            <w:rFonts w:ascii="GHEA Grapalat" w:hAnsi="GHEA Grapalat"/>
            <w:color w:val="000000" w:themeColor="text1"/>
          </w:rPr>
          <w:delText xml:space="preserve"> С отобранным участником заключается договор, если он представляет обеспечения квалификации</w:delText>
        </w:r>
        <w:r w:rsidR="00646B97" w:rsidDel="00642688">
          <w:rPr>
            <w:rFonts w:ascii="GHEA Grapalat" w:hAnsi="GHEA Grapalat"/>
            <w:color w:val="000000" w:themeColor="text1"/>
          </w:rPr>
          <w:delText xml:space="preserve"> </w:delText>
        </w:r>
        <w:r w:rsidR="00646B97" w:rsidRPr="00681C1F" w:rsidDel="00642688">
          <w:rPr>
            <w:rFonts w:ascii="GHEA Grapalat" w:hAnsi="GHEA Grapalat"/>
            <w:color w:val="000000" w:themeColor="text1"/>
          </w:rPr>
          <w:delText>и договора(</w:delText>
        </w:r>
        <w:r w:rsidR="00646B97" w:rsidDel="00642688">
          <w:rPr>
            <w:rFonts w:ascii="GHEA Grapalat" w:hAnsi="GHEA Grapalat"/>
            <w:color w:val="000000" w:themeColor="text1"/>
          </w:rPr>
          <w:delText>предоплаты</w:delText>
        </w:r>
        <w:r w:rsidR="00646B97" w:rsidRPr="00681C1F" w:rsidDel="00642688">
          <w:rPr>
            <w:rFonts w:ascii="GHEA Grapalat" w:hAnsi="GHEA Grapalat"/>
            <w:color w:val="000000" w:themeColor="text1"/>
          </w:rPr>
          <w:delText>)</w:delText>
        </w:r>
        <w:r w:rsidRPr="009044F1" w:rsidDel="00642688">
          <w:rPr>
            <w:rFonts w:ascii="GHEA Grapalat" w:hAnsi="GHEA Grapalat"/>
          </w:rPr>
          <w:delText>.</w:delText>
        </w:r>
        <w:r w:rsidR="002E57E8" w:rsidRPr="002E57E8" w:rsidDel="00642688">
          <w:rPr>
            <w:rFonts w:ascii="GHEA Grapalat" w:hAnsi="GHEA Grapalat"/>
            <w:vertAlign w:val="superscript"/>
          </w:rPr>
          <w:delText>11.1</w:delText>
        </w:r>
      </w:del>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w:t>
      </w:r>
      <w:r w:rsidR="00382A99" w:rsidRPr="00382A99">
        <w:rPr>
          <w:rFonts w:ascii="GHEA Grapalat" w:hAnsi="GHEA Grapalat"/>
        </w:rPr>
        <w:lastRenderedPageBreak/>
        <w:t>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del w:id="487" w:author="User" w:date="2024-06-13T08:47:00Z">
        <w:r w:rsidR="003D57AD" w:rsidRPr="00174059" w:rsidDel="00642688">
          <w:rPr>
            <w:rFonts w:ascii="GHEA Grapalat" w:hAnsi="GHEA Grapalat"/>
          </w:rPr>
          <w:delText>, или гарантий, предоставленных банками</w:delText>
        </w:r>
      </w:del>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Del="00642688" w:rsidRDefault="00801A4F" w:rsidP="00801A4F">
      <w:pPr>
        <w:widowControl w:val="0"/>
        <w:tabs>
          <w:tab w:val="left" w:pos="1276"/>
        </w:tabs>
        <w:spacing w:after="160"/>
        <w:ind w:firstLine="567"/>
        <w:jc w:val="both"/>
        <w:rPr>
          <w:ins w:id="488" w:author="Vardan" w:date="2022-10-30T00:02:00Z"/>
          <w:del w:id="489" w:author="User" w:date="2024-06-13T08:49:00Z"/>
          <w:rFonts w:ascii="GHEA Grapalat" w:hAnsi="GHEA Grapalat"/>
        </w:rPr>
      </w:pPr>
      <w:del w:id="490" w:author="User" w:date="2024-06-13T08:49:00Z">
        <w:r w:rsidDel="00642688">
          <w:rPr>
            <w:rFonts w:ascii="GHEA Grapalat" w:hAnsi="GHEA Grapalat" w:cs="Sylfaen"/>
          </w:rPr>
          <w:lastRenderedPageBreak/>
          <w:delText>О</w:delText>
        </w:r>
        <w:r w:rsidRPr="00DC29D8" w:rsidDel="00642688">
          <w:rPr>
            <w:rFonts w:ascii="GHEA Grapalat" w:hAnsi="GHEA Grapalat" w:cs="Sylfaen"/>
          </w:rPr>
          <w:delText xml:space="preserve">беспечение </w:delText>
        </w:r>
        <w:r w:rsidDel="00642688">
          <w:rPr>
            <w:rFonts w:ascii="GHEA Grapalat" w:hAnsi="GHEA Grapalat" w:cs="Sylfaen"/>
          </w:rPr>
          <w:delText>к</w:delText>
        </w:r>
        <w:r w:rsidRPr="00DC29D8" w:rsidDel="00642688">
          <w:rPr>
            <w:rFonts w:ascii="GHEA Grapalat" w:hAnsi="GHEA Grapalat" w:cs="Sylfaen"/>
          </w:rPr>
          <w:delText>валификаци</w:delText>
        </w:r>
        <w:r w:rsidDel="00642688">
          <w:rPr>
            <w:rFonts w:ascii="GHEA Grapalat" w:hAnsi="GHEA Grapalat" w:cs="Sylfaen"/>
          </w:rPr>
          <w:delText>и</w:delText>
        </w:r>
        <w:r w:rsidRPr="00DC29D8" w:rsidDel="00642688">
          <w:rPr>
            <w:rFonts w:ascii="GHEA Grapalat" w:hAnsi="GHEA Grapalat" w:cs="Sylfaen"/>
          </w:rPr>
          <w:delText xml:space="preserve"> в виде </w:delText>
        </w:r>
        <w:r w:rsidR="00482E18" w:rsidDel="00642688">
          <w:rPr>
            <w:rFonts w:ascii="GHEA Grapalat" w:hAnsi="GHEA Grapalat" w:cs="Sylfaen"/>
          </w:rPr>
          <w:delText xml:space="preserve">банковской </w:delText>
        </w:r>
        <w:r w:rsidRPr="00DC29D8" w:rsidDel="00642688">
          <w:rPr>
            <w:rFonts w:ascii="GHEA Grapalat" w:hAnsi="GHEA Grapalat" w:cs="Sylfaen"/>
          </w:rPr>
          <w:delText xml:space="preserve">гарантии </w:delText>
        </w:r>
        <w:r w:rsidDel="00642688">
          <w:rPr>
            <w:rFonts w:ascii="GHEA Grapalat" w:hAnsi="GHEA Grapalat" w:cs="Sylfaen"/>
          </w:rPr>
          <w:delText>ото</w:delText>
        </w:r>
        <w:r w:rsidRPr="00DC29D8" w:rsidDel="00642688">
          <w:rPr>
            <w:rFonts w:ascii="GHEA Grapalat" w:hAnsi="GHEA Grapalat" w:cs="Sylfaen"/>
          </w:rPr>
          <w:delText>бранный участник представляет согласно приложению 4 или приложению 4.1</w:delText>
        </w:r>
        <w:r w:rsidRPr="00801A4F" w:rsidDel="00642688">
          <w:rPr>
            <w:rFonts w:ascii="GHEA Grapalat" w:hAnsi="GHEA Grapalat" w:cs="Sylfaen"/>
          </w:rPr>
          <w:delText>.</w:delText>
        </w:r>
        <w:r w:rsidR="009A0467" w:rsidDel="00642688">
          <w:rPr>
            <w:rStyle w:val="FootnoteReference"/>
            <w:rFonts w:ascii="GHEA Grapalat" w:hAnsi="GHEA Grapalat"/>
          </w:rPr>
          <w:footnoteReference w:customMarkFollows="1" w:id="9"/>
          <w:delText>12</w:delText>
        </w:r>
        <w:r w:rsidR="00A6609C" w:rsidRPr="0027573B" w:rsidDel="00642688">
          <w:rPr>
            <w:rFonts w:ascii="GHEA Grapalat" w:hAnsi="GHEA Grapalat"/>
          </w:rPr>
          <w:delText xml:space="preserve"> </w:delText>
        </w:r>
        <w:r w:rsidR="00853CBA" w:rsidRPr="0027573B" w:rsidDel="00642688">
          <w:rPr>
            <w:rFonts w:ascii="GHEA Grapalat" w:hAnsi="GHEA Grapalat"/>
          </w:rPr>
          <w:delText>.</w:delText>
        </w:r>
      </w:del>
    </w:p>
    <w:p w:rsidR="00AA0D5B" w:rsidRPr="00707948" w:rsidDel="00642688" w:rsidRDefault="00AA0D5B" w:rsidP="00AA0D5B">
      <w:pPr>
        <w:widowControl w:val="0"/>
        <w:tabs>
          <w:tab w:val="left" w:pos="1276"/>
        </w:tabs>
        <w:spacing w:after="160"/>
        <w:ind w:firstLine="567"/>
        <w:jc w:val="both"/>
        <w:rPr>
          <w:del w:id="499" w:author="User" w:date="2024-06-13T08:49:00Z"/>
          <w:rFonts w:ascii="GHEA Grapalat" w:hAnsi="GHEA Grapalat"/>
        </w:rPr>
      </w:pPr>
      <w:del w:id="500" w:author="User" w:date="2024-06-13T08:49:00Z">
        <w:r w:rsidRPr="0014372B" w:rsidDel="00642688">
          <w:rPr>
            <w:rFonts w:ascii="GHEA Grapalat" w:hAnsi="GHEA Grapalat" w:cs="Sylfaen"/>
            <w:lang w:val="hy-AM"/>
          </w:rPr>
          <w:delText xml:space="preserve">При этом, если договоры </w:delText>
        </w:r>
        <w:r w:rsidDel="00642688">
          <w:rPr>
            <w:rFonts w:ascii="GHEA Grapalat" w:hAnsi="GHEA Grapalat" w:cs="Sylfaen"/>
          </w:rPr>
          <w:delText>о закупке</w:delText>
        </w:r>
        <w:r w:rsidRPr="0014372B" w:rsidDel="00642688">
          <w:rPr>
            <w:rFonts w:ascii="GHEA Grapalat" w:hAnsi="GHEA Grapalat" w:cs="Sylfaen"/>
            <w:lang w:val="hy-AM"/>
          </w:rPr>
          <w:delText xml:space="preserve"> </w:delText>
        </w:r>
        <w:r w:rsidDel="00642688">
          <w:rPr>
            <w:rFonts w:ascii="GHEA Grapalat" w:hAnsi="GHEA Grapalat" w:cs="Sylfaen"/>
          </w:rPr>
          <w:delText>работ</w:delText>
        </w:r>
        <w:r w:rsidRPr="0014372B" w:rsidDel="00642688">
          <w:rPr>
            <w:rFonts w:ascii="GHEA Grapalat" w:hAnsi="GHEA Grapalat" w:cs="Sylfaen"/>
            <w:lang w:val="hy-AM"/>
          </w:rPr>
          <w:delTex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delText>
        </w:r>
        <w:r w:rsidDel="00642688">
          <w:rPr>
            <w:rFonts w:ascii="GHEA Grapalat" w:hAnsi="GHEA Grapalat" w:cs="Sylfaen"/>
          </w:rPr>
          <w:delText xml:space="preserve">выделенных </w:delText>
        </w:r>
        <w:r w:rsidRPr="0014372B" w:rsidDel="00642688">
          <w:rPr>
            <w:rFonts w:ascii="GHEA Grapalat" w:hAnsi="GHEA Grapalat" w:cs="Sylfaen"/>
            <w:lang w:val="hy-AM"/>
          </w:rPr>
          <w:delText xml:space="preserve">финансовых </w:delText>
        </w:r>
        <w:r w:rsidDel="00642688">
          <w:rPr>
            <w:rFonts w:ascii="GHEA Grapalat" w:hAnsi="GHEA Grapalat" w:cs="Sylfaen"/>
          </w:rPr>
          <w:delText>средств</w:delText>
        </w:r>
        <w:r w:rsidRPr="0014372B" w:rsidDel="00642688">
          <w:rPr>
            <w:rFonts w:ascii="GHEA Grapalat" w:hAnsi="GHEA Grapalat" w:cs="Sylfaen"/>
            <w:lang w:val="hy-AM"/>
          </w:rPr>
          <w:delTex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delText>
        </w:r>
        <w:r w:rsidDel="00642688">
          <w:rPr>
            <w:rFonts w:ascii="GHEA Grapalat" w:hAnsi="GHEA Grapalat" w:cs="Sylfaen"/>
          </w:rPr>
          <w:delText>.</w:delText>
        </w:r>
      </w:del>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ins w:id="501" w:author="User" w:date="2024-06-13T08:51:00Z">
        <w:r w:rsidR="00642688" w:rsidRPr="004A4643">
          <w:rPr>
            <w:rFonts w:ascii="GHEA Grapalat" w:hAnsi="GHEA Grapalat"/>
            <w:i/>
          </w:rPr>
          <w:t>в одностороннем порядке утвержденного заявления-в виде неустойки (приложение 5.1) или наличных денег</w:t>
        </w:r>
      </w:ins>
      <w:del w:id="502" w:author="User" w:date="2024-06-13T08:51:00Z">
        <w:r w:rsidR="001723D6" w:rsidRPr="001647D2" w:rsidDel="00642688">
          <w:rPr>
            <w:rFonts w:ascii="GHEA Grapalat" w:hAnsi="GHEA Grapalat"/>
          </w:rPr>
          <w:delText>банковской гарантии (</w:delText>
        </w:r>
        <w:r w:rsidR="001723D6" w:rsidDel="00642688">
          <w:rPr>
            <w:rFonts w:ascii="GHEA Grapalat" w:hAnsi="GHEA Grapalat"/>
          </w:rPr>
          <w:delText>П</w:delText>
        </w:r>
        <w:r w:rsidR="001723D6" w:rsidRPr="001647D2" w:rsidDel="00642688">
          <w:rPr>
            <w:rFonts w:ascii="GHEA Grapalat" w:hAnsi="GHEA Grapalat"/>
          </w:rPr>
          <w:delText xml:space="preserve">риложение </w:delText>
        </w:r>
        <w:r w:rsidR="001723D6" w:rsidDel="00642688">
          <w:rPr>
            <w:rFonts w:ascii="GHEA Grapalat" w:hAnsi="GHEA Grapalat"/>
          </w:rPr>
          <w:delText>5</w:delText>
        </w:r>
        <w:r w:rsidR="001723D6" w:rsidRPr="001647D2" w:rsidDel="00642688">
          <w:rPr>
            <w:rFonts w:ascii="GHEA Grapalat" w:hAnsi="GHEA Grapalat"/>
          </w:rPr>
          <w:delText>)</w:delText>
        </w:r>
        <w:r w:rsidR="00375E5E" w:rsidDel="00642688">
          <w:rPr>
            <w:rFonts w:ascii="GHEA Grapalat" w:hAnsi="GHEA Grapalat"/>
          </w:rPr>
          <w:delText xml:space="preserve"> или наличных денег</w:delText>
        </w:r>
        <w:r w:rsidR="009A0467" w:rsidDel="00642688">
          <w:rPr>
            <w:rStyle w:val="FootnoteReference"/>
            <w:rFonts w:ascii="GHEA Grapalat" w:hAnsi="GHEA Grapalat"/>
          </w:rPr>
          <w:footnoteReference w:customMarkFollows="1" w:id="10"/>
          <w:delText>13</w:delText>
        </w:r>
      </w:del>
      <w:r w:rsidR="00375E5E">
        <w:rPr>
          <w:rFonts w:ascii="GHEA Grapalat" w:hAnsi="GHEA Grapalat"/>
        </w:rPr>
        <w:t>.</w:t>
      </w:r>
    </w:p>
    <w:p w:rsidR="00DA0D2B" w:rsidDel="00642688" w:rsidRDefault="0058395E" w:rsidP="00DA0D2B">
      <w:pPr>
        <w:widowControl w:val="0"/>
        <w:tabs>
          <w:tab w:val="left" w:pos="1276"/>
        </w:tabs>
        <w:spacing w:after="160"/>
        <w:ind w:firstLine="567"/>
        <w:jc w:val="both"/>
        <w:rPr>
          <w:del w:id="505" w:author="User" w:date="2024-06-13T08:51:00Z"/>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pPr>
        <w:widowControl w:val="0"/>
        <w:tabs>
          <w:tab w:val="left" w:pos="1276"/>
        </w:tabs>
        <w:spacing w:after="160"/>
        <w:ind w:firstLine="567"/>
        <w:jc w:val="both"/>
        <w:rPr>
          <w:rFonts w:ascii="GHEA Grapalat" w:hAnsi="GHEA Grapalat"/>
          <w:lang w:val="hy-AM"/>
        </w:rPr>
      </w:pPr>
      <w:del w:id="506" w:author="User" w:date="2024-06-13T08:51:00Z">
        <w:r w:rsidRPr="0025254A" w:rsidDel="00642688">
          <w:rPr>
            <w:rFonts w:ascii="GHEA Grapalat" w:hAnsi="GHEA Grapalat"/>
          </w:rPr>
          <w:delText>.</w:delText>
        </w:r>
      </w:del>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del w:id="507" w:author="User" w:date="2024-06-13T08:51:00Z">
        <w:r w:rsidR="00411A25" w:rsidDel="00642688">
          <w:rPr>
            <w:rFonts w:ascii="GHEA Grapalat" w:hAnsi="GHEA Grapalat"/>
          </w:rPr>
          <w:delText>90</w:delText>
        </w:r>
      </w:del>
      <w:ins w:id="508" w:author="User" w:date="2024-06-13T08:51:00Z">
        <w:r w:rsidR="00642688">
          <w:rPr>
            <w:rFonts w:ascii="GHEA Grapalat" w:hAnsi="GHEA Grapalat"/>
          </w:rPr>
          <w:t>20</w:t>
        </w:r>
      </w:ins>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Del="00642688" w:rsidRDefault="00030D40" w:rsidP="00B46D58">
      <w:pPr>
        <w:widowControl w:val="0"/>
        <w:tabs>
          <w:tab w:val="left" w:pos="1276"/>
        </w:tabs>
        <w:spacing w:after="160"/>
        <w:ind w:firstLine="567"/>
        <w:jc w:val="both"/>
        <w:rPr>
          <w:del w:id="509" w:author="User" w:date="2024-06-13T08:51:00Z"/>
          <w:rFonts w:ascii="GHEA Grapalat" w:hAnsi="GHEA Grapalat"/>
          <w:i/>
        </w:rPr>
      </w:pPr>
      <w:del w:id="510" w:author="User" w:date="2024-06-13T08:51:00Z">
        <w:r w:rsidRPr="009044F1" w:rsidDel="00642688">
          <w:rPr>
            <w:rFonts w:ascii="GHEA Grapalat" w:hAnsi="GHEA Grapalat"/>
          </w:rPr>
          <w:delText>10.</w:delText>
        </w:r>
        <w:r w:rsidR="00DF09E7" w:rsidDel="00642688">
          <w:rPr>
            <w:rFonts w:ascii="GHEA Grapalat" w:hAnsi="GHEA Grapalat"/>
          </w:rPr>
          <w:delText>5</w:delText>
        </w:r>
        <w:r w:rsidR="003E194D" w:rsidRPr="003E194D" w:rsidDel="00642688">
          <w:rPr>
            <w:rFonts w:ascii="GHEA Grapalat" w:hAnsi="GHEA Grapalat"/>
          </w:rPr>
          <w:delText>.</w:delText>
        </w:r>
        <w:r w:rsidR="003E194D" w:rsidRPr="005114D0" w:rsidDel="00642688">
          <w:rPr>
            <w:rFonts w:ascii="GHEA Grapalat" w:hAnsi="GHEA Grapalat"/>
          </w:rPr>
          <w:tab/>
        </w:r>
        <w:r w:rsidRPr="009044F1" w:rsidDel="00642688">
          <w:rPr>
            <w:rFonts w:ascii="GHEA Grapalat" w:hAnsi="GHEA Grapalat"/>
          </w:rPr>
          <w:delTex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delText>
        </w:r>
        <w:r w:rsidR="00D90394" w:rsidDel="00642688">
          <w:rPr>
            <w:rFonts w:ascii="GHEA Grapalat" w:hAnsi="GHEA Grapalat"/>
          </w:rPr>
          <w:delText xml:space="preserve"> </w:delText>
        </w:r>
        <w:r w:rsidR="00D90394" w:rsidRPr="001647D2" w:rsidDel="00642688">
          <w:rPr>
            <w:rFonts w:ascii="GHEA Grapalat" w:hAnsi="GHEA Grapalat"/>
          </w:rPr>
          <w:delText>(</w:delText>
        </w:r>
        <w:r w:rsidR="00D90394" w:rsidDel="00642688">
          <w:rPr>
            <w:rFonts w:ascii="GHEA Grapalat" w:hAnsi="GHEA Grapalat"/>
          </w:rPr>
          <w:delText>П</w:delText>
        </w:r>
        <w:r w:rsidR="00D90394" w:rsidRPr="001647D2" w:rsidDel="00642688">
          <w:rPr>
            <w:rFonts w:ascii="GHEA Grapalat" w:hAnsi="GHEA Grapalat"/>
          </w:rPr>
          <w:delText xml:space="preserve">риложение </w:delText>
        </w:r>
        <w:r w:rsidR="00D90394" w:rsidDel="00642688">
          <w:rPr>
            <w:rFonts w:ascii="GHEA Grapalat" w:hAnsi="GHEA Grapalat"/>
          </w:rPr>
          <w:delText>5.2</w:delText>
        </w:r>
        <w:r w:rsidR="00D90394" w:rsidRPr="001647D2" w:rsidDel="00642688">
          <w:rPr>
            <w:rFonts w:ascii="GHEA Grapalat" w:hAnsi="GHEA Grapalat"/>
          </w:rPr>
          <w:delText>)</w:delText>
        </w:r>
        <w:r w:rsidRPr="009044F1" w:rsidDel="00642688">
          <w:rPr>
            <w:rFonts w:ascii="GHEA Grapalat" w:hAnsi="GHEA Grapalat"/>
          </w:rPr>
          <w:delText>.</w:delText>
        </w:r>
        <w:r w:rsidRPr="009044F1" w:rsidDel="00642688">
          <w:rPr>
            <w:rFonts w:ascii="GHEA Grapalat" w:hAnsi="GHEA Grapalat"/>
            <w:i/>
          </w:rPr>
          <w:delText xml:space="preserve"> </w:delText>
        </w:r>
      </w:del>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511" w:author="Inesa Kocharyan" w:date="2023-07-07T16:48:00Z"/>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Del="00642688"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del w:id="512" w:author="User" w:date="2024-06-13T08:52:00Z"/>
          <w:rFonts w:ascii="GHEA Grapalat" w:hAnsi="GHEA Grapalat"/>
        </w:rPr>
      </w:pPr>
      <w:del w:id="513" w:author="User" w:date="2024-06-13T08:52:00Z">
        <w:r w:rsidRPr="00C87B61" w:rsidDel="00642688">
          <w:rPr>
            <w:rFonts w:ascii="GHEA Grapalat" w:hAnsi="GHEA Grapalat"/>
          </w:rPr>
          <w:delText xml:space="preserve">- </w:delText>
        </w:r>
        <w:r w:rsidRPr="00C87B61" w:rsidDel="00642688">
          <w:rPr>
            <w:rFonts w:ascii="GHEA Grapalat" w:hAnsi="GHEA Grapalat" w:hint="eastAsia"/>
          </w:rPr>
          <w:delText>в</w:delText>
        </w:r>
        <w:r w:rsidRPr="00C87B61" w:rsidDel="00642688">
          <w:rPr>
            <w:rFonts w:ascii="GHEA Grapalat" w:hAnsi="GHEA Grapalat"/>
          </w:rPr>
          <w:delText xml:space="preserve"> </w:delText>
        </w:r>
        <w:r w:rsidRPr="00C87B61" w:rsidDel="00642688">
          <w:rPr>
            <w:rFonts w:ascii="GHEA Grapalat" w:hAnsi="GHEA Grapalat" w:hint="eastAsia"/>
          </w:rPr>
          <w:delText>случае</w:delText>
        </w:r>
        <w:r w:rsidRPr="00C87B61" w:rsidDel="00642688">
          <w:rPr>
            <w:rFonts w:ascii="GHEA Grapalat" w:hAnsi="GHEA Grapalat"/>
          </w:rPr>
          <w:delText xml:space="preserve"> </w:delText>
        </w:r>
        <w:r w:rsidRPr="00C87B61" w:rsidDel="00642688">
          <w:rPr>
            <w:rFonts w:ascii="GHEA Grapalat" w:hAnsi="GHEA Grapalat" w:hint="eastAsia"/>
          </w:rPr>
          <w:delText>обеспечения</w:delText>
        </w:r>
        <w:r w:rsidRPr="00C87B61" w:rsidDel="00642688">
          <w:rPr>
            <w:rFonts w:ascii="GHEA Grapalat" w:hAnsi="GHEA Grapalat"/>
          </w:rPr>
          <w:delText xml:space="preserve">, </w:delText>
        </w:r>
        <w:r w:rsidRPr="00C87B61" w:rsidDel="00642688">
          <w:rPr>
            <w:rFonts w:ascii="GHEA Grapalat" w:hAnsi="GHEA Grapalat" w:hint="eastAsia"/>
          </w:rPr>
          <w:delText>представленного</w:delText>
        </w:r>
        <w:r w:rsidRPr="00C87B61" w:rsidDel="00642688">
          <w:rPr>
            <w:rFonts w:ascii="GHEA Grapalat" w:hAnsi="GHEA Grapalat"/>
          </w:rPr>
          <w:delText xml:space="preserve"> </w:delText>
        </w:r>
        <w:r w:rsidRPr="00C87B61" w:rsidDel="00642688">
          <w:rPr>
            <w:rFonts w:ascii="GHEA Grapalat" w:hAnsi="GHEA Grapalat" w:hint="eastAsia"/>
          </w:rPr>
          <w:delText>в</w:delText>
        </w:r>
        <w:r w:rsidRPr="00C87B61" w:rsidDel="00642688">
          <w:rPr>
            <w:rFonts w:ascii="GHEA Grapalat" w:hAnsi="GHEA Grapalat"/>
          </w:rPr>
          <w:delText xml:space="preserve"> </w:delText>
        </w:r>
        <w:r w:rsidRPr="00C87B61" w:rsidDel="00642688">
          <w:rPr>
            <w:rFonts w:ascii="GHEA Grapalat" w:hAnsi="GHEA Grapalat" w:hint="eastAsia"/>
          </w:rPr>
          <w:delText>виде</w:delText>
        </w:r>
        <w:r w:rsidRPr="00C87B61" w:rsidDel="00642688">
          <w:rPr>
            <w:rFonts w:ascii="GHEA Grapalat" w:hAnsi="GHEA Grapalat"/>
          </w:rPr>
          <w:delText xml:space="preserve"> </w:delText>
        </w:r>
        <w:r w:rsidRPr="00C87B61" w:rsidDel="00642688">
          <w:rPr>
            <w:rFonts w:ascii="GHEA Grapalat" w:hAnsi="GHEA Grapalat" w:hint="eastAsia"/>
          </w:rPr>
          <w:delText>банковской</w:delText>
        </w:r>
        <w:r w:rsidRPr="00C87B61" w:rsidDel="00642688">
          <w:rPr>
            <w:rFonts w:ascii="GHEA Grapalat" w:hAnsi="GHEA Grapalat"/>
          </w:rPr>
          <w:delText xml:space="preserve"> </w:delText>
        </w:r>
        <w:r w:rsidRPr="00C87B61" w:rsidDel="00642688">
          <w:rPr>
            <w:rFonts w:ascii="GHEA Grapalat" w:hAnsi="GHEA Grapalat" w:hint="eastAsia"/>
          </w:rPr>
          <w:delText>гарантии</w:delText>
        </w:r>
        <w:r w:rsidRPr="00C87B61" w:rsidDel="00642688">
          <w:rPr>
            <w:rFonts w:ascii="GHEA Grapalat" w:hAnsi="GHEA Grapalat"/>
          </w:rPr>
          <w:delText xml:space="preserve">- </w:delText>
        </w:r>
        <w:r w:rsidRPr="00C87B61" w:rsidDel="00642688">
          <w:rPr>
            <w:rFonts w:ascii="GHEA Grapalat" w:hAnsi="GHEA Grapalat" w:hint="eastAsia"/>
          </w:rPr>
          <w:delText>банк</w:delText>
        </w:r>
        <w:r w:rsidRPr="00C87B61" w:rsidDel="00642688">
          <w:rPr>
            <w:rFonts w:ascii="GHEA Grapalat" w:hAnsi="GHEA Grapalat"/>
          </w:rPr>
          <w:delText xml:space="preserve">, </w:delText>
        </w:r>
        <w:r w:rsidRPr="00C87B61" w:rsidDel="00642688">
          <w:rPr>
            <w:rFonts w:ascii="GHEA Grapalat" w:hAnsi="GHEA Grapalat" w:hint="eastAsia"/>
          </w:rPr>
          <w:delText>выдавший</w:delText>
        </w:r>
        <w:r w:rsidRPr="00C87B61" w:rsidDel="00642688">
          <w:rPr>
            <w:rFonts w:ascii="GHEA Grapalat" w:hAnsi="GHEA Grapalat"/>
          </w:rPr>
          <w:delText xml:space="preserve"> </w:delText>
        </w:r>
        <w:r w:rsidRPr="00C87B61" w:rsidDel="00642688">
          <w:rPr>
            <w:rFonts w:ascii="GHEA Grapalat" w:hAnsi="GHEA Grapalat" w:hint="eastAsia"/>
          </w:rPr>
          <w:delText>гарантию</w:delText>
        </w:r>
        <w:r w:rsidRPr="00C87B61" w:rsidDel="00642688">
          <w:rPr>
            <w:rFonts w:ascii="GHEA Grapalat" w:hAnsi="GHEA Grapalat"/>
          </w:rPr>
          <w:delText>;</w:delText>
        </w:r>
      </w:del>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w:t>
      </w:r>
      <w:del w:id="514" w:author="User" w:date="2024-06-13T08:56:00Z">
        <w:r w:rsidRPr="009044F1" w:rsidDel="00872A79">
          <w:rPr>
            <w:rFonts w:ascii="GHEA Grapalat" w:hAnsi="GHEA Grapalat"/>
          </w:rPr>
          <w:delText>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delText>
        </w:r>
        <w:r w:rsidR="00801AC7" w:rsidDel="00872A79">
          <w:rPr>
            <w:lang w:val="en-US"/>
          </w:rPr>
          <w:delText> </w:delText>
        </w:r>
        <w:r w:rsidRPr="009044F1" w:rsidDel="00872A79">
          <w:rPr>
            <w:rFonts w:ascii="GHEA Grapalat" w:hAnsi="GHEA Grapalat"/>
          </w:rPr>
          <w:delText>— Совета попечителей</w:delText>
        </w:r>
        <w:r w:rsidR="0027573B" w:rsidDel="00872A79">
          <w:rPr>
            <w:rStyle w:val="FootnoteReference"/>
            <w:rFonts w:ascii="GHEA Grapalat" w:hAnsi="GHEA Grapalat"/>
          </w:rPr>
          <w:footnoteReference w:customMarkFollows="1" w:id="11"/>
          <w:delText>14</w:delText>
        </w:r>
      </w:del>
      <w:ins w:id="518" w:author="User" w:date="2024-06-13T08:56:00Z">
        <w:r w:rsidR="00872A79">
          <w:rPr>
            <w:rFonts w:ascii="GHEA Grapalat" w:hAnsi="GHEA Grapalat"/>
          </w:rPr>
          <w:t>Марзретараном Араратского марза</w:t>
        </w:r>
      </w:ins>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AD6CEE" w:rsidRPr="00A406D0" w:rsidRDefault="00AD6CEE" w:rsidP="00AD6CEE">
      <w:pPr>
        <w:pStyle w:val="BodyText"/>
        <w:widowControl w:val="0"/>
        <w:spacing w:after="160"/>
        <w:jc w:val="center"/>
        <w:rPr>
          <w:ins w:id="519" w:author="User" w:date="2024-06-13T08:57:00Z"/>
          <w:rFonts w:ascii="GHEA Grapalat" w:hAnsi="GHEA Grapalat"/>
          <w:b/>
        </w:rPr>
      </w:pPr>
      <w:ins w:id="520" w:author="User" w:date="2024-06-13T08:57:00Z">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w:t>
        </w:r>
        <w:r w:rsidRPr="00A406D0">
          <w:rPr>
            <w:rFonts w:ascii="GHEA Grapalat" w:hAnsi="GHEA Grapalat"/>
            <w:b/>
          </w:rPr>
          <w:t>КИ</w:t>
        </w:r>
      </w:ins>
    </w:p>
    <w:p w:rsidR="00096865" w:rsidRPr="009044F1" w:rsidDel="00AD6CEE" w:rsidRDefault="00096865" w:rsidP="00B46D58">
      <w:pPr>
        <w:pStyle w:val="BodyText"/>
        <w:widowControl w:val="0"/>
        <w:spacing w:after="160"/>
        <w:jc w:val="center"/>
        <w:rPr>
          <w:del w:id="521" w:author="User" w:date="2024-06-13T08:57:00Z"/>
          <w:rFonts w:ascii="GHEA Grapalat" w:hAnsi="GHEA Grapalat"/>
          <w:b/>
        </w:rPr>
      </w:pPr>
      <w:del w:id="522" w:author="User" w:date="2024-06-13T08:57:00Z">
        <w:r w:rsidRPr="009044F1" w:rsidDel="00AD6CEE">
          <w:rPr>
            <w:rFonts w:ascii="GHEA Grapalat" w:hAnsi="GHEA Grapalat"/>
            <w:b/>
          </w:rPr>
          <w:delText>ИНСТРУКЦИЯ</w:delText>
        </w:r>
        <w:r w:rsidR="00191D27" w:rsidDel="00AD6CEE">
          <w:rPr>
            <w:rFonts w:ascii="GHEA Grapalat" w:hAnsi="GHEA Grapalat"/>
            <w:b/>
          </w:rPr>
          <w:delText xml:space="preserve"> </w:delText>
        </w:r>
        <w:r w:rsidRPr="009044F1" w:rsidDel="00AD6CEE">
          <w:rPr>
            <w:rFonts w:ascii="GHEA Grapalat" w:hAnsi="GHEA Grapalat"/>
            <w:b/>
          </w:rPr>
          <w:delText xml:space="preserve">ПО СОСТАВЛЕНИЮ </w:delText>
        </w:r>
        <w:r w:rsidR="00191D27" w:rsidDel="00AD6CEE">
          <w:rPr>
            <w:rFonts w:ascii="GHEA Grapalat" w:hAnsi="GHEA Grapalat"/>
            <w:b/>
          </w:rPr>
          <w:br/>
        </w:r>
        <w:r w:rsidRPr="009044F1" w:rsidDel="00AD6CEE">
          <w:rPr>
            <w:rFonts w:ascii="GHEA Grapalat" w:hAnsi="GHEA Grapalat"/>
            <w:b/>
          </w:rPr>
          <w:delText>ЗАЯВКИ НА ОТКРЫТЫЙ КОНКУРС</w:delText>
        </w:r>
      </w:del>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Del="00AD6CEE" w:rsidRDefault="002C4DBF" w:rsidP="00B46D58">
      <w:pPr>
        <w:widowControl w:val="0"/>
        <w:tabs>
          <w:tab w:val="left" w:pos="1134"/>
        </w:tabs>
        <w:spacing w:after="160"/>
        <w:ind w:firstLine="567"/>
        <w:jc w:val="both"/>
        <w:rPr>
          <w:del w:id="523" w:author="User" w:date="2024-06-13T08:58:00Z"/>
          <w:rFonts w:ascii="GHEA Grapalat" w:hAnsi="GHEA Grapalat"/>
        </w:rPr>
      </w:pPr>
      <w:del w:id="524" w:author="User" w:date="2024-06-13T08:58:00Z">
        <w:r w:rsidRPr="00B138F3" w:rsidDel="00AD6CEE">
          <w:rPr>
            <w:rFonts w:ascii="GHEA Grapalat" w:hAnsi="GHEA Grapalat"/>
          </w:rPr>
          <w:delText>2.</w:delText>
        </w:r>
        <w:r w:rsidR="009E39FC" w:rsidRPr="00B138F3" w:rsidDel="00AD6CEE">
          <w:rPr>
            <w:rFonts w:ascii="GHEA Grapalat" w:hAnsi="GHEA Grapalat"/>
          </w:rPr>
          <w:delText>5</w:delText>
        </w:r>
        <w:r w:rsidR="005114D0" w:rsidRPr="00B138F3" w:rsidDel="00AD6CEE">
          <w:rPr>
            <w:rFonts w:ascii="GHEA Grapalat" w:hAnsi="GHEA Grapalat"/>
          </w:rPr>
          <w:delText>.</w:delText>
        </w:r>
        <w:r w:rsidR="009873F3" w:rsidRPr="00B138F3" w:rsidDel="00AD6CEE">
          <w:rPr>
            <w:rFonts w:ascii="GHEA Grapalat" w:hAnsi="GHEA Grapalat"/>
          </w:rPr>
          <w:tab/>
        </w:r>
        <w:r w:rsidRPr="00B138F3" w:rsidDel="00AD6CEE">
          <w:rPr>
            <w:rFonts w:ascii="GHEA Grapalat" w:hAnsi="GHEA Grapalat"/>
          </w:rPr>
          <w:delText>обеспечение заявки, которое представляется в форме наличных денег или банковской гарантии</w:delText>
        </w:r>
        <w:r w:rsidR="00FC016A" w:rsidRPr="00B138F3" w:rsidDel="00AD6CEE">
          <w:rPr>
            <w:rFonts w:ascii="GHEA Grapalat" w:hAnsi="GHEA Grapalat"/>
          </w:rPr>
          <w:delText xml:space="preserve"> (Приложению №3)</w:delText>
        </w:r>
        <w:r w:rsidRPr="00B138F3" w:rsidDel="00AD6CEE">
          <w:rPr>
            <w:rFonts w:ascii="GHEA Grapalat" w:hAnsi="GHEA Grapalat"/>
          </w:rPr>
          <w:delText>; При этом заявкой представляется оригинал документа, удостоверяющего оплату наличных денег, или оригинал банковской гарантии.</w:delText>
        </w:r>
        <w:r w:rsidR="0036524F" w:rsidDel="00AD6CEE">
          <w:rPr>
            <w:rFonts w:ascii="GHEA Grapalat" w:hAnsi="GHEA Grapalat"/>
          </w:rPr>
          <w:delText xml:space="preserve"> </w:delText>
        </w:r>
        <w:r w:rsidR="00761A4D" w:rsidRPr="00B138F3" w:rsidDel="00AD6CEE">
          <w:rPr>
            <w:rStyle w:val="FootnoteReference"/>
            <w:rFonts w:ascii="GHEA Grapalat" w:hAnsi="GHEA Grapalat"/>
          </w:rPr>
          <w:footnoteReference w:customMarkFollows="1" w:id="13"/>
          <w:delText>16</w:delText>
        </w:r>
      </w:del>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del w:id="527" w:author="User" w:date="2024-06-13T08:58:00Z">
        <w:r w:rsidRPr="002658C9" w:rsidDel="00AD6CEE">
          <w:rPr>
            <w:rFonts w:ascii="GHEA Grapalat" w:hAnsi="GHEA Grapalat"/>
          </w:rPr>
          <w:delText xml:space="preserve">_____________ </w:delText>
        </w:r>
      </w:del>
      <w:ins w:id="528" w:author="User" w:date="2024-06-13T08:58:00Z">
        <w:r w:rsidR="00AD6CEE">
          <w:rPr>
            <w:rFonts w:ascii="GHEA Grapalat" w:hAnsi="GHEA Grapalat"/>
          </w:rPr>
          <w:t>двух</w:t>
        </w:r>
        <w:r w:rsidR="00AD6CEE" w:rsidRPr="002658C9">
          <w:rPr>
            <w:rFonts w:ascii="GHEA Grapalat" w:hAnsi="GHEA Grapalat"/>
          </w:rPr>
          <w:t xml:space="preserve"> </w:t>
        </w:r>
      </w:ins>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D6CEE" w:rsidRDefault="00AD6CEE">
      <w:pPr>
        <w:rPr>
          <w:ins w:id="529" w:author="User" w:date="2024-06-13T08:59:00Z"/>
          <w:rFonts w:ascii="GHEA Grapalat" w:hAnsi="GHEA Grapalat"/>
          <w:b/>
        </w:rPr>
      </w:pPr>
      <w:ins w:id="530" w:author="User" w:date="2024-06-13T08:59: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D6CEE" w:rsidRPr="00374F4A" w:rsidRDefault="00AD6CEE" w:rsidP="00AD6CEE">
      <w:pPr>
        <w:pStyle w:val="BodyTextIndent3"/>
        <w:widowControl w:val="0"/>
        <w:spacing w:after="160" w:line="240" w:lineRule="auto"/>
        <w:jc w:val="right"/>
        <w:rPr>
          <w:ins w:id="531" w:author="User" w:date="2024-06-13T08:59:00Z"/>
          <w:rFonts w:ascii="GHEA Grapalat" w:hAnsi="GHEA Grapalat" w:cs="Arial"/>
          <w:b/>
          <w:sz w:val="24"/>
          <w:szCs w:val="24"/>
        </w:rPr>
      </w:pPr>
      <w:ins w:id="532" w:author="User" w:date="2024-06-13T08:59:00Z">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r>
          <w:rPr>
            <w:rFonts w:ascii="GHEA Grapalat" w:hAnsi="GHEA Grapalat"/>
            <w:b/>
            <w:sz w:val="24"/>
            <w:szCs w:val="24"/>
          </w:rPr>
          <w:t>M1HD-GHAPDzB-24/02</w:t>
        </w:r>
      </w:ins>
    </w:p>
    <w:p w:rsidR="00B2572B" w:rsidRPr="00374F4A" w:rsidDel="00AD6CEE" w:rsidRDefault="00B2572B" w:rsidP="00B46D58">
      <w:pPr>
        <w:pStyle w:val="BodyTextIndent3"/>
        <w:widowControl w:val="0"/>
        <w:spacing w:after="160" w:line="240" w:lineRule="auto"/>
        <w:jc w:val="right"/>
        <w:rPr>
          <w:del w:id="533" w:author="User" w:date="2024-06-13T08:59:00Z"/>
          <w:rFonts w:ascii="GHEA Grapalat" w:hAnsi="GHEA Grapalat" w:cs="Arial"/>
          <w:b/>
          <w:sz w:val="24"/>
          <w:szCs w:val="24"/>
        </w:rPr>
      </w:pPr>
      <w:del w:id="534" w:author="User" w:date="2024-06-13T08:59:00Z">
        <w:r w:rsidRPr="00BF4E90" w:rsidDel="00AD6CEE">
          <w:rPr>
            <w:rFonts w:ascii="GHEA Grapalat" w:hAnsi="GHEA Grapalat"/>
            <w:b/>
            <w:sz w:val="24"/>
            <w:szCs w:val="24"/>
          </w:rPr>
          <w:delText>к Приглашению на открытый конкурс</w:delText>
        </w:r>
        <w:r w:rsidR="00123294" w:rsidRPr="00BF4E90" w:rsidDel="00AD6CEE">
          <w:rPr>
            <w:rFonts w:ascii="GHEA Grapalat" w:hAnsi="GHEA Grapalat" w:cs="Arial"/>
            <w:b/>
            <w:sz w:val="24"/>
            <w:szCs w:val="24"/>
          </w:rPr>
          <w:br/>
        </w:r>
        <w:r w:rsidRPr="00374F4A" w:rsidDel="00AD6CEE">
          <w:rPr>
            <w:rFonts w:ascii="GHEA Grapalat" w:hAnsi="GHEA Grapalat"/>
            <w:b/>
            <w:sz w:val="24"/>
            <w:szCs w:val="24"/>
          </w:rPr>
          <w:delText xml:space="preserve">под кодом </w:delText>
        </w:r>
        <w:r w:rsidR="006132ED" w:rsidDel="00AD6CEE">
          <w:rPr>
            <w:rFonts w:ascii="GHEA Grapalat" w:hAnsi="GHEA Grapalat"/>
            <w:sz w:val="24"/>
            <w:szCs w:val="24"/>
          </w:rPr>
          <w:delText>"</w:delText>
        </w:r>
        <w:r w:rsidRPr="00374F4A" w:rsidDel="00AD6CEE">
          <w:rPr>
            <w:rFonts w:ascii="GHEA Grapalat" w:hAnsi="GHEA Grapalat"/>
            <w:b/>
            <w:sz w:val="24"/>
            <w:szCs w:val="24"/>
          </w:rPr>
          <w:delText>---BMAPDzB</w:delText>
        </w:r>
        <w:r w:rsidR="00B666FB" w:rsidDel="00AD6CEE">
          <w:rPr>
            <w:rStyle w:val="FootnoteReference"/>
            <w:rFonts w:ascii="GHEA Grapalat" w:hAnsi="GHEA Grapalat"/>
            <w:b/>
            <w:sz w:val="24"/>
            <w:szCs w:val="24"/>
          </w:rPr>
          <w:footnoteReference w:customMarkFollows="1" w:id="14"/>
          <w:delText>*</w:delText>
        </w:r>
        <w:r w:rsidRPr="00374F4A" w:rsidDel="00AD6CEE">
          <w:rPr>
            <w:rFonts w:ascii="GHEA Grapalat" w:hAnsi="GHEA Grapalat"/>
            <w:b/>
            <w:sz w:val="24"/>
            <w:szCs w:val="24"/>
          </w:rPr>
          <w:delText>---/---</w:delText>
        </w:r>
        <w:r w:rsidR="006132ED" w:rsidDel="00AD6CEE">
          <w:rPr>
            <w:rFonts w:ascii="GHEA Grapalat" w:hAnsi="GHEA Grapalat"/>
            <w:sz w:val="24"/>
            <w:szCs w:val="24"/>
          </w:rPr>
          <w:delText>"</w:delText>
        </w:r>
      </w:del>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ins w:id="537" w:author="User" w:date="2024-06-14T08:39:00Z">
        <w:r w:rsidR="003013ED">
          <w:rPr>
            <w:rFonts w:ascii="GHEA Grapalat" w:hAnsi="GHEA Grapalat"/>
            <w:sz w:val="24"/>
            <w:szCs w:val="24"/>
          </w:rPr>
          <w:t>запро</w:t>
        </w:r>
        <w:r w:rsidR="003013ED" w:rsidRPr="00042482">
          <w:rPr>
            <w:rFonts w:ascii="GHEA Grapalat" w:hAnsi="GHEA Grapalat"/>
            <w:sz w:val="24"/>
            <w:szCs w:val="24"/>
          </w:rPr>
          <w:t>с котировки</w:t>
        </w:r>
        <w:r w:rsidR="003013ED" w:rsidRPr="00374F4A" w:rsidDel="003013ED">
          <w:rPr>
            <w:rFonts w:ascii="GHEA Grapalat" w:hAnsi="GHEA Grapalat"/>
            <w:color w:val="auto"/>
            <w:sz w:val="24"/>
            <w:szCs w:val="24"/>
          </w:rPr>
          <w:t xml:space="preserve"> </w:t>
        </w:r>
      </w:ins>
      <w:del w:id="538" w:author="User" w:date="2024-06-14T08:39:00Z">
        <w:r w:rsidRPr="00374F4A" w:rsidDel="003013ED">
          <w:rPr>
            <w:rFonts w:ascii="GHEA Grapalat" w:hAnsi="GHEA Grapalat"/>
            <w:color w:val="auto"/>
            <w:sz w:val="24"/>
            <w:szCs w:val="24"/>
          </w:rPr>
          <w:delText>открытом конкурсе</w:delText>
        </w:r>
        <w:r w:rsidR="00AA7117" w:rsidRPr="00374F4A" w:rsidDel="003013ED">
          <w:rPr>
            <w:rFonts w:ascii="GHEA Grapalat" w:hAnsi="GHEA Grapalat"/>
            <w:color w:val="auto"/>
            <w:sz w:val="24"/>
            <w:szCs w:val="24"/>
          </w:rPr>
          <w:delText xml:space="preserve"> </w:delText>
        </w:r>
      </w:del>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Del="00AD6CEE" w:rsidRDefault="00AD6CEE" w:rsidP="00B46D58">
      <w:pPr>
        <w:jc w:val="both"/>
        <w:rPr>
          <w:del w:id="539" w:author="User" w:date="2024-06-13T09:00:00Z"/>
          <w:rFonts w:ascii="GHEA Grapalat" w:hAnsi="GHEA Grapalat" w:cs="Sylfaen"/>
        </w:rPr>
      </w:pPr>
      <w:ins w:id="540" w:author="User" w:date="2024-06-13T09:00:00Z">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cs="Sylfaen"/>
            <w:lang w:val="es-ES"/>
          </w:rPr>
          <w:t>M1HD-GHAPDzB-24/0</w:t>
        </w:r>
        <w:r>
          <w:rPr>
            <w:rFonts w:ascii="GHEA Grapalat" w:hAnsi="GHEA Grapalat" w:cs="Sylfaen"/>
          </w:rPr>
          <w:t>2</w:t>
        </w:r>
        <w:r>
          <w:rPr>
            <w:rFonts w:ascii="Sylfaen" w:hAnsi="Sylfaen" w:cs="Arial"/>
            <w:i/>
            <w:lang w:val="af-ZA"/>
          </w:rPr>
          <w:t xml:space="preserve">  </w:t>
        </w:r>
        <w:r>
          <w:rPr>
            <w:rFonts w:ascii="GHEA Grapalat" w:hAnsi="GHEA Grapalat"/>
            <w:spacing w:val="-6"/>
          </w:rPr>
          <w:t>запроса котировок</w:t>
        </w:r>
        <w:r>
          <w:rPr>
            <w:rFonts w:ascii="GHEA Grapalat" w:hAnsi="GHEA Grapalat"/>
          </w:rPr>
          <w:t xml:space="preserve"> </w:t>
        </w:r>
      </w:ins>
      <w:del w:id="541" w:author="User" w:date="2024-06-13T09:00:00Z">
        <w:r w:rsidR="00374F4A" w:rsidDel="00AD6CEE">
          <w:rPr>
            <w:rFonts w:ascii="GHEA Grapalat" w:hAnsi="GHEA Grapalat"/>
          </w:rPr>
          <w:delText>___________</w:delText>
        </w:r>
        <w:r w:rsidR="00374F4A" w:rsidRPr="00FA54C5" w:rsidDel="00AD6CEE">
          <w:rPr>
            <w:rFonts w:ascii="GHEA Grapalat" w:hAnsi="GHEA Grapalat"/>
          </w:rPr>
          <w:delText>__</w:delText>
        </w:r>
        <w:r w:rsidR="00374F4A" w:rsidDel="00AD6CEE">
          <w:rPr>
            <w:rFonts w:ascii="GHEA Grapalat" w:hAnsi="GHEA Grapalat"/>
          </w:rPr>
          <w:delText>__________________________</w:delText>
        </w:r>
        <w:r w:rsidR="00374F4A" w:rsidRPr="00425B00" w:rsidDel="00AD6CEE">
          <w:rPr>
            <w:rFonts w:ascii="GHEA Grapalat" w:hAnsi="GHEA Grapalat"/>
          </w:rPr>
          <w:delText>_____</w:delText>
        </w:r>
        <w:r w:rsidR="00374F4A" w:rsidDel="00AD6CEE">
          <w:rPr>
            <w:rFonts w:ascii="GHEA Grapalat" w:hAnsi="GHEA Grapalat"/>
          </w:rPr>
          <w:delText>_</w:delText>
        </w:r>
        <w:r w:rsidR="00374F4A" w:rsidRPr="00DA5EA0" w:rsidDel="00AD6CEE">
          <w:rPr>
            <w:rFonts w:ascii="GHEA Grapalat" w:hAnsi="GHEA Grapalat"/>
          </w:rPr>
          <w:delText xml:space="preserve">_ </w:delText>
        </w:r>
        <w:r w:rsidR="00374F4A" w:rsidRPr="005437F6" w:rsidDel="00AD6CEE">
          <w:rPr>
            <w:rFonts w:ascii="GHEA Grapalat" w:hAnsi="GHEA Grapalat"/>
          </w:rPr>
          <w:delText>под кодом</w:delText>
        </w:r>
        <w:r w:rsidR="00374F4A" w:rsidRPr="00BD0FD1" w:rsidDel="00AD6CEE">
          <w:rPr>
            <w:rFonts w:ascii="GHEA Grapalat" w:hAnsi="GHEA Grapalat"/>
          </w:rPr>
          <w:delText xml:space="preserve"> </w:delText>
        </w:r>
        <w:r w:rsidR="006132ED" w:rsidDel="00AD6CEE">
          <w:rPr>
            <w:rFonts w:ascii="GHEA Grapalat" w:hAnsi="GHEA Grapalat"/>
          </w:rPr>
          <w:delText>"</w:delText>
        </w:r>
        <w:r w:rsidR="00374F4A" w:rsidRPr="00DD2B43" w:rsidDel="00AD6CEE">
          <w:rPr>
            <w:rFonts w:ascii="GHEA Grapalat" w:hAnsi="GHEA Grapalat"/>
          </w:rPr>
          <w:delText>---BMAPDzB---/---</w:delText>
        </w:r>
        <w:r w:rsidR="006132ED" w:rsidDel="00AD6CEE">
          <w:rPr>
            <w:rFonts w:ascii="GHEA Grapalat" w:hAnsi="GHEA Grapalat"/>
          </w:rPr>
          <w:delText>"</w:delText>
        </w:r>
      </w:del>
    </w:p>
    <w:p w:rsidR="00374F4A" w:rsidRPr="00C4157A" w:rsidDel="00AD6CEE" w:rsidRDefault="00374F4A" w:rsidP="00B46D58">
      <w:pPr>
        <w:spacing w:after="160"/>
        <w:ind w:left="1560"/>
        <w:jc w:val="both"/>
        <w:rPr>
          <w:del w:id="542" w:author="User" w:date="2024-06-13T09:00:00Z"/>
          <w:rFonts w:ascii="GHEA Grapalat" w:hAnsi="GHEA Grapalat"/>
          <w:sz w:val="20"/>
        </w:rPr>
      </w:pPr>
      <w:del w:id="543" w:author="User" w:date="2024-06-13T09:00:00Z">
        <w:r w:rsidRPr="000C1746" w:rsidDel="00AD6CEE">
          <w:rPr>
            <w:rFonts w:ascii="GHEA Grapalat" w:hAnsi="GHEA Grapalat"/>
            <w:sz w:val="16"/>
          </w:rPr>
          <w:delText>наименование заказчика</w:delText>
        </w:r>
      </w:del>
    </w:p>
    <w:p w:rsidR="00374F4A" w:rsidRPr="00DA5EA0" w:rsidRDefault="00374F4A" w:rsidP="00B46D58">
      <w:pPr>
        <w:spacing w:after="160"/>
        <w:jc w:val="both"/>
        <w:rPr>
          <w:rFonts w:ascii="GHEA Grapalat" w:hAnsi="GHEA Grapalat"/>
        </w:rPr>
      </w:pPr>
      <w:del w:id="544" w:author="User" w:date="2024-06-13T09:00:00Z">
        <w:r w:rsidRPr="00DD2B43" w:rsidDel="00AD6CEE">
          <w:rPr>
            <w:rFonts w:ascii="GHEA Grapalat" w:hAnsi="GHEA Grapalat"/>
          </w:rPr>
          <w:delText>открытого конкурса</w:delText>
        </w:r>
        <w:r w:rsidRPr="005437F6" w:rsidDel="00AD6CEE">
          <w:rPr>
            <w:rFonts w:ascii="GHEA Grapalat" w:hAnsi="GHEA Grapalat"/>
          </w:rPr>
          <w:delText xml:space="preserve"> </w:delText>
        </w:r>
      </w:del>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ins w:id="545" w:author="User" w:date="2024-06-13T09:01:00Z">
        <w:r w:rsidR="00AD6CEE" w:rsidRPr="004F23CF">
          <w:rPr>
            <w:rFonts w:ascii="GHEA Grapalat" w:hAnsi="GHEA Grapalat"/>
            <w:spacing w:val="-4"/>
          </w:rPr>
          <w:t xml:space="preserve">на </w:t>
        </w:r>
        <w:r w:rsidR="00AD6CEE">
          <w:rPr>
            <w:rFonts w:ascii="GHEA Grapalat" w:hAnsi="GHEA Grapalat"/>
          </w:rPr>
          <w:t>запрос котировки</w:t>
        </w:r>
        <w:r w:rsidR="00AD6CEE" w:rsidRPr="004F23CF">
          <w:rPr>
            <w:rFonts w:ascii="GHEA Grapalat" w:hAnsi="GHEA Grapalat"/>
            <w:color w:val="000000" w:themeColor="text1"/>
            <w:spacing w:val="-4"/>
            <w:lang w:val="es-ES"/>
          </w:rPr>
          <w:t xml:space="preserve"> </w:t>
        </w:r>
        <w:r w:rsidR="00AD6CEE" w:rsidRPr="004F23CF">
          <w:rPr>
            <w:rFonts w:ascii="GHEA Grapalat" w:hAnsi="GHEA Grapalat"/>
            <w:color w:val="000000" w:themeColor="text1"/>
          </w:rPr>
          <w:t>под</w:t>
        </w:r>
        <w:r w:rsidR="00AD6CEE" w:rsidRPr="004F23CF">
          <w:rPr>
            <w:rFonts w:ascii="GHEA Grapalat" w:hAnsi="GHEA Grapalat"/>
            <w:color w:val="000000" w:themeColor="text1"/>
            <w:lang w:val="es-ES"/>
          </w:rPr>
          <w:t xml:space="preserve"> </w:t>
        </w:r>
        <w:r w:rsidR="00AD6CEE" w:rsidRPr="004F23CF">
          <w:rPr>
            <w:rFonts w:ascii="GHEA Grapalat" w:hAnsi="GHEA Grapalat"/>
            <w:color w:val="000000" w:themeColor="text1"/>
          </w:rPr>
          <w:t>кодом</w:t>
        </w:r>
        <w:r w:rsidR="00AD6CEE" w:rsidRPr="004F23CF">
          <w:rPr>
            <w:rFonts w:ascii="GHEA Grapalat" w:hAnsi="GHEA Grapalat" w:cs="Arial"/>
            <w:sz w:val="20"/>
            <w:szCs w:val="20"/>
            <w:lang w:val="hy-AM"/>
          </w:rPr>
          <w:t xml:space="preserve"> </w:t>
        </w:r>
        <w:r w:rsidR="00AD6CEE">
          <w:rPr>
            <w:rFonts w:ascii="GHEA Grapalat" w:hAnsi="GHEA Grapalat" w:cs="Sylfaen"/>
            <w:lang w:val="es-ES"/>
          </w:rPr>
          <w:t>M1HD-GHAPDzB-24/0</w:t>
        </w:r>
      </w:ins>
      <w:ins w:id="546" w:author="User" w:date="2024-06-17T08:54:00Z">
        <w:r w:rsidR="00042CFE">
          <w:rPr>
            <w:rFonts w:ascii="GHEA Grapalat" w:hAnsi="GHEA Grapalat" w:cs="Sylfaen"/>
            <w:lang w:val="hy-AM"/>
          </w:rPr>
          <w:t>2</w:t>
        </w:r>
      </w:ins>
      <w:ins w:id="547" w:author="User" w:date="2024-06-13T09:01:00Z">
        <w:r w:rsidR="00AD6CEE">
          <w:rPr>
            <w:rFonts w:ascii="GHEA Grapalat" w:hAnsi="GHEA Grapalat" w:cs="Sylfaen"/>
          </w:rPr>
          <w:t xml:space="preserve"> </w:t>
        </w:r>
      </w:ins>
      <w:del w:id="548" w:author="User" w:date="2024-06-13T09:01:00Z">
        <w:r w:rsidRPr="00C8232D" w:rsidDel="00AD6CEE">
          <w:rPr>
            <w:rFonts w:ascii="GHEA Grapalat" w:hAnsi="GHEA Grapalat"/>
            <w:spacing w:val="-4"/>
          </w:rPr>
          <w:delText xml:space="preserve">на </w:delText>
        </w:r>
        <w:r w:rsidRPr="00C8232D" w:rsidDel="00AD6CEE">
          <w:rPr>
            <w:rFonts w:ascii="GHEA Grapalat" w:hAnsi="GHEA Grapalat"/>
          </w:rPr>
          <w:delText>открытый конкурс</w:delText>
        </w:r>
        <w:r w:rsidRPr="00C8232D" w:rsidDel="00AD6CEE">
          <w:rPr>
            <w:rFonts w:ascii="GHEA Grapalat" w:hAnsi="GHEA Grapalat"/>
            <w:color w:val="000000" w:themeColor="text1"/>
            <w:spacing w:val="-4"/>
            <w:lang w:val="es-ES"/>
          </w:rPr>
          <w:delText xml:space="preserve"> </w:delText>
        </w:r>
        <w:r w:rsidRPr="00C8232D" w:rsidDel="00AD6CEE">
          <w:rPr>
            <w:rFonts w:ascii="GHEA Grapalat" w:hAnsi="GHEA Grapalat"/>
            <w:color w:val="000000" w:themeColor="text1"/>
          </w:rPr>
          <w:delText>под</w:delText>
        </w:r>
        <w:r w:rsidRPr="00C8232D" w:rsidDel="00AD6CEE">
          <w:rPr>
            <w:rFonts w:ascii="GHEA Grapalat" w:hAnsi="GHEA Grapalat"/>
            <w:color w:val="000000" w:themeColor="text1"/>
            <w:lang w:val="es-ES"/>
          </w:rPr>
          <w:delText xml:space="preserve"> </w:delText>
        </w:r>
        <w:r w:rsidRPr="00C8232D" w:rsidDel="00AD6CEE">
          <w:rPr>
            <w:rFonts w:ascii="GHEA Grapalat" w:hAnsi="GHEA Grapalat"/>
            <w:color w:val="000000" w:themeColor="text1"/>
          </w:rPr>
          <w:delText>кодом</w:delText>
        </w:r>
        <w:r w:rsidRPr="00C8232D" w:rsidDel="00AD6CEE">
          <w:rPr>
            <w:rFonts w:ascii="GHEA Grapalat" w:hAnsi="GHEA Grapalat" w:cs="Arial"/>
            <w:sz w:val="20"/>
            <w:szCs w:val="20"/>
            <w:lang w:val="hy-AM"/>
          </w:rPr>
          <w:delText xml:space="preserve"> </w:delText>
        </w:r>
        <w:r w:rsidRPr="00C8232D" w:rsidDel="00AD6CEE">
          <w:rPr>
            <w:rFonts w:ascii="GHEA Grapalat" w:hAnsi="GHEA Grapalat"/>
          </w:rPr>
          <w:delText>"--- BMAPDzB ---/---"*</w:delText>
        </w:r>
      </w:del>
      <w:r w:rsidRPr="00C8232D">
        <w:rPr>
          <w:rFonts w:ascii="GHEA Grapalat" w:hAnsi="GHEA Grapalat"/>
          <w:color w:val="000000" w:themeColor="text1"/>
        </w:rPr>
        <w:t>и</w:t>
      </w:r>
      <w:r w:rsidRPr="00C8232D">
        <w:rPr>
          <w:rFonts w:ascii="GHEA Grapalat" w:hAnsi="GHEA Grapalat"/>
          <w:sz w:val="20"/>
          <w:lang w:val="hy-AM"/>
          <w:rPrChange w:id="549" w:author="User" w:date="2024-06-14T09:34:00Z">
            <w:rPr>
              <w:rFonts w:ascii="GHEA Grapalat" w:hAnsi="GHEA Grapalat"/>
              <w:sz w:val="20"/>
              <w:u w:val="single"/>
              <w:lang w:val="hy-AM"/>
            </w:rPr>
          </w:rPrChange>
        </w:rPr>
        <w:t xml:space="preserve">  </w:t>
      </w:r>
      <w:r w:rsidRPr="00C8232D">
        <w:rPr>
          <w:rFonts w:ascii="GHEA Grapalat" w:hAnsi="GHEA Grapalat"/>
          <w:sz w:val="20"/>
          <w:rPrChange w:id="550" w:author="User" w:date="2024-06-14T09:34:00Z">
            <w:rPr>
              <w:rFonts w:ascii="GHEA Grapalat" w:hAnsi="GHEA Grapalat"/>
              <w:sz w:val="20"/>
              <w:u w:val="single"/>
            </w:rPr>
          </w:rPrChange>
        </w:rPr>
        <w:t>-</w:t>
      </w:r>
      <w:r w:rsidRPr="00C8232D">
        <w:rPr>
          <w:rFonts w:ascii="GHEA Grapalat" w:hAnsi="GHEA Grapalat"/>
          <w:sz w:val="20"/>
          <w:rPrChange w:id="551" w:author="User" w:date="2024-06-14T09:33:00Z">
            <w:rPr>
              <w:rFonts w:ascii="GHEA Grapalat" w:hAnsi="GHEA Grapalat"/>
              <w:sz w:val="20"/>
              <w:u w:val="single"/>
            </w:rPr>
          </w:rPrChange>
        </w:rPr>
        <w:t>--------------------------------</w:t>
      </w:r>
      <w:r w:rsidR="006247D8" w:rsidRPr="00C8232D">
        <w:rPr>
          <w:rFonts w:ascii="GHEA Grapalat" w:hAnsi="GHEA Grapalat"/>
          <w:sz w:val="20"/>
          <w:rPrChange w:id="552" w:author="User" w:date="2024-06-14T09:33:00Z">
            <w:rPr>
              <w:rFonts w:ascii="GHEA Grapalat" w:hAnsi="GHEA Grapalat"/>
              <w:sz w:val="20"/>
              <w:u w:val="single"/>
            </w:rPr>
          </w:rPrChang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ins w:id="553" w:author="User" w:date="2024-06-13T09:02:00Z">
        <w:r w:rsidR="00AD6CEE" w:rsidRPr="004F23CF">
          <w:rPr>
            <w:rFonts w:ascii="GHEA Grapalat" w:hAnsi="GHEA Grapalat"/>
            <w:spacing w:val="-4"/>
          </w:rPr>
          <w:t xml:space="preserve">на </w:t>
        </w:r>
        <w:r w:rsidR="00AD6CEE">
          <w:rPr>
            <w:rFonts w:ascii="GHEA Grapalat" w:hAnsi="GHEA Grapalat"/>
          </w:rPr>
          <w:t>запрос котировки</w:t>
        </w:r>
        <w:r w:rsidR="00AD6CEE" w:rsidRPr="004F23CF">
          <w:rPr>
            <w:rFonts w:ascii="GHEA Grapalat" w:hAnsi="GHEA Grapalat"/>
            <w:color w:val="000000" w:themeColor="text1"/>
            <w:spacing w:val="-4"/>
            <w:lang w:val="es-ES"/>
          </w:rPr>
          <w:t xml:space="preserve"> </w:t>
        </w:r>
        <w:r w:rsidR="00AD6CEE" w:rsidRPr="004F23CF">
          <w:rPr>
            <w:rFonts w:ascii="GHEA Grapalat" w:hAnsi="GHEA Grapalat"/>
            <w:color w:val="000000" w:themeColor="text1"/>
          </w:rPr>
          <w:t>под</w:t>
        </w:r>
        <w:r w:rsidR="00AD6CEE" w:rsidRPr="004F23CF">
          <w:rPr>
            <w:rFonts w:ascii="GHEA Grapalat" w:hAnsi="GHEA Grapalat"/>
            <w:color w:val="000000" w:themeColor="text1"/>
            <w:lang w:val="es-ES"/>
          </w:rPr>
          <w:t xml:space="preserve"> </w:t>
        </w:r>
        <w:r w:rsidR="00AD6CEE" w:rsidRPr="004F23CF">
          <w:rPr>
            <w:rFonts w:ascii="GHEA Grapalat" w:hAnsi="GHEA Grapalat"/>
            <w:color w:val="000000" w:themeColor="text1"/>
          </w:rPr>
          <w:t>кодом</w:t>
        </w:r>
        <w:r w:rsidR="00AD6CEE" w:rsidRPr="004F23CF">
          <w:rPr>
            <w:rFonts w:ascii="GHEA Grapalat" w:hAnsi="GHEA Grapalat" w:cs="Arial"/>
            <w:sz w:val="20"/>
            <w:szCs w:val="20"/>
            <w:lang w:val="hy-AM"/>
          </w:rPr>
          <w:t xml:space="preserve"> </w:t>
        </w:r>
        <w:r w:rsidR="00AD6CEE">
          <w:rPr>
            <w:rFonts w:ascii="GHEA Grapalat" w:hAnsi="GHEA Grapalat" w:cs="Sylfaen"/>
            <w:lang w:val="es-ES"/>
          </w:rPr>
          <w:t>M1HD-GHAPDzB-24/0</w:t>
        </w:r>
      </w:ins>
      <w:ins w:id="554" w:author="User" w:date="2024-06-17T08:54:00Z">
        <w:r w:rsidR="00042CFE">
          <w:rPr>
            <w:rFonts w:ascii="GHEA Grapalat" w:hAnsi="GHEA Grapalat" w:cs="Sylfaen"/>
            <w:lang w:val="hy-AM"/>
          </w:rPr>
          <w:t>2</w:t>
        </w:r>
      </w:ins>
      <w:ins w:id="555" w:author="User" w:date="2024-06-13T09:02:00Z">
        <w:r w:rsidR="00AD6CEE">
          <w:rPr>
            <w:rFonts w:ascii="GHEA Grapalat" w:hAnsi="GHEA Grapalat" w:cs="Sylfaen"/>
          </w:rPr>
          <w:t xml:space="preserve"> </w:t>
        </w:r>
      </w:ins>
      <w:del w:id="556" w:author="User" w:date="2024-06-13T09:02:00Z">
        <w:r w:rsidR="00305944" w:rsidRPr="00AF791F" w:rsidDel="00AD6CEE">
          <w:rPr>
            <w:rFonts w:ascii="GHEA Grapalat" w:hAnsi="GHEA Grapalat"/>
          </w:rPr>
          <w:delText xml:space="preserve">открытом конкурсе </w:delText>
        </w:r>
        <w:r w:rsidRPr="00AF791F" w:rsidDel="00AD6CEE">
          <w:rPr>
            <w:rFonts w:ascii="GHEA Grapalat" w:hAnsi="GHEA Grapalat"/>
          </w:rPr>
          <w:delText>под кодом "--- BMAPDzB ---/---"*</w:delText>
        </w:r>
      </w:del>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ins w:id="557" w:author="User" w:date="2024-06-14T08:39:00Z">
        <w:r w:rsidR="003013ED">
          <w:rPr>
            <w:rFonts w:ascii="GHEA Grapalat" w:hAnsi="GHEA Grapalat"/>
            <w:b/>
          </w:rPr>
          <w:t>запро</w:t>
        </w:r>
        <w:r w:rsidR="003013ED" w:rsidRPr="00042482">
          <w:rPr>
            <w:rFonts w:ascii="GHEA Grapalat" w:hAnsi="GHEA Grapalat"/>
            <w:b/>
          </w:rPr>
          <w:t>с котировки</w:t>
        </w:r>
        <w:r w:rsidR="003013ED" w:rsidRPr="00D3436F" w:rsidDel="003013ED">
          <w:rPr>
            <w:rFonts w:ascii="GHEA Grapalat" w:hAnsi="GHEA Grapalat"/>
          </w:rPr>
          <w:t xml:space="preserve"> </w:t>
        </w:r>
      </w:ins>
      <w:del w:id="558" w:author="User" w:date="2024-06-14T08:39:00Z">
        <w:r w:rsidR="00305944" w:rsidRPr="00D3436F" w:rsidDel="003013ED">
          <w:rPr>
            <w:rFonts w:ascii="GHEA Grapalat" w:hAnsi="GHEA Grapalat"/>
          </w:rPr>
          <w:delText>открытый конкурс</w:delText>
        </w:r>
        <w:r w:rsidDel="003013ED">
          <w:rPr>
            <w:rFonts w:ascii="GHEA Grapalat" w:hAnsi="GHEA Grapalat"/>
          </w:rPr>
          <w:delText xml:space="preserve"> </w:delText>
        </w:r>
      </w:del>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55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D6CEE" w:rsidRPr="009044F1" w:rsidRDefault="00AD6CEE" w:rsidP="00AD6CEE">
      <w:pPr>
        <w:pStyle w:val="BodyTextIndent3"/>
        <w:widowControl w:val="0"/>
        <w:spacing w:after="160"/>
        <w:jc w:val="right"/>
        <w:rPr>
          <w:ins w:id="560" w:author="User" w:date="2024-06-13T09:02:00Z"/>
          <w:rFonts w:ascii="GHEA Grapalat" w:hAnsi="GHEA Grapalat"/>
          <w:b/>
        </w:rPr>
      </w:pPr>
      <w:ins w:id="561" w:author="User" w:date="2024-06-13T09:02:00Z">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r>
          <w:rPr>
            <w:rFonts w:ascii="GHEA Grapalat" w:hAnsi="GHEA Grapalat"/>
            <w:b/>
            <w:sz w:val="24"/>
            <w:szCs w:val="24"/>
          </w:rPr>
          <w:t>M1HD-GHAPDzB-24/0</w:t>
        </w:r>
      </w:ins>
      <w:ins w:id="562" w:author="User" w:date="2024-06-13T09:03:00Z">
        <w:r>
          <w:rPr>
            <w:rFonts w:ascii="GHEA Grapalat" w:hAnsi="GHEA Grapalat"/>
            <w:b/>
            <w:sz w:val="24"/>
            <w:szCs w:val="24"/>
          </w:rPr>
          <w:t>2</w:t>
        </w:r>
      </w:ins>
    </w:p>
    <w:p w:rsidR="00D043C1" w:rsidRPr="009044F1" w:rsidDel="00AD6CEE" w:rsidRDefault="00D043C1" w:rsidP="00D043C1">
      <w:pPr>
        <w:pStyle w:val="BodyTextIndent3"/>
        <w:widowControl w:val="0"/>
        <w:spacing w:after="160" w:line="240" w:lineRule="auto"/>
        <w:jc w:val="right"/>
        <w:rPr>
          <w:del w:id="563" w:author="User" w:date="2024-06-13T09:02:00Z"/>
          <w:rFonts w:ascii="GHEA Grapalat" w:hAnsi="GHEA Grapalat" w:cs="Arial"/>
          <w:b/>
          <w:sz w:val="24"/>
          <w:szCs w:val="24"/>
        </w:rPr>
      </w:pPr>
      <w:del w:id="564" w:author="User" w:date="2024-06-13T09:02:00Z">
        <w:r w:rsidRPr="001439BD" w:rsidDel="00AD6CEE">
          <w:rPr>
            <w:rFonts w:ascii="GHEA Grapalat" w:hAnsi="GHEA Grapalat"/>
            <w:b/>
            <w:sz w:val="24"/>
            <w:szCs w:val="24"/>
          </w:rPr>
          <w:delText>к Приглашению на открытый конкурс</w:delText>
        </w:r>
        <w:r w:rsidRPr="00AA7117" w:rsidDel="00AD6CEE">
          <w:rPr>
            <w:rFonts w:ascii="GHEA Grapalat" w:hAnsi="GHEA Grapalat" w:cs="Arial"/>
            <w:b/>
            <w:sz w:val="24"/>
            <w:szCs w:val="24"/>
          </w:rPr>
          <w:br/>
        </w:r>
        <w:r w:rsidRPr="009044F1" w:rsidDel="00AD6CEE">
          <w:rPr>
            <w:rFonts w:ascii="GHEA Grapalat" w:hAnsi="GHEA Grapalat"/>
            <w:b/>
            <w:sz w:val="24"/>
            <w:szCs w:val="24"/>
          </w:rPr>
          <w:delText xml:space="preserve">под кодом </w:delText>
        </w:r>
        <w:r w:rsidDel="00AD6CEE">
          <w:rPr>
            <w:rFonts w:ascii="GHEA Grapalat" w:hAnsi="GHEA Grapalat"/>
            <w:b/>
            <w:sz w:val="24"/>
            <w:szCs w:val="24"/>
          </w:rPr>
          <w:delText>"</w:delText>
        </w:r>
        <w:r w:rsidRPr="009044F1" w:rsidDel="00AD6CEE">
          <w:rPr>
            <w:rFonts w:ascii="GHEA Grapalat" w:hAnsi="GHEA Grapalat"/>
            <w:b/>
            <w:sz w:val="24"/>
            <w:szCs w:val="24"/>
          </w:rPr>
          <w:delText>---BMAPDzB---/---</w:delText>
        </w:r>
        <w:r w:rsidDel="00AD6CEE">
          <w:rPr>
            <w:rFonts w:ascii="GHEA Grapalat" w:hAnsi="GHEA Grapalat"/>
            <w:b/>
            <w:sz w:val="24"/>
            <w:szCs w:val="24"/>
          </w:rPr>
          <w:delText>"</w:delText>
        </w:r>
        <w:r w:rsidDel="00AD6CEE">
          <w:rPr>
            <w:rStyle w:val="FootnoteReference"/>
            <w:rFonts w:ascii="GHEA Grapalat" w:hAnsi="GHEA Grapalat"/>
            <w:b/>
            <w:sz w:val="24"/>
            <w:szCs w:val="24"/>
          </w:rPr>
          <w:footnoteReference w:customMarkFollows="1" w:id="16"/>
          <w:delText>*</w:delText>
        </w:r>
      </w:del>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ins w:id="567" w:author="User" w:date="2024-06-14T08:39:00Z">
        <w:r w:rsidR="003013ED">
          <w:rPr>
            <w:rFonts w:ascii="GHEA Grapalat" w:hAnsi="GHEA Grapalat"/>
            <w:b/>
          </w:rPr>
          <w:t>запро</w:t>
        </w:r>
        <w:r w:rsidR="003013ED" w:rsidRPr="00042482">
          <w:rPr>
            <w:rFonts w:ascii="GHEA Grapalat" w:hAnsi="GHEA Grapalat"/>
            <w:b/>
          </w:rPr>
          <w:t>с котировки</w:t>
        </w:r>
        <w:r w:rsidR="003013ED" w:rsidRPr="009044F1" w:rsidDel="003013ED">
          <w:rPr>
            <w:rFonts w:ascii="GHEA Grapalat" w:hAnsi="GHEA Grapalat"/>
          </w:rPr>
          <w:t xml:space="preserve"> </w:t>
        </w:r>
      </w:ins>
      <w:del w:id="568" w:author="User" w:date="2024-06-14T08:39:00Z">
        <w:r w:rsidRPr="009044F1" w:rsidDel="003013ED">
          <w:rPr>
            <w:rFonts w:ascii="GHEA Grapalat" w:hAnsi="GHEA Grapalat"/>
          </w:rPr>
          <w:delText>открытого</w:delText>
        </w:r>
      </w:del>
      <w:r w:rsidRPr="009044F1">
        <w:rPr>
          <w:rFonts w:ascii="GHEA Grapalat" w:hAnsi="GHEA Grapalat"/>
        </w:rPr>
        <w:t xml:space="preserve"> конкурса под кодом </w:t>
      </w:r>
      <w:ins w:id="569" w:author="User" w:date="2024-06-13T09:03:00Z">
        <w:r w:rsidR="00AD6CEE">
          <w:rPr>
            <w:rFonts w:ascii="GHEA Grapalat" w:hAnsi="GHEA Grapalat"/>
            <w:b/>
          </w:rPr>
          <w:t xml:space="preserve">M1HD-GHAPDzB-24/02 </w:t>
        </w:r>
      </w:ins>
      <w:del w:id="570" w:author="User" w:date="2024-06-13T09:03:00Z">
        <w:r w:rsidDel="00AD6CEE">
          <w:rPr>
            <w:rFonts w:ascii="GHEA Grapalat" w:hAnsi="GHEA Grapalat"/>
          </w:rPr>
          <w:delText>"</w:delText>
        </w:r>
        <w:r w:rsidRPr="009044F1" w:rsidDel="00AD6CEE">
          <w:rPr>
            <w:rFonts w:ascii="GHEA Grapalat" w:hAnsi="GHEA Grapalat"/>
          </w:rPr>
          <w:delText>---BMAPDzB---/---</w:delText>
        </w:r>
        <w:r w:rsidDel="00AD6CEE">
          <w:rPr>
            <w:rFonts w:ascii="GHEA Grapalat" w:hAnsi="GHEA Grapalat"/>
          </w:rPr>
          <w:delText>"</w:delText>
        </w:r>
        <w:r w:rsidRPr="009044F1" w:rsidDel="00AD6CEE">
          <w:rPr>
            <w:rFonts w:ascii="GHEA Grapalat" w:hAnsi="GHEA Grapalat"/>
          </w:rPr>
          <w:delText xml:space="preserve">* </w:delText>
        </w:r>
      </w:del>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71" w:author="User" w:date="2024-06-13T09:0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109"/>
        <w:gridCol w:w="1605"/>
        <w:gridCol w:w="1445"/>
        <w:gridCol w:w="1353"/>
        <w:gridCol w:w="302"/>
        <w:gridCol w:w="1724"/>
        <w:gridCol w:w="1748"/>
        <w:tblGridChange w:id="572">
          <w:tblGrid>
            <w:gridCol w:w="113"/>
            <w:gridCol w:w="929"/>
            <w:gridCol w:w="82"/>
            <w:gridCol w:w="1523"/>
            <w:gridCol w:w="1463"/>
            <w:gridCol w:w="1385"/>
            <w:gridCol w:w="314"/>
            <w:gridCol w:w="1727"/>
            <w:gridCol w:w="1637"/>
            <w:gridCol w:w="113"/>
          </w:tblGrid>
        </w:tblGridChange>
      </w:tblGrid>
      <w:tr w:rsidR="00AD6CEE" w:rsidRPr="00206AF8" w:rsidTr="002E03D6">
        <w:trPr>
          <w:ins w:id="573" w:author="User" w:date="2024-06-13T09:03:00Z"/>
        </w:trPr>
        <w:tc>
          <w:tcPr>
            <w:tcW w:w="1124" w:type="dxa"/>
            <w:tcBorders>
              <w:top w:val="single" w:sz="4" w:space="0" w:color="auto"/>
              <w:left w:val="single" w:sz="4" w:space="0" w:color="auto"/>
              <w:bottom w:val="single" w:sz="4" w:space="0" w:color="auto"/>
              <w:right w:val="single" w:sz="4" w:space="0" w:color="auto"/>
            </w:tcBorders>
            <w:vAlign w:val="center"/>
            <w:tcPrChange w:id="574" w:author="User" w:date="2024-06-13T09:04:00Z">
              <w:tcPr>
                <w:tcW w:w="1042" w:type="dxa"/>
                <w:gridSpan w:val="2"/>
                <w:tcBorders>
                  <w:top w:val="single" w:sz="4" w:space="0" w:color="auto"/>
                  <w:left w:val="single" w:sz="4" w:space="0" w:color="auto"/>
                  <w:bottom w:val="single" w:sz="4" w:space="0" w:color="auto"/>
                  <w:right w:val="single" w:sz="4" w:space="0" w:color="auto"/>
                </w:tcBorders>
                <w:vAlign w:val="center"/>
              </w:tcPr>
            </w:tcPrChange>
          </w:tcPr>
          <w:p w:rsidR="00AD6CEE" w:rsidRDefault="00AD6CEE" w:rsidP="00AD6CEE">
            <w:pPr>
              <w:widowControl w:val="0"/>
              <w:tabs>
                <w:tab w:val="left" w:pos="6804"/>
              </w:tabs>
              <w:jc w:val="center"/>
              <w:rPr>
                <w:ins w:id="575" w:author="User" w:date="2024-06-13T09:03:00Z"/>
                <w:rFonts w:ascii="GHEA Grapalat" w:hAnsi="GHEA Grapalat"/>
                <w:b/>
                <w:sz w:val="20"/>
                <w:szCs w:val="20"/>
              </w:rPr>
            </w:pPr>
          </w:p>
          <w:p w:rsidR="00AD6CEE" w:rsidRPr="00AD6CEE" w:rsidRDefault="00AD6CEE" w:rsidP="00AD6CEE">
            <w:pPr>
              <w:widowControl w:val="0"/>
              <w:tabs>
                <w:tab w:val="left" w:pos="6804"/>
              </w:tabs>
              <w:jc w:val="center"/>
              <w:rPr>
                <w:ins w:id="576" w:author="User" w:date="2024-06-13T09:03:00Z"/>
                <w:rFonts w:ascii="GHEA Grapalat" w:hAnsi="GHEA Grapalat"/>
                <w:b/>
                <w:sz w:val="20"/>
                <w:szCs w:val="20"/>
              </w:rPr>
            </w:pPr>
            <w:ins w:id="577" w:author="User" w:date="2024-06-13T09:03:00Z">
              <w:r w:rsidRPr="00206AF8">
                <w:rPr>
                  <w:rFonts w:ascii="GHEA Grapalat" w:hAnsi="GHEA Grapalat"/>
                  <w:b/>
                  <w:sz w:val="20"/>
                  <w:szCs w:val="20"/>
                </w:rPr>
                <w:t>Номер лота</w:t>
              </w:r>
            </w:ins>
          </w:p>
        </w:tc>
        <w:tc>
          <w:tcPr>
            <w:tcW w:w="8162" w:type="dxa"/>
            <w:gridSpan w:val="6"/>
            <w:tcBorders>
              <w:top w:val="single" w:sz="4" w:space="0" w:color="auto"/>
              <w:left w:val="single" w:sz="4" w:space="0" w:color="auto"/>
              <w:bottom w:val="single" w:sz="4" w:space="0" w:color="auto"/>
              <w:right w:val="single" w:sz="4" w:space="0" w:color="auto"/>
            </w:tcBorders>
            <w:vAlign w:val="center"/>
            <w:tcPrChange w:id="578" w:author="User" w:date="2024-06-13T09:04:00Z">
              <w:tcPr>
                <w:tcW w:w="8244" w:type="dxa"/>
                <w:gridSpan w:val="8"/>
                <w:tcBorders>
                  <w:top w:val="single" w:sz="4" w:space="0" w:color="auto"/>
                  <w:left w:val="single" w:sz="4" w:space="0" w:color="auto"/>
                  <w:bottom w:val="single" w:sz="4" w:space="0" w:color="auto"/>
                  <w:right w:val="single" w:sz="4" w:space="0" w:color="auto"/>
                </w:tcBorders>
                <w:vAlign w:val="center"/>
              </w:tcPr>
            </w:tcPrChange>
          </w:tcPr>
          <w:p w:rsidR="00AD6CEE" w:rsidRPr="00AD6CEE" w:rsidRDefault="00AD6CEE" w:rsidP="00AD6CEE">
            <w:pPr>
              <w:widowControl w:val="0"/>
              <w:tabs>
                <w:tab w:val="left" w:pos="6804"/>
              </w:tabs>
              <w:jc w:val="center"/>
              <w:rPr>
                <w:ins w:id="579" w:author="User" w:date="2024-06-13T09:03:00Z"/>
                <w:rFonts w:ascii="GHEA Grapalat" w:hAnsi="GHEA Grapalat"/>
                <w:b/>
                <w:sz w:val="20"/>
                <w:szCs w:val="20"/>
              </w:rPr>
            </w:pPr>
            <w:ins w:id="580" w:author="User" w:date="2024-06-13T09:03:00Z">
              <w:r w:rsidRPr="00206AF8">
                <w:rPr>
                  <w:rFonts w:ascii="GHEA Grapalat" w:hAnsi="GHEA Grapalat"/>
                  <w:b/>
                  <w:sz w:val="20"/>
                  <w:szCs w:val="20"/>
                </w:rPr>
                <w:t>Предлагаемый товар</w:t>
              </w:r>
            </w:ins>
          </w:p>
        </w:tc>
      </w:tr>
      <w:tr w:rsidR="00AD6CEE" w:rsidRPr="00206AF8" w:rsidTr="002E03D6">
        <w:trPr>
          <w:trHeight w:val="696"/>
          <w:ins w:id="581" w:author="User" w:date="2024-06-13T09:03:00Z"/>
          <w:trPrChange w:id="582" w:author="User" w:date="2024-06-13T09:04:00Z">
            <w:trPr>
              <w:gridBefore w:val="1"/>
              <w:wBefore w:w="113" w:type="dxa"/>
              <w:trHeight w:val="696"/>
            </w:trPr>
          </w:trPrChange>
        </w:trPr>
        <w:tc>
          <w:tcPr>
            <w:tcW w:w="1124" w:type="dxa"/>
            <w:vAlign w:val="center"/>
            <w:tcPrChange w:id="583" w:author="User" w:date="2024-06-13T09:04:00Z">
              <w:tcPr>
                <w:tcW w:w="1011" w:type="dxa"/>
                <w:gridSpan w:val="2"/>
                <w:vAlign w:val="center"/>
              </w:tcPr>
            </w:tcPrChange>
          </w:tcPr>
          <w:p w:rsidR="00AD6CEE" w:rsidRPr="00206AF8" w:rsidRDefault="00AD6CEE" w:rsidP="003C4F35">
            <w:pPr>
              <w:widowControl w:val="0"/>
              <w:jc w:val="center"/>
              <w:rPr>
                <w:ins w:id="584" w:author="User" w:date="2024-06-13T09:03:00Z"/>
                <w:rFonts w:ascii="GHEA Grapalat" w:hAnsi="GHEA Grapalat"/>
                <w:b/>
                <w:bCs/>
                <w:sz w:val="20"/>
                <w:szCs w:val="20"/>
              </w:rPr>
            </w:pPr>
          </w:p>
        </w:tc>
        <w:tc>
          <w:tcPr>
            <w:tcW w:w="4371" w:type="dxa"/>
            <w:gridSpan w:val="3"/>
            <w:vAlign w:val="center"/>
            <w:tcPrChange w:id="585" w:author="User" w:date="2024-06-13T09:04:00Z">
              <w:tcPr>
                <w:tcW w:w="4371" w:type="dxa"/>
                <w:gridSpan w:val="3"/>
                <w:vAlign w:val="center"/>
              </w:tcPr>
            </w:tcPrChange>
          </w:tcPr>
          <w:p w:rsidR="00AD6CEE" w:rsidRPr="00206AF8" w:rsidRDefault="00AD6CEE" w:rsidP="003C4F35">
            <w:pPr>
              <w:widowControl w:val="0"/>
              <w:jc w:val="center"/>
              <w:rPr>
                <w:ins w:id="586" w:author="User" w:date="2024-06-13T09:03:00Z"/>
                <w:rFonts w:ascii="GHEA Grapalat" w:hAnsi="GHEA Grapalat"/>
                <w:b/>
                <w:bCs/>
                <w:sz w:val="20"/>
                <w:szCs w:val="20"/>
              </w:rPr>
            </w:pPr>
            <w:ins w:id="587" w:author="User" w:date="2024-06-13T09:03:00Z">
              <w:r w:rsidRPr="00206AF8">
                <w:rPr>
                  <w:rFonts w:ascii="GHEA Grapalat" w:hAnsi="GHEA Grapalat"/>
                  <w:b/>
                  <w:sz w:val="20"/>
                  <w:szCs w:val="20"/>
                </w:rPr>
                <w:t>наименование производителя</w:t>
              </w:r>
            </w:ins>
          </w:p>
        </w:tc>
        <w:tc>
          <w:tcPr>
            <w:tcW w:w="3791" w:type="dxa"/>
            <w:gridSpan w:val="3"/>
            <w:vAlign w:val="center"/>
            <w:tcPrChange w:id="588" w:author="User" w:date="2024-06-13T09:04:00Z">
              <w:tcPr>
                <w:tcW w:w="3791" w:type="dxa"/>
                <w:gridSpan w:val="4"/>
                <w:vAlign w:val="center"/>
              </w:tcPr>
            </w:tcPrChange>
          </w:tcPr>
          <w:p w:rsidR="00AD6CEE" w:rsidRPr="00206AF8" w:rsidRDefault="00AD6CEE" w:rsidP="003C4F35">
            <w:pPr>
              <w:widowControl w:val="0"/>
              <w:jc w:val="center"/>
              <w:rPr>
                <w:ins w:id="589" w:author="User" w:date="2024-06-13T09:03:00Z"/>
                <w:rFonts w:ascii="GHEA Grapalat" w:hAnsi="GHEA Grapalat"/>
                <w:b/>
                <w:bCs/>
                <w:sz w:val="20"/>
                <w:szCs w:val="20"/>
              </w:rPr>
            </w:pPr>
            <w:ins w:id="590" w:author="User" w:date="2024-06-13T09:03:00Z">
              <w:r w:rsidRPr="00206AF8">
                <w:rPr>
                  <w:rFonts w:ascii="GHEA Grapalat" w:hAnsi="GHEA Grapalat"/>
                  <w:b/>
                  <w:sz w:val="20"/>
                  <w:szCs w:val="20"/>
                </w:rPr>
                <w:t>технические характеристики</w:t>
              </w:r>
            </w:ins>
          </w:p>
        </w:tc>
      </w:tr>
      <w:tr w:rsidR="00AD6CEE" w:rsidRPr="00206AF8" w:rsidTr="002E03D6">
        <w:trPr>
          <w:ins w:id="591" w:author="User" w:date="2024-06-13T09:03:00Z"/>
          <w:trPrChange w:id="592" w:author="User" w:date="2024-06-13T09:04:00Z">
            <w:trPr>
              <w:gridBefore w:val="1"/>
              <w:gridAfter w:val="0"/>
              <w:wBefore w:w="113" w:type="dxa"/>
              <w:wAfter w:w="113" w:type="dxa"/>
            </w:trPr>
          </w:trPrChange>
        </w:trPr>
        <w:tc>
          <w:tcPr>
            <w:tcW w:w="1124" w:type="dxa"/>
            <w:tcPrChange w:id="593"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594" w:author="User" w:date="2024-06-13T09:03:00Z"/>
                <w:rFonts w:ascii="GHEA Grapalat" w:hAnsi="GHEA Grapalat"/>
                <w:b/>
              </w:rPr>
            </w:pPr>
          </w:p>
        </w:tc>
        <w:tc>
          <w:tcPr>
            <w:tcW w:w="4371" w:type="dxa"/>
            <w:gridSpan w:val="3"/>
            <w:tcPrChange w:id="595"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596" w:author="User" w:date="2024-06-13T09:03:00Z"/>
                <w:rFonts w:ascii="GHEA Grapalat" w:hAnsi="GHEA Grapalat"/>
                <w:b/>
              </w:rPr>
            </w:pPr>
          </w:p>
        </w:tc>
        <w:tc>
          <w:tcPr>
            <w:tcW w:w="3791" w:type="dxa"/>
            <w:gridSpan w:val="3"/>
            <w:tcPrChange w:id="597"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598" w:author="User" w:date="2024-06-13T09:03:00Z"/>
                <w:rFonts w:ascii="GHEA Grapalat" w:hAnsi="GHEA Grapalat"/>
                <w:b/>
              </w:rPr>
            </w:pPr>
          </w:p>
        </w:tc>
      </w:tr>
      <w:tr w:rsidR="00AD6CEE" w:rsidRPr="00206AF8" w:rsidTr="002E03D6">
        <w:trPr>
          <w:ins w:id="599" w:author="User" w:date="2024-06-13T09:03:00Z"/>
          <w:trPrChange w:id="600" w:author="User" w:date="2024-06-13T09:04:00Z">
            <w:trPr>
              <w:gridBefore w:val="1"/>
              <w:gridAfter w:val="0"/>
              <w:wBefore w:w="113" w:type="dxa"/>
              <w:wAfter w:w="113" w:type="dxa"/>
            </w:trPr>
          </w:trPrChange>
        </w:trPr>
        <w:tc>
          <w:tcPr>
            <w:tcW w:w="1124" w:type="dxa"/>
            <w:tcPrChange w:id="601"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02" w:author="User" w:date="2024-06-13T09:03:00Z"/>
                <w:rFonts w:ascii="GHEA Grapalat" w:hAnsi="GHEA Grapalat"/>
                <w:b/>
              </w:rPr>
            </w:pPr>
          </w:p>
        </w:tc>
        <w:tc>
          <w:tcPr>
            <w:tcW w:w="4371" w:type="dxa"/>
            <w:gridSpan w:val="3"/>
            <w:tcPrChange w:id="603"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04" w:author="User" w:date="2024-06-13T09:03:00Z"/>
                <w:rFonts w:ascii="GHEA Grapalat" w:hAnsi="GHEA Grapalat"/>
                <w:b/>
              </w:rPr>
            </w:pPr>
          </w:p>
        </w:tc>
        <w:tc>
          <w:tcPr>
            <w:tcW w:w="3791" w:type="dxa"/>
            <w:gridSpan w:val="3"/>
            <w:tcPrChange w:id="605"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06" w:author="User" w:date="2024-06-13T09:03:00Z"/>
                <w:rFonts w:ascii="GHEA Grapalat" w:hAnsi="GHEA Grapalat"/>
                <w:b/>
              </w:rPr>
            </w:pPr>
          </w:p>
        </w:tc>
      </w:tr>
      <w:tr w:rsidR="00AD6CEE" w:rsidRPr="00206AF8" w:rsidTr="002E03D6">
        <w:trPr>
          <w:ins w:id="607" w:author="User" w:date="2024-06-13T09:03:00Z"/>
          <w:trPrChange w:id="608" w:author="User" w:date="2024-06-13T09:04:00Z">
            <w:trPr>
              <w:gridBefore w:val="1"/>
              <w:gridAfter w:val="0"/>
              <w:wBefore w:w="113" w:type="dxa"/>
              <w:wAfter w:w="113" w:type="dxa"/>
            </w:trPr>
          </w:trPrChange>
        </w:trPr>
        <w:tc>
          <w:tcPr>
            <w:tcW w:w="1124" w:type="dxa"/>
            <w:tcPrChange w:id="609"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10" w:author="User" w:date="2024-06-13T09:03:00Z"/>
                <w:rFonts w:ascii="GHEA Grapalat" w:hAnsi="GHEA Grapalat"/>
                <w:b/>
              </w:rPr>
            </w:pPr>
          </w:p>
        </w:tc>
        <w:tc>
          <w:tcPr>
            <w:tcW w:w="4371" w:type="dxa"/>
            <w:gridSpan w:val="3"/>
            <w:tcPrChange w:id="611"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12" w:author="User" w:date="2024-06-13T09:03:00Z"/>
                <w:rFonts w:ascii="GHEA Grapalat" w:hAnsi="GHEA Grapalat"/>
                <w:b/>
              </w:rPr>
            </w:pPr>
          </w:p>
        </w:tc>
        <w:tc>
          <w:tcPr>
            <w:tcW w:w="3791" w:type="dxa"/>
            <w:gridSpan w:val="3"/>
            <w:tcPrChange w:id="613"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14" w:author="User" w:date="2024-06-13T09:03:00Z"/>
                <w:rFonts w:ascii="GHEA Grapalat" w:hAnsi="GHEA Grapalat"/>
                <w:b/>
              </w:rPr>
            </w:pPr>
          </w:p>
        </w:tc>
      </w:tr>
      <w:tr w:rsidR="00AD6CEE" w:rsidRPr="00206AF8" w:rsidTr="002E03D6">
        <w:trPr>
          <w:ins w:id="615" w:author="User" w:date="2024-06-13T09:03:00Z"/>
          <w:trPrChange w:id="616" w:author="User" w:date="2024-06-13T09:04:00Z">
            <w:trPr>
              <w:gridBefore w:val="1"/>
              <w:gridAfter w:val="0"/>
              <w:wBefore w:w="113" w:type="dxa"/>
              <w:wAfter w:w="113" w:type="dxa"/>
            </w:trPr>
          </w:trPrChange>
        </w:trPr>
        <w:tc>
          <w:tcPr>
            <w:tcW w:w="1124" w:type="dxa"/>
            <w:tcPrChange w:id="617"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18" w:author="User" w:date="2024-06-13T09:03:00Z"/>
                <w:rFonts w:ascii="GHEA Grapalat" w:hAnsi="GHEA Grapalat"/>
                <w:b/>
              </w:rPr>
            </w:pPr>
          </w:p>
        </w:tc>
        <w:tc>
          <w:tcPr>
            <w:tcW w:w="4371" w:type="dxa"/>
            <w:gridSpan w:val="3"/>
            <w:tcPrChange w:id="619"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20" w:author="User" w:date="2024-06-13T09:03:00Z"/>
                <w:rFonts w:ascii="GHEA Grapalat" w:hAnsi="GHEA Grapalat"/>
                <w:b/>
              </w:rPr>
            </w:pPr>
          </w:p>
        </w:tc>
        <w:tc>
          <w:tcPr>
            <w:tcW w:w="3791" w:type="dxa"/>
            <w:gridSpan w:val="3"/>
            <w:tcPrChange w:id="621"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22" w:author="User" w:date="2024-06-13T09:03:00Z"/>
                <w:rFonts w:ascii="GHEA Grapalat" w:hAnsi="GHEA Grapalat"/>
                <w:b/>
              </w:rPr>
            </w:pPr>
          </w:p>
        </w:tc>
      </w:tr>
      <w:tr w:rsidR="00AD6CEE" w:rsidRPr="00206AF8" w:rsidTr="002E03D6">
        <w:trPr>
          <w:ins w:id="623" w:author="User" w:date="2024-06-13T09:03:00Z"/>
          <w:trPrChange w:id="624" w:author="User" w:date="2024-06-13T09:04:00Z">
            <w:trPr>
              <w:gridBefore w:val="1"/>
              <w:gridAfter w:val="0"/>
              <w:wBefore w:w="113" w:type="dxa"/>
              <w:wAfter w:w="113" w:type="dxa"/>
            </w:trPr>
          </w:trPrChange>
        </w:trPr>
        <w:tc>
          <w:tcPr>
            <w:tcW w:w="1124" w:type="dxa"/>
            <w:tcPrChange w:id="625"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26" w:author="User" w:date="2024-06-13T09:03:00Z"/>
                <w:rFonts w:ascii="GHEA Grapalat" w:hAnsi="GHEA Grapalat"/>
                <w:b/>
              </w:rPr>
            </w:pPr>
          </w:p>
        </w:tc>
        <w:tc>
          <w:tcPr>
            <w:tcW w:w="4371" w:type="dxa"/>
            <w:gridSpan w:val="3"/>
            <w:tcPrChange w:id="627"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28" w:author="User" w:date="2024-06-13T09:03:00Z"/>
                <w:rFonts w:ascii="GHEA Grapalat" w:hAnsi="GHEA Grapalat"/>
                <w:b/>
              </w:rPr>
            </w:pPr>
          </w:p>
        </w:tc>
        <w:tc>
          <w:tcPr>
            <w:tcW w:w="3791" w:type="dxa"/>
            <w:gridSpan w:val="3"/>
            <w:tcPrChange w:id="629"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30" w:author="User" w:date="2024-06-13T09:03:00Z"/>
                <w:rFonts w:ascii="GHEA Grapalat" w:hAnsi="GHEA Grapalat"/>
                <w:b/>
              </w:rPr>
            </w:pPr>
          </w:p>
        </w:tc>
      </w:tr>
      <w:tr w:rsidR="00AD6CEE" w:rsidRPr="00206AF8" w:rsidTr="002E03D6">
        <w:trPr>
          <w:ins w:id="631" w:author="User" w:date="2024-06-13T09:03:00Z"/>
          <w:trPrChange w:id="632" w:author="User" w:date="2024-06-13T09:04:00Z">
            <w:trPr>
              <w:gridBefore w:val="1"/>
              <w:gridAfter w:val="0"/>
              <w:wBefore w:w="113" w:type="dxa"/>
              <w:wAfter w:w="113" w:type="dxa"/>
            </w:trPr>
          </w:trPrChange>
        </w:trPr>
        <w:tc>
          <w:tcPr>
            <w:tcW w:w="1124" w:type="dxa"/>
            <w:tcPrChange w:id="633"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34" w:author="User" w:date="2024-06-13T09:03:00Z"/>
                <w:rFonts w:ascii="GHEA Grapalat" w:hAnsi="GHEA Grapalat"/>
                <w:b/>
              </w:rPr>
            </w:pPr>
          </w:p>
        </w:tc>
        <w:tc>
          <w:tcPr>
            <w:tcW w:w="4371" w:type="dxa"/>
            <w:gridSpan w:val="3"/>
            <w:tcPrChange w:id="635"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36" w:author="User" w:date="2024-06-13T09:03:00Z"/>
                <w:rFonts w:ascii="GHEA Grapalat" w:hAnsi="GHEA Grapalat"/>
                <w:b/>
              </w:rPr>
            </w:pPr>
          </w:p>
        </w:tc>
        <w:tc>
          <w:tcPr>
            <w:tcW w:w="3791" w:type="dxa"/>
            <w:gridSpan w:val="3"/>
            <w:tcPrChange w:id="637"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38" w:author="User" w:date="2024-06-13T09:03:00Z"/>
                <w:rFonts w:ascii="GHEA Grapalat" w:hAnsi="GHEA Grapalat"/>
                <w:b/>
              </w:rPr>
            </w:pPr>
          </w:p>
        </w:tc>
      </w:tr>
      <w:tr w:rsidR="00D043C1" w:rsidRPr="00206AF8" w:rsidDel="00AD6CEE" w:rsidTr="002E03D6">
        <w:trPr>
          <w:del w:id="639" w:author="User" w:date="2024-06-13T09:03:00Z"/>
        </w:trPr>
        <w:tc>
          <w:tcPr>
            <w:tcW w:w="1124" w:type="dxa"/>
            <w:vMerge w:val="restart"/>
            <w:vAlign w:val="center"/>
            <w:tcPrChange w:id="640" w:author="User" w:date="2024-06-13T09:04:00Z">
              <w:tcPr>
                <w:tcW w:w="1042" w:type="dxa"/>
                <w:gridSpan w:val="2"/>
                <w:vMerge w:val="restart"/>
                <w:vAlign w:val="center"/>
              </w:tcPr>
            </w:tcPrChange>
          </w:tcPr>
          <w:p w:rsidR="00EE1022" w:rsidDel="00AD6CEE" w:rsidRDefault="00EE1022" w:rsidP="00FF3F2A">
            <w:pPr>
              <w:widowControl w:val="0"/>
              <w:jc w:val="center"/>
              <w:rPr>
                <w:del w:id="641" w:author="User" w:date="2024-06-13T09:03:00Z"/>
                <w:rFonts w:ascii="GHEA Grapalat" w:hAnsi="GHEA Grapalat"/>
                <w:b/>
                <w:sz w:val="20"/>
                <w:szCs w:val="20"/>
              </w:rPr>
            </w:pPr>
          </w:p>
          <w:p w:rsidR="00D043C1" w:rsidRPr="00206AF8" w:rsidDel="00AD6CEE" w:rsidRDefault="00D043C1" w:rsidP="00FF3F2A">
            <w:pPr>
              <w:widowControl w:val="0"/>
              <w:jc w:val="center"/>
              <w:rPr>
                <w:del w:id="642" w:author="User" w:date="2024-06-13T09:03:00Z"/>
                <w:rFonts w:ascii="GHEA Grapalat" w:hAnsi="GHEA Grapalat"/>
                <w:b/>
                <w:bCs/>
                <w:sz w:val="20"/>
                <w:szCs w:val="20"/>
              </w:rPr>
            </w:pPr>
            <w:del w:id="643" w:author="User" w:date="2024-06-13T09:03:00Z">
              <w:r w:rsidRPr="00206AF8" w:rsidDel="00AD6CEE">
                <w:rPr>
                  <w:rFonts w:ascii="GHEA Grapalat" w:hAnsi="GHEA Grapalat"/>
                  <w:b/>
                  <w:sz w:val="20"/>
                  <w:szCs w:val="20"/>
                </w:rPr>
                <w:delText>Номер лота</w:delText>
              </w:r>
            </w:del>
          </w:p>
        </w:tc>
        <w:tc>
          <w:tcPr>
            <w:tcW w:w="8162" w:type="dxa"/>
            <w:gridSpan w:val="6"/>
            <w:vAlign w:val="center"/>
            <w:tcPrChange w:id="644" w:author="User" w:date="2024-06-13T09:04:00Z">
              <w:tcPr>
                <w:tcW w:w="8244" w:type="dxa"/>
                <w:gridSpan w:val="8"/>
                <w:vAlign w:val="center"/>
              </w:tcPr>
            </w:tcPrChange>
          </w:tcPr>
          <w:p w:rsidR="00D043C1" w:rsidRPr="00206AF8" w:rsidDel="00AD6CEE" w:rsidRDefault="00D043C1" w:rsidP="00FF3F2A">
            <w:pPr>
              <w:widowControl w:val="0"/>
              <w:jc w:val="center"/>
              <w:rPr>
                <w:del w:id="645" w:author="User" w:date="2024-06-13T09:03:00Z"/>
                <w:rFonts w:ascii="GHEA Grapalat" w:hAnsi="GHEA Grapalat"/>
                <w:b/>
                <w:bCs/>
                <w:sz w:val="20"/>
                <w:szCs w:val="20"/>
              </w:rPr>
            </w:pPr>
            <w:del w:id="646" w:author="User" w:date="2024-06-13T09:03:00Z">
              <w:r w:rsidRPr="00206AF8" w:rsidDel="00AD6CEE">
                <w:rPr>
                  <w:rFonts w:ascii="GHEA Grapalat" w:hAnsi="GHEA Grapalat"/>
                  <w:b/>
                  <w:sz w:val="20"/>
                  <w:szCs w:val="20"/>
                </w:rPr>
                <w:delText>Предлагаемый товар</w:delText>
              </w:r>
            </w:del>
          </w:p>
        </w:tc>
      </w:tr>
      <w:tr w:rsidR="00D043C1" w:rsidRPr="00206AF8" w:rsidDel="00AD6CEE" w:rsidTr="002E03D6">
        <w:trPr>
          <w:trHeight w:val="696"/>
          <w:del w:id="647" w:author="User" w:date="2024-06-13T09:03:00Z"/>
          <w:trPrChange w:id="648" w:author="User" w:date="2024-06-13T09:04:00Z">
            <w:trPr>
              <w:trHeight w:val="696"/>
            </w:trPr>
          </w:trPrChange>
        </w:trPr>
        <w:tc>
          <w:tcPr>
            <w:tcW w:w="1124" w:type="dxa"/>
            <w:vMerge/>
            <w:vAlign w:val="center"/>
            <w:tcPrChange w:id="649" w:author="User" w:date="2024-06-13T09:04:00Z">
              <w:tcPr>
                <w:tcW w:w="1042" w:type="dxa"/>
                <w:gridSpan w:val="2"/>
                <w:vMerge/>
                <w:vAlign w:val="center"/>
              </w:tcPr>
            </w:tcPrChange>
          </w:tcPr>
          <w:p w:rsidR="00D043C1" w:rsidRPr="00206AF8" w:rsidDel="00AD6CEE" w:rsidRDefault="00D043C1" w:rsidP="00FF3F2A">
            <w:pPr>
              <w:widowControl w:val="0"/>
              <w:jc w:val="center"/>
              <w:rPr>
                <w:del w:id="650" w:author="User" w:date="2024-06-13T09:03:00Z"/>
                <w:rFonts w:ascii="GHEA Grapalat" w:hAnsi="GHEA Grapalat"/>
                <w:b/>
                <w:bCs/>
                <w:sz w:val="20"/>
                <w:szCs w:val="20"/>
              </w:rPr>
            </w:pPr>
          </w:p>
        </w:tc>
        <w:tc>
          <w:tcPr>
            <w:tcW w:w="1523" w:type="dxa"/>
            <w:vAlign w:val="center"/>
            <w:tcPrChange w:id="651" w:author="User" w:date="2024-06-13T09:04:00Z">
              <w:tcPr>
                <w:tcW w:w="1605" w:type="dxa"/>
                <w:gridSpan w:val="2"/>
                <w:vAlign w:val="center"/>
              </w:tcPr>
            </w:tcPrChange>
          </w:tcPr>
          <w:p w:rsidR="00D043C1" w:rsidDel="00AD6CEE" w:rsidRDefault="00873A3C" w:rsidP="00FF3F2A">
            <w:pPr>
              <w:widowControl w:val="0"/>
              <w:jc w:val="center"/>
              <w:rPr>
                <w:del w:id="652" w:author="User" w:date="2024-06-13T09:03:00Z"/>
                <w:rFonts w:ascii="GHEA Grapalat" w:hAnsi="GHEA Grapalat"/>
                <w:b/>
                <w:sz w:val="20"/>
                <w:szCs w:val="20"/>
              </w:rPr>
            </w:pPr>
            <w:del w:id="653" w:author="User" w:date="2024-06-13T09:03:00Z">
              <w:r w:rsidDel="00AD6CEE">
                <w:rPr>
                  <w:rFonts w:ascii="GHEA Grapalat" w:hAnsi="GHEA Grapalat"/>
                  <w:b/>
                  <w:sz w:val="20"/>
                  <w:szCs w:val="20"/>
                </w:rPr>
                <w:delText>ф</w:delText>
              </w:r>
              <w:r w:rsidR="00D043C1" w:rsidDel="00AD6CEE">
                <w:rPr>
                  <w:rFonts w:ascii="GHEA Grapalat" w:hAnsi="GHEA Grapalat"/>
                  <w:b/>
                  <w:sz w:val="20"/>
                  <w:szCs w:val="20"/>
                </w:rPr>
                <w:delText>ирменное</w:delText>
              </w:r>
            </w:del>
          </w:p>
          <w:p w:rsidR="00D043C1" w:rsidRPr="00206AF8" w:rsidDel="00AD6CEE" w:rsidRDefault="00D043C1" w:rsidP="00FF3F2A">
            <w:pPr>
              <w:widowControl w:val="0"/>
              <w:jc w:val="center"/>
              <w:rPr>
                <w:del w:id="654" w:author="User" w:date="2024-06-13T09:03:00Z"/>
                <w:rFonts w:ascii="GHEA Grapalat" w:hAnsi="GHEA Grapalat"/>
                <w:b/>
                <w:bCs/>
                <w:sz w:val="20"/>
                <w:szCs w:val="20"/>
              </w:rPr>
            </w:pPr>
            <w:del w:id="655" w:author="User" w:date="2024-06-13T09:03:00Z">
              <w:r w:rsidRPr="00206AF8" w:rsidDel="00AD6CEE">
                <w:rPr>
                  <w:rFonts w:ascii="GHEA Grapalat" w:hAnsi="GHEA Grapalat"/>
                  <w:b/>
                  <w:sz w:val="20"/>
                  <w:szCs w:val="20"/>
                </w:rPr>
                <w:delText>наименование</w:delText>
              </w:r>
            </w:del>
          </w:p>
        </w:tc>
        <w:tc>
          <w:tcPr>
            <w:tcW w:w="1463" w:type="dxa"/>
            <w:vAlign w:val="center"/>
            <w:tcPrChange w:id="656" w:author="User" w:date="2024-06-13T09:04:00Z">
              <w:tcPr>
                <w:tcW w:w="1463" w:type="dxa"/>
                <w:vAlign w:val="center"/>
              </w:tcPr>
            </w:tcPrChange>
          </w:tcPr>
          <w:p w:rsidR="00D043C1" w:rsidRPr="00206AF8" w:rsidDel="00AD6CEE" w:rsidRDefault="00D043C1" w:rsidP="00FF3F2A">
            <w:pPr>
              <w:widowControl w:val="0"/>
              <w:jc w:val="center"/>
              <w:rPr>
                <w:del w:id="657" w:author="User" w:date="2024-06-13T09:03:00Z"/>
                <w:rFonts w:ascii="GHEA Grapalat" w:hAnsi="GHEA Grapalat"/>
                <w:b/>
                <w:bCs/>
                <w:sz w:val="20"/>
                <w:szCs w:val="20"/>
              </w:rPr>
            </w:pPr>
            <w:del w:id="658" w:author="User" w:date="2024-06-13T09:03:00Z">
              <w:r w:rsidRPr="00206AF8" w:rsidDel="00AD6CEE">
                <w:rPr>
                  <w:rFonts w:ascii="GHEA Grapalat" w:hAnsi="GHEA Grapalat"/>
                  <w:b/>
                  <w:sz w:val="20"/>
                  <w:szCs w:val="20"/>
                </w:rPr>
                <w:delText>товарный знак</w:delText>
              </w:r>
            </w:del>
          </w:p>
        </w:tc>
        <w:tc>
          <w:tcPr>
            <w:tcW w:w="1699" w:type="dxa"/>
            <w:gridSpan w:val="2"/>
            <w:vAlign w:val="center"/>
            <w:tcPrChange w:id="659" w:author="User" w:date="2024-06-13T09:04:00Z">
              <w:tcPr>
                <w:tcW w:w="1699" w:type="dxa"/>
                <w:gridSpan w:val="2"/>
                <w:vAlign w:val="center"/>
              </w:tcPr>
            </w:tcPrChange>
          </w:tcPr>
          <w:p w:rsidR="00D043C1" w:rsidRPr="00BF7253" w:rsidDel="00AD6CEE" w:rsidRDefault="009A3C00" w:rsidP="009A3C00">
            <w:pPr>
              <w:widowControl w:val="0"/>
              <w:jc w:val="center"/>
              <w:rPr>
                <w:del w:id="660" w:author="User" w:date="2024-06-13T09:03:00Z"/>
                <w:rFonts w:ascii="GHEA Grapalat" w:hAnsi="GHEA Grapalat"/>
                <w:b/>
                <w:bCs/>
                <w:sz w:val="20"/>
                <w:szCs w:val="20"/>
                <w:lang w:val="hy-AM"/>
              </w:rPr>
            </w:pPr>
            <w:del w:id="661" w:author="User" w:date="2024-06-13T09:03:00Z">
              <w:r w:rsidDel="00AD6CEE">
                <w:rPr>
                  <w:rFonts w:ascii="GHEA Grapalat" w:hAnsi="GHEA Grapalat"/>
                  <w:b/>
                  <w:bCs/>
                  <w:sz w:val="20"/>
                  <w:szCs w:val="20"/>
                </w:rPr>
                <w:delText>модель</w:delText>
              </w:r>
            </w:del>
          </w:p>
        </w:tc>
        <w:tc>
          <w:tcPr>
            <w:tcW w:w="1727" w:type="dxa"/>
            <w:vAlign w:val="center"/>
            <w:tcPrChange w:id="662" w:author="User" w:date="2024-06-13T09:04:00Z">
              <w:tcPr>
                <w:tcW w:w="1727" w:type="dxa"/>
                <w:vAlign w:val="center"/>
              </w:tcPr>
            </w:tcPrChange>
          </w:tcPr>
          <w:p w:rsidR="00D043C1" w:rsidRPr="00206AF8" w:rsidDel="00AD6CEE" w:rsidRDefault="00D043C1" w:rsidP="00FF3F2A">
            <w:pPr>
              <w:widowControl w:val="0"/>
              <w:jc w:val="center"/>
              <w:rPr>
                <w:del w:id="663" w:author="User" w:date="2024-06-13T09:03:00Z"/>
                <w:rFonts w:ascii="GHEA Grapalat" w:hAnsi="GHEA Grapalat"/>
                <w:b/>
                <w:bCs/>
                <w:sz w:val="20"/>
                <w:szCs w:val="20"/>
              </w:rPr>
            </w:pPr>
            <w:del w:id="664" w:author="User" w:date="2024-06-13T09:03:00Z">
              <w:r w:rsidRPr="00206AF8" w:rsidDel="00AD6CEE">
                <w:rPr>
                  <w:rFonts w:ascii="GHEA Grapalat" w:hAnsi="GHEA Grapalat"/>
                  <w:b/>
                  <w:sz w:val="20"/>
                  <w:szCs w:val="20"/>
                </w:rPr>
                <w:delText>наименование производителя</w:delText>
              </w:r>
            </w:del>
          </w:p>
        </w:tc>
        <w:tc>
          <w:tcPr>
            <w:tcW w:w="1750" w:type="dxa"/>
            <w:vAlign w:val="center"/>
            <w:tcPrChange w:id="665" w:author="User" w:date="2024-06-13T09:04:00Z">
              <w:tcPr>
                <w:tcW w:w="1750" w:type="dxa"/>
                <w:gridSpan w:val="2"/>
                <w:vAlign w:val="center"/>
              </w:tcPr>
            </w:tcPrChange>
          </w:tcPr>
          <w:p w:rsidR="00D043C1" w:rsidRPr="00206AF8" w:rsidDel="00AD6CEE" w:rsidRDefault="00D043C1" w:rsidP="00FF3F2A">
            <w:pPr>
              <w:widowControl w:val="0"/>
              <w:jc w:val="center"/>
              <w:rPr>
                <w:del w:id="666" w:author="User" w:date="2024-06-13T09:03:00Z"/>
                <w:rFonts w:ascii="GHEA Grapalat" w:hAnsi="GHEA Grapalat"/>
                <w:b/>
                <w:bCs/>
                <w:sz w:val="20"/>
                <w:szCs w:val="20"/>
              </w:rPr>
            </w:pPr>
            <w:del w:id="667" w:author="User" w:date="2024-06-13T09:03:00Z">
              <w:r w:rsidRPr="00206AF8" w:rsidDel="00AD6CEE">
                <w:rPr>
                  <w:rFonts w:ascii="GHEA Grapalat" w:hAnsi="GHEA Grapalat"/>
                  <w:b/>
                  <w:sz w:val="20"/>
                  <w:szCs w:val="20"/>
                </w:rPr>
                <w:delText>технические характеристики</w:delText>
              </w:r>
            </w:del>
          </w:p>
        </w:tc>
      </w:tr>
      <w:tr w:rsidR="00D043C1" w:rsidRPr="00206AF8" w:rsidDel="00AD6CEE" w:rsidTr="002E03D6">
        <w:trPr>
          <w:del w:id="668" w:author="User" w:date="2024-06-13T09:03:00Z"/>
        </w:trPr>
        <w:tc>
          <w:tcPr>
            <w:tcW w:w="1124" w:type="dxa"/>
            <w:tcPrChange w:id="669"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70" w:author="User" w:date="2024-06-13T09:03:00Z"/>
                <w:rFonts w:ascii="GHEA Grapalat" w:hAnsi="GHEA Grapalat"/>
                <w:b/>
              </w:rPr>
            </w:pPr>
          </w:p>
        </w:tc>
        <w:tc>
          <w:tcPr>
            <w:tcW w:w="1523" w:type="dxa"/>
            <w:tcPrChange w:id="671"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72" w:author="User" w:date="2024-06-13T09:03:00Z"/>
                <w:rFonts w:ascii="GHEA Grapalat" w:hAnsi="GHEA Grapalat"/>
                <w:b/>
              </w:rPr>
            </w:pPr>
          </w:p>
        </w:tc>
        <w:tc>
          <w:tcPr>
            <w:tcW w:w="1463" w:type="dxa"/>
            <w:tcPrChange w:id="673"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74" w:author="User" w:date="2024-06-13T09:03:00Z"/>
                <w:rFonts w:ascii="GHEA Grapalat" w:hAnsi="GHEA Grapalat"/>
                <w:b/>
              </w:rPr>
            </w:pPr>
          </w:p>
        </w:tc>
        <w:tc>
          <w:tcPr>
            <w:tcW w:w="1699" w:type="dxa"/>
            <w:gridSpan w:val="2"/>
            <w:tcPrChange w:id="675"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676" w:author="User" w:date="2024-06-13T09:03:00Z"/>
                <w:rFonts w:ascii="GHEA Grapalat" w:hAnsi="GHEA Grapalat"/>
                <w:b/>
              </w:rPr>
            </w:pPr>
          </w:p>
        </w:tc>
        <w:tc>
          <w:tcPr>
            <w:tcW w:w="1727" w:type="dxa"/>
            <w:tcPrChange w:id="677"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678" w:author="User" w:date="2024-06-13T09:03:00Z"/>
                <w:rFonts w:ascii="GHEA Grapalat" w:hAnsi="GHEA Grapalat"/>
                <w:b/>
              </w:rPr>
            </w:pPr>
          </w:p>
        </w:tc>
        <w:tc>
          <w:tcPr>
            <w:tcW w:w="1750" w:type="dxa"/>
            <w:tcPrChange w:id="679"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680" w:author="User" w:date="2024-06-13T09:03:00Z"/>
                <w:rFonts w:ascii="GHEA Grapalat" w:hAnsi="GHEA Grapalat"/>
                <w:b/>
              </w:rPr>
            </w:pPr>
          </w:p>
        </w:tc>
      </w:tr>
      <w:tr w:rsidR="00D043C1" w:rsidRPr="00206AF8" w:rsidDel="00AD6CEE" w:rsidTr="002E03D6">
        <w:trPr>
          <w:del w:id="681" w:author="User" w:date="2024-06-13T09:03:00Z"/>
        </w:trPr>
        <w:tc>
          <w:tcPr>
            <w:tcW w:w="1124" w:type="dxa"/>
            <w:tcPrChange w:id="682"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83" w:author="User" w:date="2024-06-13T09:03:00Z"/>
                <w:rFonts w:ascii="GHEA Grapalat" w:hAnsi="GHEA Grapalat"/>
                <w:b/>
              </w:rPr>
            </w:pPr>
          </w:p>
        </w:tc>
        <w:tc>
          <w:tcPr>
            <w:tcW w:w="1523" w:type="dxa"/>
            <w:tcPrChange w:id="684"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85" w:author="User" w:date="2024-06-13T09:03:00Z"/>
                <w:rFonts w:ascii="GHEA Grapalat" w:hAnsi="GHEA Grapalat"/>
                <w:b/>
              </w:rPr>
            </w:pPr>
          </w:p>
        </w:tc>
        <w:tc>
          <w:tcPr>
            <w:tcW w:w="1463" w:type="dxa"/>
            <w:tcPrChange w:id="686"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87" w:author="User" w:date="2024-06-13T09:03:00Z"/>
                <w:rFonts w:ascii="GHEA Grapalat" w:hAnsi="GHEA Grapalat"/>
                <w:b/>
              </w:rPr>
            </w:pPr>
          </w:p>
        </w:tc>
        <w:tc>
          <w:tcPr>
            <w:tcW w:w="1699" w:type="dxa"/>
            <w:gridSpan w:val="2"/>
            <w:tcPrChange w:id="688"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689" w:author="User" w:date="2024-06-13T09:03:00Z"/>
                <w:rFonts w:ascii="GHEA Grapalat" w:hAnsi="GHEA Grapalat"/>
                <w:b/>
              </w:rPr>
            </w:pPr>
          </w:p>
        </w:tc>
        <w:tc>
          <w:tcPr>
            <w:tcW w:w="1727" w:type="dxa"/>
            <w:tcPrChange w:id="690"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691" w:author="User" w:date="2024-06-13T09:03:00Z"/>
                <w:rFonts w:ascii="GHEA Grapalat" w:hAnsi="GHEA Grapalat"/>
                <w:b/>
              </w:rPr>
            </w:pPr>
          </w:p>
        </w:tc>
        <w:tc>
          <w:tcPr>
            <w:tcW w:w="1750" w:type="dxa"/>
            <w:tcPrChange w:id="692"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693" w:author="User" w:date="2024-06-13T09:03:00Z"/>
                <w:rFonts w:ascii="GHEA Grapalat" w:hAnsi="GHEA Grapalat"/>
                <w:b/>
              </w:rPr>
            </w:pPr>
          </w:p>
        </w:tc>
      </w:tr>
      <w:tr w:rsidR="00D043C1" w:rsidRPr="00206AF8" w:rsidDel="00AD6CEE" w:rsidTr="002E03D6">
        <w:trPr>
          <w:del w:id="694" w:author="User" w:date="2024-06-13T09:03:00Z"/>
        </w:trPr>
        <w:tc>
          <w:tcPr>
            <w:tcW w:w="1124" w:type="dxa"/>
            <w:tcPrChange w:id="695"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96" w:author="User" w:date="2024-06-13T09:03:00Z"/>
                <w:rFonts w:ascii="GHEA Grapalat" w:hAnsi="GHEA Grapalat"/>
                <w:b/>
              </w:rPr>
            </w:pPr>
          </w:p>
        </w:tc>
        <w:tc>
          <w:tcPr>
            <w:tcW w:w="1523" w:type="dxa"/>
            <w:tcPrChange w:id="697"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98" w:author="User" w:date="2024-06-13T09:03:00Z"/>
                <w:rFonts w:ascii="GHEA Grapalat" w:hAnsi="GHEA Grapalat"/>
                <w:b/>
              </w:rPr>
            </w:pPr>
          </w:p>
        </w:tc>
        <w:tc>
          <w:tcPr>
            <w:tcW w:w="1463" w:type="dxa"/>
            <w:tcPrChange w:id="699"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700" w:author="User" w:date="2024-06-13T09:03:00Z"/>
                <w:rFonts w:ascii="GHEA Grapalat" w:hAnsi="GHEA Grapalat"/>
                <w:b/>
              </w:rPr>
            </w:pPr>
          </w:p>
        </w:tc>
        <w:tc>
          <w:tcPr>
            <w:tcW w:w="1699" w:type="dxa"/>
            <w:gridSpan w:val="2"/>
            <w:tcPrChange w:id="701"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702" w:author="User" w:date="2024-06-13T09:03:00Z"/>
                <w:rFonts w:ascii="GHEA Grapalat" w:hAnsi="GHEA Grapalat"/>
                <w:b/>
              </w:rPr>
            </w:pPr>
          </w:p>
        </w:tc>
        <w:tc>
          <w:tcPr>
            <w:tcW w:w="1727" w:type="dxa"/>
            <w:tcPrChange w:id="703"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704" w:author="User" w:date="2024-06-13T09:03:00Z"/>
                <w:rFonts w:ascii="GHEA Grapalat" w:hAnsi="GHEA Grapalat"/>
                <w:b/>
              </w:rPr>
            </w:pPr>
          </w:p>
        </w:tc>
        <w:tc>
          <w:tcPr>
            <w:tcW w:w="1750" w:type="dxa"/>
            <w:tcPrChange w:id="705"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706" w:author="User" w:date="2024-06-13T09:03:00Z"/>
                <w:rFonts w:ascii="GHEA Grapalat" w:hAnsi="GHEA Grapalat"/>
                <w:b/>
              </w:rPr>
            </w:pPr>
          </w:p>
        </w:tc>
      </w:tr>
    </w:tbl>
    <w:p w:rsidR="00D043C1" w:rsidDel="00AD6CEE" w:rsidRDefault="00D043C1" w:rsidP="00D043C1">
      <w:pPr>
        <w:widowControl w:val="0"/>
        <w:tabs>
          <w:tab w:val="left" w:pos="6804"/>
        </w:tabs>
        <w:jc w:val="center"/>
        <w:rPr>
          <w:del w:id="707" w:author="User" w:date="2024-06-13T09:03:00Z"/>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2E03D6" w:rsidRDefault="002E03D6" w:rsidP="002E03D6">
      <w:pPr>
        <w:jc w:val="right"/>
        <w:rPr>
          <w:ins w:id="708" w:author="User" w:date="2024-06-13T09:04:00Z"/>
          <w:rFonts w:ascii="GHEA Grapalat" w:hAnsi="GHEA Grapalat"/>
          <w:b/>
        </w:rPr>
      </w:pPr>
      <w:ins w:id="709" w:author="User" w:date="2024-06-13T09:04: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r>
          <w:rPr>
            <w:rFonts w:ascii="GHEA Grapalat" w:hAnsi="GHEA Grapalat"/>
            <w:b/>
          </w:rPr>
          <w:t>M1HD-GHAPDzB-24/02</w:t>
        </w:r>
      </w:ins>
    </w:p>
    <w:p w:rsidR="00AB6E69" w:rsidRPr="00FA6464" w:rsidDel="002E03D6" w:rsidRDefault="00AB6E69" w:rsidP="00AB6E69">
      <w:pPr>
        <w:jc w:val="right"/>
        <w:rPr>
          <w:del w:id="710" w:author="User" w:date="2024-06-13T09:04:00Z"/>
          <w:rFonts w:ascii="GHEA Grapalat" w:hAnsi="GHEA Grapalat"/>
          <w:b/>
        </w:rPr>
      </w:pPr>
      <w:del w:id="711" w:author="User" w:date="2024-06-13T09:04:00Z">
        <w:r w:rsidRPr="001439BD" w:rsidDel="002E03D6">
          <w:rPr>
            <w:rFonts w:ascii="GHEA Grapalat" w:hAnsi="GHEA Grapalat"/>
            <w:b/>
          </w:rPr>
          <w:delText>к Приглашению на открытый конкурс</w:delText>
        </w:r>
      </w:del>
    </w:p>
    <w:p w:rsidR="00AB6E69" w:rsidRPr="009044F1" w:rsidDel="002E03D6" w:rsidRDefault="00AB6E69" w:rsidP="00AB6E69">
      <w:pPr>
        <w:pStyle w:val="Heading3"/>
        <w:keepNext w:val="0"/>
        <w:widowControl w:val="0"/>
        <w:spacing w:after="160" w:line="240" w:lineRule="auto"/>
        <w:ind w:firstLine="567"/>
        <w:jc w:val="right"/>
        <w:rPr>
          <w:del w:id="712" w:author="User" w:date="2024-06-13T09:04:00Z"/>
          <w:rFonts w:ascii="GHEA Grapalat" w:hAnsi="GHEA Grapalat" w:cs="Arial"/>
          <w:b/>
          <w:sz w:val="24"/>
          <w:szCs w:val="24"/>
        </w:rPr>
      </w:pPr>
      <w:del w:id="713" w:author="User" w:date="2024-06-13T09:04:00Z">
        <w:r w:rsidRPr="009044F1" w:rsidDel="002E03D6">
          <w:rPr>
            <w:rFonts w:ascii="GHEA Grapalat" w:hAnsi="GHEA Grapalat"/>
            <w:b/>
            <w:sz w:val="24"/>
            <w:szCs w:val="24"/>
          </w:rPr>
          <w:delText xml:space="preserve">под кодом </w:delText>
        </w:r>
        <w:r w:rsidDel="002E03D6">
          <w:rPr>
            <w:rFonts w:ascii="GHEA Grapalat" w:hAnsi="GHEA Grapalat"/>
            <w:b/>
            <w:sz w:val="24"/>
            <w:szCs w:val="24"/>
          </w:rPr>
          <w:delText>"</w:delText>
        </w:r>
        <w:r w:rsidRPr="009044F1" w:rsidDel="002E03D6">
          <w:rPr>
            <w:rFonts w:ascii="GHEA Grapalat" w:hAnsi="GHEA Grapalat"/>
            <w:b/>
            <w:sz w:val="24"/>
            <w:szCs w:val="24"/>
          </w:rPr>
          <w:delText>---BMAPDzB</w:delText>
        </w:r>
        <w:r w:rsidR="000B5664" w:rsidDel="002E03D6">
          <w:rPr>
            <w:rFonts w:ascii="GHEA Grapalat" w:hAnsi="GHEA Grapalat"/>
            <w:b/>
            <w:sz w:val="24"/>
            <w:szCs w:val="24"/>
          </w:rPr>
          <w:delText>*</w:delText>
        </w:r>
        <w:r w:rsidRPr="009044F1" w:rsidDel="002E03D6">
          <w:rPr>
            <w:rFonts w:ascii="GHEA Grapalat" w:hAnsi="GHEA Grapalat"/>
            <w:b/>
            <w:sz w:val="24"/>
            <w:szCs w:val="24"/>
          </w:rPr>
          <w:delText>---/---</w:delText>
        </w:r>
        <w:r w:rsidDel="002E03D6">
          <w:rPr>
            <w:rFonts w:ascii="GHEA Grapalat" w:hAnsi="GHEA Grapalat"/>
            <w:b/>
            <w:sz w:val="24"/>
            <w:szCs w:val="24"/>
          </w:rPr>
          <w:delText>"</w:delText>
        </w:r>
      </w:del>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8E05C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8E05C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8E05C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8E05C3"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E05C3"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E05C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715"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15061" w:rsidRPr="00112078" w:rsidRDefault="00815061" w:rsidP="00815061">
      <w:pPr>
        <w:pStyle w:val="BodyTextIndent3"/>
        <w:widowControl w:val="0"/>
        <w:spacing w:after="160" w:line="240" w:lineRule="auto"/>
        <w:jc w:val="right"/>
        <w:rPr>
          <w:ins w:id="716" w:author="User" w:date="2024-06-13T09:08:00Z"/>
          <w:rFonts w:ascii="GHEA Grapalat" w:hAnsi="GHEA Grapalat" w:cs="Arial"/>
          <w:sz w:val="24"/>
          <w:szCs w:val="24"/>
        </w:rPr>
      </w:pPr>
      <w:ins w:id="717" w:author="User" w:date="2024-06-13T09:08:00Z">
        <w:r w:rsidRPr="00112078">
          <w:rPr>
            <w:rFonts w:ascii="GHEA Grapalat" w:hAnsi="GHEA Grapalat"/>
            <w:sz w:val="24"/>
            <w:szCs w:val="24"/>
          </w:rPr>
          <w:t>к Приглашению на запрос котировки</w:t>
        </w:r>
        <w:r w:rsidRPr="00112078">
          <w:rPr>
            <w:rFonts w:ascii="GHEA Grapalat" w:hAnsi="GHEA Grapalat"/>
            <w:sz w:val="24"/>
            <w:szCs w:val="24"/>
          </w:rPr>
          <w:br/>
          <w:t xml:space="preserve">под кодом </w:t>
        </w:r>
        <w:r>
          <w:rPr>
            <w:rFonts w:ascii="GHEA Grapalat" w:hAnsi="GHEA Grapalat"/>
            <w:sz w:val="24"/>
            <w:szCs w:val="24"/>
          </w:rPr>
          <w:t>M1HD-GHAPDzB-24/02</w:t>
        </w:r>
      </w:ins>
    </w:p>
    <w:p w:rsidR="00815061" w:rsidRPr="009044F1" w:rsidRDefault="00815061" w:rsidP="00815061">
      <w:pPr>
        <w:widowControl w:val="0"/>
        <w:spacing w:after="120"/>
        <w:ind w:firstLine="567"/>
        <w:jc w:val="center"/>
        <w:rPr>
          <w:ins w:id="718" w:author="User" w:date="2024-06-13T09:08:00Z"/>
          <w:rFonts w:ascii="GHEA Grapalat" w:hAnsi="GHEA Grapalat"/>
        </w:rPr>
      </w:pPr>
    </w:p>
    <w:p w:rsidR="00815061" w:rsidRPr="009044F1" w:rsidRDefault="00815061" w:rsidP="00815061">
      <w:pPr>
        <w:widowControl w:val="0"/>
        <w:spacing w:after="120"/>
        <w:ind w:left="-66"/>
        <w:jc w:val="center"/>
        <w:rPr>
          <w:ins w:id="719" w:author="User" w:date="2024-06-13T09:08:00Z"/>
          <w:rFonts w:ascii="GHEA Grapalat" w:hAnsi="GHEA Grapalat"/>
          <w:b/>
        </w:rPr>
      </w:pPr>
      <w:ins w:id="720" w:author="User" w:date="2024-06-13T09:08:00Z">
        <w:r w:rsidRPr="009044F1">
          <w:rPr>
            <w:rFonts w:ascii="GHEA Grapalat" w:hAnsi="GHEA Grapalat"/>
            <w:b/>
          </w:rPr>
          <w:t>ЦЕНОВОЕ ПРЕДЛОЖЕНИЕ</w:t>
        </w:r>
      </w:ins>
    </w:p>
    <w:p w:rsidR="00815061" w:rsidRPr="009044F1" w:rsidRDefault="00815061" w:rsidP="00815061">
      <w:pPr>
        <w:widowControl w:val="0"/>
        <w:spacing w:after="120"/>
        <w:ind w:firstLine="567"/>
        <w:jc w:val="center"/>
        <w:rPr>
          <w:ins w:id="721" w:author="User" w:date="2024-06-13T09:08:00Z"/>
          <w:rFonts w:ascii="GHEA Grapalat" w:hAnsi="GHEA Grapalat"/>
        </w:rPr>
      </w:pPr>
    </w:p>
    <w:p w:rsidR="00B2572B" w:rsidRPr="009044F1" w:rsidDel="00815061" w:rsidRDefault="00815061" w:rsidP="00815061">
      <w:pPr>
        <w:pStyle w:val="BodyTextIndent3"/>
        <w:widowControl w:val="0"/>
        <w:spacing w:after="160" w:line="240" w:lineRule="auto"/>
        <w:jc w:val="right"/>
        <w:rPr>
          <w:del w:id="722" w:author="User" w:date="2024-06-13T09:08:00Z"/>
          <w:rFonts w:ascii="GHEA Grapalat" w:hAnsi="GHEA Grapalat" w:cs="Arial"/>
          <w:b/>
          <w:sz w:val="24"/>
          <w:szCs w:val="24"/>
        </w:rPr>
      </w:pPr>
      <w:ins w:id="723" w:author="User" w:date="2024-06-13T09:08:00Z">
        <w:r w:rsidRPr="005744FC">
          <w:rPr>
            <w:rFonts w:ascii="GHEA Grapalat" w:hAnsi="GHEA Grapalat"/>
            <w:spacing w:val="-6"/>
          </w:rPr>
          <w:t xml:space="preserve">Рассмотрев приглашение </w:t>
        </w:r>
        <w:r w:rsidRPr="00112078">
          <w:rPr>
            <w:rFonts w:ascii="GHEA Grapalat" w:hAnsi="GHEA Grapalat"/>
          </w:rPr>
          <w:t>на запрос котировки</w:t>
        </w:r>
        <w:r w:rsidRPr="005744FC">
          <w:rPr>
            <w:rFonts w:ascii="GHEA Grapalat" w:hAnsi="GHEA Grapalat"/>
            <w:spacing w:val="-6"/>
          </w:rPr>
          <w:t xml:space="preserve"> под кодом </w:t>
        </w:r>
        <w:r>
          <w:rPr>
            <w:rFonts w:ascii="GHEA Grapalat" w:hAnsi="GHEA Grapalat"/>
          </w:rPr>
          <w:t>M1HD-GHAPDzB-24/02</w:t>
        </w:r>
        <w:r w:rsidRPr="005744FC">
          <w:rPr>
            <w:rFonts w:ascii="GHEA Grapalat" w:hAnsi="GHEA Grapalat"/>
            <w:spacing w:val="-6"/>
          </w:rPr>
          <w:t>,</w:t>
        </w:r>
        <w:r w:rsidRPr="009044F1">
          <w:rPr>
            <w:rFonts w:ascii="GHEA Grapalat" w:hAnsi="GHEA Grapalat"/>
          </w:rPr>
          <w:t xml:space="preserve"> в том числе проект заключаемого договора</w:t>
        </w:r>
        <w:r w:rsidRPr="005744FC">
          <w:rPr>
            <w:rFonts w:ascii="GHEA Grapalat" w:hAnsi="GHEA Grapalat"/>
          </w:rPr>
          <w:t xml:space="preserve"> </w:t>
        </w:r>
      </w:ins>
      <w:del w:id="724" w:author="User" w:date="2024-06-13T09:08:00Z">
        <w:r w:rsidR="00B2572B" w:rsidRPr="001439BD" w:rsidDel="00815061">
          <w:rPr>
            <w:rFonts w:ascii="GHEA Grapalat" w:hAnsi="GHEA Grapalat"/>
            <w:b/>
            <w:sz w:val="24"/>
            <w:szCs w:val="24"/>
          </w:rPr>
          <w:delText>к Приглашению на открытый конкурс</w:delText>
        </w:r>
        <w:r w:rsidR="005744FC" w:rsidRPr="001439BD" w:rsidDel="00815061">
          <w:rPr>
            <w:rFonts w:ascii="GHEA Grapalat" w:hAnsi="GHEA Grapalat" w:cs="Arial"/>
            <w:b/>
            <w:sz w:val="24"/>
            <w:szCs w:val="24"/>
          </w:rPr>
          <w:br/>
        </w:r>
        <w:r w:rsidR="00B2572B" w:rsidRPr="009044F1" w:rsidDel="00815061">
          <w:rPr>
            <w:rFonts w:ascii="GHEA Grapalat" w:hAnsi="GHEA Grapalat"/>
            <w:b/>
            <w:sz w:val="24"/>
            <w:szCs w:val="24"/>
          </w:rPr>
          <w:delText xml:space="preserve">под кодом </w:delText>
        </w:r>
        <w:r w:rsidR="006132ED" w:rsidDel="00815061">
          <w:rPr>
            <w:rFonts w:ascii="GHEA Grapalat" w:hAnsi="GHEA Grapalat"/>
            <w:b/>
            <w:sz w:val="24"/>
            <w:szCs w:val="24"/>
          </w:rPr>
          <w:delText>"</w:delText>
        </w:r>
        <w:r w:rsidR="00B2572B" w:rsidRPr="009044F1" w:rsidDel="00815061">
          <w:rPr>
            <w:rFonts w:ascii="GHEA Grapalat" w:hAnsi="GHEA Grapalat"/>
            <w:b/>
            <w:sz w:val="24"/>
            <w:szCs w:val="24"/>
          </w:rPr>
          <w:delText>---BMAPDzB---/---</w:delText>
        </w:r>
        <w:r w:rsidR="006132ED" w:rsidDel="00815061">
          <w:rPr>
            <w:rFonts w:ascii="GHEA Grapalat" w:hAnsi="GHEA Grapalat"/>
            <w:b/>
            <w:sz w:val="24"/>
            <w:szCs w:val="24"/>
          </w:rPr>
          <w:delText>"</w:delText>
        </w:r>
        <w:r w:rsidR="00DC619D" w:rsidDel="00815061">
          <w:rPr>
            <w:rStyle w:val="FootnoteReference"/>
            <w:rFonts w:ascii="GHEA Grapalat" w:hAnsi="GHEA Grapalat"/>
            <w:b/>
            <w:sz w:val="24"/>
            <w:szCs w:val="24"/>
          </w:rPr>
          <w:footnoteReference w:customMarkFollows="1" w:id="17"/>
          <w:delText>*</w:delText>
        </w:r>
      </w:del>
    </w:p>
    <w:p w:rsidR="00B2572B" w:rsidRPr="009044F1" w:rsidDel="00815061" w:rsidRDefault="00B2572B" w:rsidP="00B46D58">
      <w:pPr>
        <w:widowControl w:val="0"/>
        <w:spacing w:after="120"/>
        <w:ind w:firstLine="567"/>
        <w:jc w:val="center"/>
        <w:rPr>
          <w:del w:id="727" w:author="User" w:date="2024-06-13T09:08:00Z"/>
          <w:rFonts w:ascii="GHEA Grapalat" w:hAnsi="GHEA Grapalat"/>
        </w:rPr>
      </w:pPr>
    </w:p>
    <w:p w:rsidR="00B2572B" w:rsidRPr="009044F1" w:rsidDel="00815061" w:rsidRDefault="00B2572B" w:rsidP="00B46D58">
      <w:pPr>
        <w:widowControl w:val="0"/>
        <w:spacing w:after="120"/>
        <w:ind w:left="-66"/>
        <w:jc w:val="center"/>
        <w:rPr>
          <w:del w:id="728" w:author="User" w:date="2024-06-13T09:08:00Z"/>
          <w:rFonts w:ascii="GHEA Grapalat" w:hAnsi="GHEA Grapalat"/>
          <w:b/>
        </w:rPr>
      </w:pPr>
      <w:del w:id="729" w:author="User" w:date="2024-06-13T09:08:00Z">
        <w:r w:rsidRPr="009044F1" w:rsidDel="00815061">
          <w:rPr>
            <w:rFonts w:ascii="GHEA Grapalat" w:hAnsi="GHEA Grapalat"/>
            <w:b/>
          </w:rPr>
          <w:delText>ЦЕНОВОЕ ПРЕДЛОЖЕНИЕ</w:delText>
        </w:r>
      </w:del>
    </w:p>
    <w:p w:rsidR="00B2572B" w:rsidRPr="009044F1" w:rsidDel="00815061" w:rsidRDefault="00B2572B" w:rsidP="00B46D58">
      <w:pPr>
        <w:widowControl w:val="0"/>
        <w:spacing w:after="120"/>
        <w:ind w:firstLine="567"/>
        <w:jc w:val="center"/>
        <w:rPr>
          <w:del w:id="730" w:author="User" w:date="2024-06-13T09:08:00Z"/>
          <w:rFonts w:ascii="GHEA Grapalat" w:hAnsi="GHEA Grapalat"/>
        </w:rPr>
      </w:pPr>
    </w:p>
    <w:p w:rsidR="005744FC" w:rsidRPr="000F6C24" w:rsidDel="00815061" w:rsidRDefault="00B2572B" w:rsidP="00B46D58">
      <w:pPr>
        <w:widowControl w:val="0"/>
        <w:spacing w:after="160"/>
        <w:ind w:firstLine="567"/>
        <w:jc w:val="both"/>
        <w:rPr>
          <w:del w:id="731" w:author="User" w:date="2024-06-13T09:08:00Z"/>
          <w:rFonts w:ascii="GHEA Grapalat" w:hAnsi="GHEA Grapalat"/>
        </w:rPr>
      </w:pPr>
      <w:del w:id="732" w:author="User" w:date="2024-06-13T09:08:00Z">
        <w:r w:rsidRPr="005744FC" w:rsidDel="00815061">
          <w:rPr>
            <w:rFonts w:ascii="GHEA Grapalat" w:hAnsi="GHEA Grapalat"/>
            <w:spacing w:val="-6"/>
          </w:rPr>
          <w:delText xml:space="preserve">Рассмотрев приглашение на открытый конкурс под кодом </w:delText>
        </w:r>
        <w:r w:rsidR="006132ED" w:rsidDel="00815061">
          <w:rPr>
            <w:rFonts w:ascii="GHEA Grapalat" w:hAnsi="GHEA Grapalat"/>
            <w:spacing w:val="-6"/>
          </w:rPr>
          <w:delText>"</w:delText>
        </w:r>
        <w:r w:rsidRPr="005744FC" w:rsidDel="00815061">
          <w:rPr>
            <w:rFonts w:ascii="GHEA Grapalat" w:hAnsi="GHEA Grapalat"/>
            <w:spacing w:val="-6"/>
          </w:rPr>
          <w:delText>---BMAPDzB---/---</w:delText>
        </w:r>
        <w:r w:rsidR="006132ED" w:rsidDel="00815061">
          <w:rPr>
            <w:rFonts w:ascii="GHEA Grapalat" w:hAnsi="GHEA Grapalat"/>
            <w:spacing w:val="-6"/>
          </w:rPr>
          <w:delText>"</w:delText>
        </w:r>
        <w:r w:rsidRPr="005744FC" w:rsidDel="00815061">
          <w:rPr>
            <w:rFonts w:ascii="GHEA Grapalat" w:hAnsi="GHEA Grapalat"/>
            <w:spacing w:val="-6"/>
          </w:rPr>
          <w:delText>*,</w:delText>
        </w:r>
        <w:r w:rsidRPr="009044F1" w:rsidDel="00815061">
          <w:rPr>
            <w:rFonts w:ascii="GHEA Grapalat" w:hAnsi="GHEA Grapalat"/>
          </w:rPr>
          <w:delText xml:space="preserve"> </w:delText>
        </w:r>
      </w:del>
    </w:p>
    <w:p w:rsidR="005646FC" w:rsidRPr="008842CE" w:rsidRDefault="005744FC" w:rsidP="00B46D58">
      <w:pPr>
        <w:widowControl w:val="0"/>
        <w:jc w:val="both"/>
        <w:rPr>
          <w:rFonts w:ascii="GHEA Grapalat" w:hAnsi="GHEA Grapalat"/>
        </w:rPr>
      </w:pPr>
      <w:del w:id="733" w:author="User" w:date="2024-06-13T09:08:00Z">
        <w:r w:rsidRPr="009044F1" w:rsidDel="00815061">
          <w:rPr>
            <w:rFonts w:ascii="GHEA Grapalat" w:hAnsi="GHEA Grapalat"/>
          </w:rPr>
          <w:delText xml:space="preserve">в </w:delText>
        </w:r>
        <w:r w:rsidR="00B2572B" w:rsidRPr="009044F1" w:rsidDel="00815061">
          <w:rPr>
            <w:rFonts w:ascii="GHEA Grapalat" w:hAnsi="GHEA Grapalat"/>
          </w:rPr>
          <w:delText>том числе проект заключаемого договора</w:delText>
        </w:r>
        <w:r w:rsidRPr="005744FC" w:rsidDel="00815061">
          <w:rPr>
            <w:rFonts w:ascii="GHEA Grapalat" w:hAnsi="GHEA Grapalat"/>
          </w:rPr>
          <w:delText xml:space="preserve"> </w:delText>
        </w:r>
      </w:del>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Del="00815061" w:rsidRDefault="00B2572B" w:rsidP="00B46D58">
      <w:pPr>
        <w:widowControl w:val="0"/>
        <w:spacing w:after="160"/>
        <w:ind w:firstLine="567"/>
        <w:jc w:val="right"/>
        <w:rPr>
          <w:del w:id="734" w:author="User" w:date="2024-06-13T09:09:00Z"/>
          <w:rFonts w:ascii="GHEA Grapalat" w:hAnsi="GHEA Grapalat" w:cs="Arial"/>
          <w:b/>
        </w:rPr>
      </w:pPr>
      <w:del w:id="735" w:author="User" w:date="2024-06-13T09:09:00Z">
        <w:r w:rsidRPr="00B138F3" w:rsidDel="00815061">
          <w:rPr>
            <w:rFonts w:ascii="GHEA Grapalat" w:hAnsi="GHEA Grapalat"/>
            <w:b/>
          </w:rPr>
          <w:lastRenderedPageBreak/>
          <w:delText xml:space="preserve">Приложение № </w:delText>
        </w:r>
        <w:r w:rsidR="001F7821" w:rsidRPr="00B138F3" w:rsidDel="00815061">
          <w:rPr>
            <w:rFonts w:ascii="GHEA Grapalat" w:hAnsi="GHEA Grapalat"/>
            <w:b/>
          </w:rPr>
          <w:delText>3</w:delText>
        </w:r>
      </w:del>
    </w:p>
    <w:p w:rsidR="00B2572B" w:rsidRPr="00B138F3" w:rsidDel="00815061" w:rsidRDefault="00B2572B" w:rsidP="00B46D58">
      <w:pPr>
        <w:pStyle w:val="BodyTextIndent3"/>
        <w:widowControl w:val="0"/>
        <w:spacing w:after="160" w:line="240" w:lineRule="auto"/>
        <w:jc w:val="right"/>
        <w:rPr>
          <w:del w:id="736" w:author="User" w:date="2024-06-13T09:09:00Z"/>
          <w:rFonts w:ascii="GHEA Grapalat" w:hAnsi="GHEA Grapalat" w:cs="Arial"/>
          <w:b/>
          <w:sz w:val="24"/>
          <w:szCs w:val="24"/>
        </w:rPr>
      </w:pPr>
      <w:del w:id="737" w:author="User" w:date="2024-06-13T09:09:00Z">
        <w:r w:rsidRPr="00B138F3" w:rsidDel="00815061">
          <w:rPr>
            <w:rFonts w:ascii="GHEA Grapalat" w:hAnsi="GHEA Grapalat"/>
            <w:b/>
            <w:sz w:val="24"/>
            <w:szCs w:val="24"/>
          </w:rPr>
          <w:delText>к Приглашению на открытый конкурс</w:delText>
        </w:r>
        <w:r w:rsidR="00EC165E" w:rsidRPr="00B138F3" w:rsidDel="00815061">
          <w:rPr>
            <w:rFonts w:ascii="GHEA Grapalat" w:hAnsi="GHEA Grapalat" w:cs="Arial"/>
            <w:b/>
            <w:sz w:val="24"/>
            <w:szCs w:val="24"/>
          </w:rPr>
          <w:br/>
        </w:r>
        <w:r w:rsidRPr="00B138F3" w:rsidDel="00815061">
          <w:rPr>
            <w:rFonts w:ascii="GHEA Grapalat" w:hAnsi="GHEA Grapalat"/>
            <w:b/>
            <w:sz w:val="24"/>
            <w:szCs w:val="24"/>
          </w:rPr>
          <w:delText xml:space="preserve">под кодом </w:delText>
        </w:r>
        <w:r w:rsidR="006132ED" w:rsidRPr="00B138F3" w:rsidDel="00815061">
          <w:rPr>
            <w:rFonts w:ascii="GHEA Grapalat" w:hAnsi="GHEA Grapalat"/>
            <w:b/>
            <w:sz w:val="24"/>
            <w:szCs w:val="24"/>
          </w:rPr>
          <w:delText>"</w:delText>
        </w:r>
        <w:r w:rsidRPr="00B138F3" w:rsidDel="00815061">
          <w:rPr>
            <w:rFonts w:ascii="GHEA Grapalat" w:hAnsi="GHEA Grapalat"/>
            <w:b/>
            <w:sz w:val="24"/>
            <w:szCs w:val="24"/>
          </w:rPr>
          <w:delText>---BMAPDzB---/---</w:delText>
        </w:r>
        <w:r w:rsidR="006132ED" w:rsidRPr="00B138F3" w:rsidDel="00815061">
          <w:rPr>
            <w:rFonts w:ascii="GHEA Grapalat" w:hAnsi="GHEA Grapalat"/>
            <w:b/>
            <w:sz w:val="24"/>
            <w:szCs w:val="24"/>
          </w:rPr>
          <w:delText>"</w:delText>
        </w:r>
        <w:r w:rsidR="009924E6" w:rsidRPr="00B138F3" w:rsidDel="00815061">
          <w:rPr>
            <w:rStyle w:val="FootnoteReference"/>
            <w:rFonts w:ascii="GHEA Grapalat" w:hAnsi="GHEA Grapalat"/>
            <w:b/>
            <w:sz w:val="24"/>
            <w:szCs w:val="24"/>
          </w:rPr>
          <w:footnoteReference w:customMarkFollows="1" w:id="19"/>
          <w:delText>*</w:delText>
        </w:r>
      </w:del>
    </w:p>
    <w:p w:rsidR="00742F7B" w:rsidRPr="00B138F3" w:rsidDel="00815061" w:rsidRDefault="00742F7B" w:rsidP="00742F7B">
      <w:pPr>
        <w:pStyle w:val="BodyTextIndent3"/>
        <w:widowControl w:val="0"/>
        <w:spacing w:after="160" w:line="240" w:lineRule="auto"/>
        <w:jc w:val="center"/>
        <w:rPr>
          <w:del w:id="743" w:author="User" w:date="2024-06-13T09:09:00Z"/>
          <w:rFonts w:ascii="GHEA Grapalat" w:hAnsi="GHEA Grapalat"/>
          <w:sz w:val="24"/>
          <w:szCs w:val="24"/>
        </w:rPr>
      </w:pPr>
      <w:del w:id="744" w:author="User" w:date="2024-06-13T09:09:00Z">
        <w:r w:rsidRPr="00B138F3" w:rsidDel="00815061">
          <w:rPr>
            <w:rFonts w:ascii="GHEA Grapalat" w:hAnsi="GHEA Grapalat"/>
            <w:sz w:val="24"/>
            <w:szCs w:val="24"/>
          </w:rPr>
          <w:delText xml:space="preserve"> </w:delText>
        </w:r>
      </w:del>
    </w:p>
    <w:p w:rsidR="00B2572B" w:rsidRPr="00B138F3" w:rsidDel="00815061" w:rsidRDefault="00742F7B" w:rsidP="00742F7B">
      <w:pPr>
        <w:pStyle w:val="BodyTextIndent3"/>
        <w:widowControl w:val="0"/>
        <w:spacing w:after="160" w:line="240" w:lineRule="auto"/>
        <w:jc w:val="center"/>
        <w:rPr>
          <w:del w:id="745" w:author="User" w:date="2024-06-13T09:09:00Z"/>
          <w:rFonts w:ascii="GHEA Grapalat" w:hAnsi="GHEA Grapalat"/>
          <w:sz w:val="24"/>
          <w:szCs w:val="24"/>
          <w:lang w:val="hy-AM"/>
        </w:rPr>
      </w:pPr>
      <w:del w:id="746" w:author="User" w:date="2024-06-13T09:09:00Z">
        <w:r w:rsidRPr="00B138F3" w:rsidDel="00815061">
          <w:rPr>
            <w:rFonts w:ascii="GHEA Grapalat" w:hAnsi="GHEA Grapalat"/>
            <w:sz w:val="24"/>
            <w:szCs w:val="24"/>
          </w:rPr>
          <w:delText>ГАРАНТИЯ</w:delText>
        </w:r>
        <w:r w:rsidR="00AA2488" w:rsidRPr="00B138F3" w:rsidDel="00815061">
          <w:rPr>
            <w:rFonts w:ascii="GHEA Grapalat" w:hAnsi="GHEA Grapalat"/>
            <w:sz w:val="24"/>
            <w:szCs w:val="24"/>
          </w:rPr>
          <w:delText xml:space="preserve"> </w:delText>
        </w:r>
        <w:r w:rsidR="00AA2488" w:rsidRPr="00B138F3" w:rsidDel="00815061">
          <w:rPr>
            <w:rFonts w:ascii="GHEA Grapalat" w:hAnsi="GHEA Grapalat"/>
            <w:sz w:val="24"/>
            <w:szCs w:val="24"/>
            <w:lang w:val="en-US"/>
          </w:rPr>
          <w:delText>N</w:delText>
        </w:r>
        <w:r w:rsidR="00AA2488" w:rsidRPr="00B138F3" w:rsidDel="00815061">
          <w:rPr>
            <w:rFonts w:ascii="GHEA Grapalat" w:hAnsi="GHEA Grapalat"/>
            <w:sz w:val="24"/>
            <w:szCs w:val="24"/>
            <w:lang w:val="hy-AM"/>
          </w:rPr>
          <w:delText>________</w:delText>
        </w:r>
      </w:del>
    </w:p>
    <w:p w:rsidR="000E5A91" w:rsidRPr="00B138F3" w:rsidDel="00815061" w:rsidRDefault="000E5A91" w:rsidP="000E5A91">
      <w:pPr>
        <w:widowControl w:val="0"/>
        <w:spacing w:after="160"/>
        <w:ind w:left="567" w:right="565"/>
        <w:jc w:val="center"/>
        <w:rPr>
          <w:del w:id="747" w:author="User" w:date="2024-06-13T09:09:00Z"/>
          <w:rFonts w:ascii="GHEA Grapalat" w:hAnsi="GHEA Grapalat"/>
          <w:b/>
        </w:rPr>
      </w:pPr>
    </w:p>
    <w:p w:rsidR="00BF7253" w:rsidRPr="00B138F3" w:rsidDel="00815061" w:rsidRDefault="00BF7253" w:rsidP="00BF7253">
      <w:pPr>
        <w:pStyle w:val="NormalWeb"/>
        <w:shd w:val="clear" w:color="auto" w:fill="FFFFFF"/>
        <w:spacing w:before="0" w:beforeAutospacing="0" w:after="0" w:afterAutospacing="0" w:line="276" w:lineRule="auto"/>
        <w:ind w:firstLine="567"/>
        <w:contextualSpacing/>
        <w:jc w:val="both"/>
        <w:rPr>
          <w:del w:id="748" w:author="User" w:date="2024-06-13T09:09:00Z"/>
          <w:rFonts w:ascii="GHEA Grapalat" w:eastAsiaTheme="minorHAnsi" w:hAnsi="GHEA Grapalat" w:cstheme="minorBidi"/>
          <w:sz w:val="18"/>
          <w:szCs w:val="18"/>
        </w:rPr>
      </w:pPr>
      <w:del w:id="749"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delText>
        </w:r>
        <w:r w:rsidRPr="00B138F3" w:rsidDel="00815061">
          <w:rPr>
            <w:rFonts w:ascii="GHEA Grapalat" w:eastAsiaTheme="minorHAnsi" w:hAnsi="GHEA Grapalat" w:cstheme="minorBidi"/>
            <w:sz w:val="18"/>
            <w:szCs w:val="18"/>
          </w:rPr>
          <w:delText>______________________</w:delText>
        </w:r>
        <w:r w:rsidRPr="00B138F3" w:rsidDel="00815061">
          <w:rPr>
            <w:rFonts w:ascii="GHEA Grapalat" w:eastAsiaTheme="minorHAnsi" w:hAnsi="GHEA Grapalat" w:cstheme="minorBidi"/>
            <w:bCs/>
          </w:rPr>
          <w:delText xml:space="preserve"> организованной</w:delText>
        </w:r>
      </w:del>
    </w:p>
    <w:p w:rsidR="00BF7253" w:rsidRPr="00B138F3" w:rsidDel="00815061" w:rsidRDefault="00BF7253" w:rsidP="00BF7253">
      <w:pPr>
        <w:pStyle w:val="NormalWeb"/>
        <w:shd w:val="clear" w:color="auto" w:fill="FFFFFF"/>
        <w:spacing w:before="0" w:beforeAutospacing="0" w:after="0" w:afterAutospacing="0" w:line="276" w:lineRule="auto"/>
        <w:contextualSpacing/>
        <w:jc w:val="both"/>
        <w:rPr>
          <w:del w:id="750" w:author="User" w:date="2024-06-13T09:09:00Z"/>
          <w:rFonts w:ascii="GHEA Grapalat" w:eastAsiaTheme="minorHAnsi" w:hAnsi="GHEA Grapalat" w:cstheme="minorBidi"/>
        </w:rPr>
      </w:pPr>
      <w:del w:id="751" w:author="User" w:date="2024-06-13T09:09:00Z">
        <w:r w:rsidRPr="00B138F3" w:rsidDel="00815061">
          <w:rPr>
            <w:rFonts w:ascii="GHEA Grapalat" w:eastAsiaTheme="minorHAnsi" w:hAnsi="GHEA Grapalat" w:cstheme="minorBidi"/>
            <w:sz w:val="18"/>
            <w:szCs w:val="18"/>
          </w:rPr>
          <w:delText xml:space="preserve">                                                                                             </w:delText>
        </w:r>
        <w:r w:rsidRPr="00B138F3" w:rsidDel="00815061">
          <w:rPr>
            <w:rFonts w:ascii="GHEA Grapalat" w:eastAsiaTheme="minorHAnsi" w:hAnsi="GHEA Grapalat" w:cstheme="minorBidi"/>
            <w:sz w:val="16"/>
            <w:szCs w:val="16"/>
          </w:rPr>
          <w:delText xml:space="preserve"> код процедуры</w:delText>
        </w:r>
        <w:r w:rsidRPr="00B138F3" w:rsidDel="00815061">
          <w:rPr>
            <w:rFonts w:ascii="GHEA Grapalat" w:eastAsiaTheme="minorHAnsi" w:hAnsi="GHEA Grapalat" w:cstheme="minorBidi"/>
            <w:sz w:val="18"/>
            <w:szCs w:val="18"/>
          </w:rPr>
          <w:delText xml:space="preserve">                                           </w:delText>
        </w:r>
      </w:del>
    </w:p>
    <w:p w:rsidR="00BF7253" w:rsidRPr="00B138F3" w:rsidDel="00815061" w:rsidRDefault="00BF7253" w:rsidP="00BF7253">
      <w:pPr>
        <w:pStyle w:val="NormalWeb"/>
        <w:shd w:val="clear" w:color="auto" w:fill="FFFFFF"/>
        <w:spacing w:before="0" w:beforeAutospacing="0" w:after="0" w:afterAutospacing="0"/>
        <w:contextualSpacing/>
        <w:rPr>
          <w:del w:id="752" w:author="User" w:date="2024-06-13T09:09:00Z"/>
          <w:rFonts w:ascii="GHEA Grapalat" w:eastAsiaTheme="minorHAnsi" w:hAnsi="GHEA Grapalat" w:cstheme="minorBidi"/>
          <w:sz w:val="18"/>
          <w:szCs w:val="18"/>
        </w:rPr>
      </w:pPr>
      <w:del w:id="753" w:author="User" w:date="2024-06-13T09:09:00Z">
        <w:r w:rsidRPr="00B138F3" w:rsidDel="00815061">
          <w:rPr>
            <w:rFonts w:ascii="GHEA Grapalat" w:eastAsiaTheme="minorHAnsi" w:hAnsi="GHEA Grapalat" w:cstheme="minorBidi"/>
            <w:sz w:val="18"/>
            <w:szCs w:val="18"/>
          </w:rPr>
          <w:delText>____________________________</w:delText>
        </w:r>
        <w:r w:rsidRPr="00B138F3" w:rsidDel="00815061">
          <w:rPr>
            <w:rFonts w:ascii="GHEA Grapalat" w:eastAsiaTheme="minorHAnsi" w:hAnsi="GHEA Grapalat" w:cstheme="minorBidi"/>
            <w:lang w:val="hy-AM"/>
          </w:rPr>
          <w:delText>(далее-бенефициар)</w:delText>
        </w:r>
        <w:r w:rsidRPr="00B138F3" w:rsidDel="00815061">
          <w:rPr>
            <w:rFonts w:ascii="GHEA Grapalat" w:eastAsiaTheme="minorHAnsi" w:hAnsi="GHEA Grapalat" w:cstheme="minorBidi"/>
          </w:rPr>
          <w:delText xml:space="preserve">, </w:delText>
        </w:r>
        <w:r w:rsidR="009F7BD5" w:rsidRPr="00B138F3" w:rsidDel="00815061">
          <w:rPr>
            <w:rFonts w:ascii="GHEA Grapalat" w:eastAsiaTheme="minorHAnsi" w:hAnsi="GHEA Grapalat" w:cstheme="minorBidi"/>
          </w:rPr>
          <w:delText>вытекаю</w:delText>
        </w:r>
        <w:r w:rsidRPr="00B138F3" w:rsidDel="00815061">
          <w:rPr>
            <w:rFonts w:ascii="GHEA Grapalat" w:eastAsiaTheme="minorHAnsi" w:hAnsi="GHEA Grapalat" w:cstheme="minorBidi"/>
          </w:rPr>
          <w:delText xml:space="preserve">щих из </w:delText>
        </w:r>
        <w:r w:rsidRPr="00B138F3" w:rsidDel="00815061">
          <w:rPr>
            <w:rFonts w:ascii="GHEA Grapalat" w:hAnsi="GHEA Grapalat"/>
          </w:rPr>
          <w:delText xml:space="preserve">участия ____________   </w:delText>
        </w:r>
      </w:del>
    </w:p>
    <w:p w:rsidR="00BF7253" w:rsidRPr="00B138F3" w:rsidDel="00815061" w:rsidRDefault="00BF7253" w:rsidP="00BF7253">
      <w:pPr>
        <w:pStyle w:val="NormalWeb"/>
        <w:shd w:val="clear" w:color="auto" w:fill="FFFFFF"/>
        <w:spacing w:before="0" w:beforeAutospacing="0" w:after="0" w:afterAutospacing="0"/>
        <w:contextualSpacing/>
        <w:rPr>
          <w:del w:id="754" w:author="User" w:date="2024-06-13T09:09:00Z"/>
          <w:rFonts w:ascii="GHEA Grapalat" w:eastAsiaTheme="minorHAnsi" w:hAnsi="GHEA Grapalat" w:cstheme="minorBidi"/>
          <w:sz w:val="18"/>
          <w:szCs w:val="18"/>
        </w:rPr>
      </w:pPr>
      <w:del w:id="755" w:author="User" w:date="2024-06-13T09:09:00Z">
        <w:r w:rsidRPr="00B138F3" w:rsidDel="00815061">
          <w:rPr>
            <w:rFonts w:ascii="GHEA Grapalat" w:eastAsiaTheme="minorHAnsi" w:hAnsi="GHEA Grapalat" w:cstheme="minorBidi"/>
            <w:sz w:val="18"/>
            <w:szCs w:val="18"/>
          </w:rPr>
          <w:delText>наименование заказчика</w:delText>
        </w:r>
        <w:r w:rsidRPr="00B138F3" w:rsidDel="00815061">
          <w:rPr>
            <w:rStyle w:val="Strong"/>
            <w:rFonts w:ascii="GHEA Grapalat" w:hAnsi="GHEA Grapalat"/>
            <w:sz w:val="16"/>
            <w:szCs w:val="16"/>
          </w:rPr>
          <w:delText xml:space="preserve">                                                                                                       </w:delText>
        </w:r>
        <w:r w:rsidRPr="00B138F3" w:rsidDel="00815061">
          <w:rPr>
            <w:rStyle w:val="Strong"/>
            <w:rFonts w:ascii="GHEA Grapalat" w:hAnsi="GHEA Grapalat"/>
            <w:b w:val="0"/>
            <w:sz w:val="16"/>
            <w:szCs w:val="16"/>
          </w:rPr>
          <w:delText>наименование участника</w:delText>
        </w:r>
      </w:del>
    </w:p>
    <w:p w:rsidR="00BF7253" w:rsidRPr="00B138F3" w:rsidDel="00815061" w:rsidRDefault="00BF7253" w:rsidP="00BF7253">
      <w:pPr>
        <w:pStyle w:val="NormalWeb"/>
        <w:shd w:val="clear" w:color="auto" w:fill="FFFFFF"/>
        <w:spacing w:before="0" w:beforeAutospacing="0" w:after="0" w:afterAutospacing="0"/>
        <w:jc w:val="both"/>
        <w:rPr>
          <w:del w:id="756" w:author="User" w:date="2024-06-13T09:09:00Z"/>
          <w:rFonts w:ascii="GHEA Grapalat" w:eastAsiaTheme="minorHAnsi" w:hAnsi="GHEA Grapalat" w:cstheme="minorBidi"/>
        </w:rPr>
      </w:pPr>
      <w:del w:id="757" w:author="User" w:date="2024-06-13T09:09:00Z">
        <w:r w:rsidRPr="00B138F3" w:rsidDel="00815061">
          <w:rPr>
            <w:rFonts w:ascii="GHEA Grapalat" w:eastAsiaTheme="minorHAnsi" w:hAnsi="GHEA Grapalat" w:cstheme="minorBidi"/>
            <w:lang w:val="hy-AM"/>
          </w:rPr>
          <w:delText xml:space="preserve"> (далее-</w:delText>
        </w:r>
        <w:r w:rsidRPr="00B138F3" w:rsidDel="00815061">
          <w:rPr>
            <w:rFonts w:ascii="GHEA Grapalat" w:eastAsiaTheme="minorHAnsi" w:hAnsi="GHEA Grapalat" w:cstheme="minorBidi"/>
          </w:rPr>
          <w:delText>п</w:delText>
        </w:r>
        <w:r w:rsidRPr="00B138F3" w:rsidDel="00815061">
          <w:rPr>
            <w:rFonts w:ascii="GHEA Grapalat" w:eastAsiaTheme="minorHAnsi" w:hAnsi="GHEA Grapalat" w:cstheme="minorBidi"/>
            <w:lang w:val="hy-AM"/>
          </w:rPr>
          <w:delText>ринципал)</w:delText>
        </w:r>
        <w:r w:rsidRPr="00B138F3" w:rsidDel="00815061">
          <w:rPr>
            <w:rFonts w:ascii="GHEA Grapalat" w:eastAsiaTheme="minorHAnsi" w:hAnsi="GHEA Grapalat" w:cstheme="minorBidi"/>
          </w:rPr>
          <w:delText xml:space="preserve"> в данной процедуре закупок.</w:delText>
        </w:r>
      </w:del>
    </w:p>
    <w:p w:rsidR="00BF7253" w:rsidRPr="00B138F3" w:rsidDel="00815061" w:rsidRDefault="00BF7253" w:rsidP="00BF7253">
      <w:pPr>
        <w:pStyle w:val="NormalWeb"/>
        <w:shd w:val="clear" w:color="auto" w:fill="FFFFFF"/>
        <w:spacing w:before="0" w:beforeAutospacing="0" w:after="0" w:afterAutospacing="0"/>
        <w:jc w:val="both"/>
        <w:rPr>
          <w:del w:id="758" w:author="User" w:date="2024-06-13T09:09:00Z"/>
          <w:rFonts w:ascii="GHEA Grapalat" w:eastAsiaTheme="minorHAnsi" w:hAnsi="GHEA Grapalat" w:cstheme="minorBidi"/>
        </w:rPr>
      </w:pPr>
      <w:del w:id="759" w:author="User" w:date="2024-06-13T09:09:00Z">
        <w:r w:rsidRPr="00B138F3" w:rsidDel="00815061">
          <w:rPr>
            <w:rFonts w:ascii="GHEA Grapalat" w:eastAsiaTheme="minorHAnsi" w:hAnsi="GHEA Grapalat" w:cstheme="minorBidi"/>
          </w:rPr>
          <w:delText xml:space="preserve">    </w:delText>
        </w:r>
      </w:del>
    </w:p>
    <w:p w:rsidR="00BF7253" w:rsidRPr="00B138F3" w:rsidDel="00815061" w:rsidRDefault="00BF7253" w:rsidP="00BF7253">
      <w:pPr>
        <w:pStyle w:val="NormalWeb"/>
        <w:shd w:val="clear" w:color="auto" w:fill="FFFFFF"/>
        <w:spacing w:before="0" w:beforeAutospacing="0" w:after="0" w:afterAutospacing="0"/>
        <w:ind w:firstLine="708"/>
        <w:jc w:val="both"/>
        <w:rPr>
          <w:del w:id="760" w:author="User" w:date="2024-06-13T09:09:00Z"/>
          <w:rFonts w:ascii="GHEA Grapalat" w:eastAsiaTheme="minorHAnsi" w:hAnsi="GHEA Grapalat" w:cstheme="minorBidi"/>
          <w:lang w:val="hy-AM"/>
        </w:rPr>
      </w:pPr>
      <w:del w:id="761" w:author="User" w:date="2024-06-13T09:09:00Z">
        <w:r w:rsidRPr="00B138F3" w:rsidDel="00815061">
          <w:rPr>
            <w:rFonts w:ascii="GHEA Grapalat" w:eastAsiaTheme="minorHAnsi" w:hAnsi="GHEA Grapalat" w:cstheme="minorBidi"/>
          </w:rPr>
          <w:delText xml:space="preserve">2.  </w:delText>
        </w:r>
        <w:r w:rsidRPr="0000622A" w:rsidDel="00815061">
          <w:rPr>
            <w:rFonts w:ascii="GHEA Grapalat" w:eastAsiaTheme="minorHAnsi" w:hAnsi="GHEA Grapalat" w:cstheme="minorBidi"/>
          </w:rPr>
          <w:delText>По гарантии</w:delText>
        </w:r>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lang w:val="hy-AM"/>
          </w:rPr>
          <w:delText xml:space="preserve">------------------------------------------------------------------------- </w:delText>
        </w:r>
      </w:del>
    </w:p>
    <w:p w:rsidR="00BF7253" w:rsidRPr="00B138F3" w:rsidDel="00815061" w:rsidRDefault="00BF7253" w:rsidP="00BF7253">
      <w:pPr>
        <w:pStyle w:val="NormalWeb"/>
        <w:shd w:val="clear" w:color="auto" w:fill="FFFFFF"/>
        <w:spacing w:before="0" w:beforeAutospacing="0" w:after="0" w:afterAutospacing="0"/>
        <w:jc w:val="both"/>
        <w:rPr>
          <w:del w:id="762" w:author="User" w:date="2024-06-13T09:09:00Z"/>
          <w:rFonts w:ascii="GHEA Grapalat" w:eastAsiaTheme="minorHAnsi" w:hAnsi="GHEA Grapalat" w:cstheme="minorBidi"/>
          <w:sz w:val="18"/>
          <w:szCs w:val="18"/>
        </w:rPr>
      </w:pPr>
      <w:del w:id="763" w:author="User" w:date="2024-06-13T09:09:00Z">
        <w:r w:rsidRPr="00B138F3" w:rsidDel="00815061">
          <w:rPr>
            <w:rFonts w:ascii="GHEA Grapalat" w:eastAsiaTheme="minorHAnsi" w:hAnsi="GHEA Grapalat" w:cstheme="minorBidi"/>
            <w:sz w:val="18"/>
            <w:szCs w:val="18"/>
          </w:rPr>
          <w:delText xml:space="preserve">                                                                  наименование банка выдающего гарантию</w:delText>
        </w:r>
      </w:del>
    </w:p>
    <w:p w:rsidR="00BF7253" w:rsidRPr="00B138F3" w:rsidDel="00815061" w:rsidRDefault="00BF7253" w:rsidP="00BF7253">
      <w:pPr>
        <w:pStyle w:val="NormalWeb"/>
        <w:shd w:val="clear" w:color="auto" w:fill="FFFFFF"/>
        <w:spacing w:before="0" w:beforeAutospacing="0" w:after="0" w:afterAutospacing="0"/>
        <w:jc w:val="both"/>
        <w:rPr>
          <w:del w:id="764" w:author="User" w:date="2024-06-13T09:09:00Z"/>
          <w:rFonts w:ascii="GHEA Grapalat" w:eastAsiaTheme="minorHAnsi" w:hAnsi="GHEA Grapalat" w:cstheme="minorBidi"/>
        </w:rPr>
      </w:pPr>
      <w:del w:id="765"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delText>
        </w:r>
      </w:del>
    </w:p>
    <w:p w:rsidR="00BF7253" w:rsidRPr="00B138F3" w:rsidDel="00815061" w:rsidRDefault="00BF7253" w:rsidP="00BF7253">
      <w:pPr>
        <w:pStyle w:val="NormalWeb"/>
        <w:shd w:val="clear" w:color="auto" w:fill="FFFFFF"/>
        <w:spacing w:before="0" w:beforeAutospacing="0" w:after="0" w:afterAutospacing="0"/>
        <w:jc w:val="both"/>
        <w:rPr>
          <w:del w:id="766" w:author="User" w:date="2024-06-13T09:09:00Z"/>
          <w:rFonts w:ascii="GHEA Grapalat" w:eastAsiaTheme="minorHAnsi" w:hAnsi="GHEA Grapalat" w:cstheme="minorBidi"/>
          <w:sz w:val="18"/>
          <w:szCs w:val="18"/>
        </w:rPr>
      </w:pPr>
      <w:del w:id="767"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BF7253" w:rsidRPr="00B138F3" w:rsidDel="00815061" w:rsidRDefault="00BF7253" w:rsidP="00BF7253">
      <w:pPr>
        <w:pStyle w:val="NormalWeb"/>
        <w:shd w:val="clear" w:color="auto" w:fill="FFFFFF"/>
        <w:spacing w:before="0" w:beforeAutospacing="0" w:after="0" w:afterAutospacing="0"/>
        <w:jc w:val="both"/>
        <w:rPr>
          <w:del w:id="768" w:author="User" w:date="2024-06-13T09:09:00Z"/>
          <w:rFonts w:ascii="GHEA Grapalat" w:eastAsiaTheme="minorHAnsi" w:hAnsi="GHEA Grapalat" w:cstheme="minorBidi"/>
        </w:rPr>
      </w:pPr>
      <w:del w:id="769" w:author="User" w:date="2024-06-13T09:09:00Z">
        <w:r w:rsidRPr="00B138F3" w:rsidDel="00815061">
          <w:rPr>
            <w:rFonts w:ascii="GHEA Grapalat" w:eastAsiaTheme="minorHAnsi" w:hAnsi="GHEA Grapalat" w:cstheme="minorBidi"/>
          </w:rPr>
          <w:delText xml:space="preserve">гарантии)  в течение </w:delText>
        </w:r>
        <w:r w:rsidR="00045968" w:rsidDel="00815061">
          <w:rPr>
            <w:rFonts w:ascii="GHEA Grapalat" w:eastAsiaTheme="minorHAnsi" w:hAnsi="GHEA Grapalat" w:cstheme="minorBidi"/>
          </w:rPr>
          <w:delText>пяти</w:delText>
        </w:r>
        <w:r w:rsidRPr="00B138F3" w:rsidDel="00815061">
          <w:rPr>
            <w:rFonts w:ascii="GHEA Grapalat" w:eastAsiaTheme="minorHAnsi" w:hAnsi="GHEA Grapalat" w:cstheme="minorBidi"/>
          </w:rPr>
          <w:delText xml:space="preserve"> рабочих дней после получения требования. </w:delText>
        </w:r>
      </w:del>
    </w:p>
    <w:p w:rsidR="00BF7253" w:rsidRPr="00B138F3" w:rsidDel="00815061" w:rsidRDefault="00BF7253" w:rsidP="00BF7253">
      <w:pPr>
        <w:pStyle w:val="NormalWeb"/>
        <w:shd w:val="clear" w:color="auto" w:fill="FFFFFF"/>
        <w:spacing w:before="0" w:beforeAutospacing="0" w:after="0" w:afterAutospacing="0"/>
        <w:jc w:val="both"/>
        <w:rPr>
          <w:del w:id="770" w:author="User" w:date="2024-06-13T09:09:00Z"/>
          <w:rFonts w:ascii="GHEA Grapalat" w:eastAsiaTheme="minorHAnsi" w:hAnsi="GHEA Grapalat" w:cstheme="minorBidi"/>
        </w:rPr>
      </w:pPr>
      <w:del w:id="771"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BF7253" w:rsidRPr="00B138F3" w:rsidDel="00815061" w:rsidRDefault="00BF7253" w:rsidP="00BF7253">
      <w:pPr>
        <w:pStyle w:val="NormalWeb"/>
        <w:shd w:val="clear" w:color="auto" w:fill="FFFFFF"/>
        <w:spacing w:before="0" w:beforeAutospacing="0" w:after="0" w:afterAutospacing="0"/>
        <w:jc w:val="both"/>
        <w:rPr>
          <w:del w:id="772" w:author="User" w:date="2024-06-13T09:09:00Z"/>
          <w:rFonts w:ascii="GHEA Grapalat" w:eastAsiaTheme="minorHAnsi" w:hAnsi="GHEA Grapalat" w:cstheme="minorBidi"/>
          <w:sz w:val="18"/>
          <w:szCs w:val="18"/>
        </w:rPr>
      </w:pPr>
      <w:del w:id="773"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BF7253" w:rsidRPr="00B138F3" w:rsidDel="00815061" w:rsidRDefault="00BF7253" w:rsidP="00BF7253">
      <w:pPr>
        <w:pStyle w:val="NormalWeb"/>
        <w:shd w:val="clear" w:color="auto" w:fill="FFFFFF"/>
        <w:spacing w:before="0" w:beforeAutospacing="0" w:after="0" w:afterAutospacing="0"/>
        <w:jc w:val="both"/>
        <w:rPr>
          <w:del w:id="774"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775" w:author="User" w:date="2024-06-13T09:09:00Z"/>
          <w:rFonts w:ascii="GHEA Grapalat" w:eastAsiaTheme="minorHAnsi" w:hAnsi="GHEA Grapalat" w:cstheme="minorBidi"/>
        </w:rPr>
      </w:pPr>
      <w:del w:id="776" w:author="User" w:date="2024-06-13T09:09:00Z">
        <w:r w:rsidRPr="00B138F3" w:rsidDel="00815061">
          <w:rPr>
            <w:rFonts w:ascii="GHEA Grapalat" w:eastAsiaTheme="minorHAnsi" w:hAnsi="GHEA Grapalat" w:cstheme="minorBidi"/>
          </w:rPr>
          <w:delText>3. Настоящая гарантия является безотзывной.</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777" w:author="User" w:date="2024-06-13T09:09:00Z"/>
          <w:rStyle w:val="Strong"/>
          <w:rFonts w:ascii="GHEA Grapalat" w:hAnsi="GHEA Grapalat"/>
          <w:b w:val="0"/>
          <w:bCs w:val="0"/>
          <w:sz w:val="20"/>
          <w:szCs w:val="20"/>
        </w:rPr>
      </w:pPr>
    </w:p>
    <w:p w:rsidR="00BF7253" w:rsidRPr="00B138F3" w:rsidDel="00815061" w:rsidRDefault="00BF7253" w:rsidP="00BF7253">
      <w:pPr>
        <w:pStyle w:val="NormalWeb"/>
        <w:shd w:val="clear" w:color="auto" w:fill="FFFFFF"/>
        <w:spacing w:before="0" w:beforeAutospacing="0" w:after="0" w:afterAutospacing="0"/>
        <w:ind w:firstLine="375"/>
        <w:jc w:val="both"/>
        <w:rPr>
          <w:del w:id="778" w:author="User" w:date="2024-06-13T09:09:00Z"/>
          <w:rFonts w:ascii="GHEA Grapalat" w:eastAsiaTheme="minorHAnsi" w:hAnsi="GHEA Grapalat" w:cstheme="minorBidi"/>
        </w:rPr>
      </w:pPr>
      <w:del w:id="779"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BF7253" w:rsidRPr="00B138F3" w:rsidDel="00815061" w:rsidRDefault="00BF7253" w:rsidP="00BF7253">
      <w:pPr>
        <w:pStyle w:val="NormalWeb"/>
        <w:shd w:val="clear" w:color="auto" w:fill="FFFFFF"/>
        <w:ind w:firstLine="374"/>
        <w:contextualSpacing/>
        <w:jc w:val="both"/>
        <w:rPr>
          <w:del w:id="780" w:author="User" w:date="2024-06-13T09:09:00Z"/>
          <w:rFonts w:ascii="GHEA Grapalat" w:eastAsiaTheme="minorHAnsi" w:hAnsi="GHEA Grapalat" w:cstheme="minorBidi"/>
        </w:rPr>
      </w:pPr>
      <w:del w:id="781" w:author="User" w:date="2024-06-13T09:09:00Z">
        <w:r w:rsidRPr="00B138F3" w:rsidDel="00815061">
          <w:rPr>
            <w:rFonts w:ascii="GHEA Grapalat" w:eastAsiaTheme="minorHAnsi" w:hAnsi="GHEA Grapalat" w:cstheme="minorBidi"/>
          </w:rPr>
          <w:delText xml:space="preserve">5. Гарантия действует </w:delText>
        </w:r>
        <w:r w:rsidR="009426DB" w:rsidDel="00815061">
          <w:rPr>
            <w:rFonts w:ascii="GHEA Grapalat" w:eastAsiaTheme="minorHAnsi" w:hAnsi="GHEA Grapalat" w:cstheme="minorBidi"/>
          </w:rPr>
          <w:delText xml:space="preserve">с момента выпуска и в силе </w:delText>
        </w:r>
        <w:r w:rsidRPr="00B138F3" w:rsidDel="00815061">
          <w:rPr>
            <w:rFonts w:ascii="GHEA Grapalat" w:eastAsiaTheme="minorHAnsi" w:hAnsi="GHEA Grapalat" w:cstheme="minorBidi"/>
          </w:rPr>
          <w:delText>девяносто рабочих дней</w:delText>
        </w:r>
        <w:r w:rsidR="0056608D" w:rsidRPr="0056608D" w:rsidDel="00815061">
          <w:rPr>
            <w:rFonts w:ascii="GHEA Grapalat" w:eastAsiaTheme="minorHAnsi" w:hAnsi="GHEA Grapalat" w:cstheme="minorBidi"/>
          </w:rPr>
          <w:delText>**</w:delText>
        </w:r>
        <w:r w:rsidRPr="00B138F3" w:rsidDel="00815061">
          <w:rPr>
            <w:rFonts w:ascii="GHEA Grapalat" w:eastAsiaTheme="minorHAnsi" w:hAnsi="GHEA Grapalat" w:cstheme="minorBidi"/>
          </w:rPr>
          <w:delText xml:space="preserve"> со дня </w:delText>
        </w:r>
        <w:r w:rsidR="009939C4" w:rsidRPr="00AA4C59" w:rsidDel="00815061">
          <w:rPr>
            <w:rFonts w:ascii="GHEA Grapalat" w:eastAsiaTheme="minorHAnsi" w:hAnsi="GHEA Grapalat" w:cstheme="minorBidi"/>
          </w:rPr>
          <w:delText xml:space="preserve">истечения </w:delText>
        </w:r>
        <w:r w:rsidR="009939C4" w:rsidDel="00815061">
          <w:rPr>
            <w:rFonts w:ascii="GHEA Grapalat" w:eastAsiaTheme="minorHAnsi" w:hAnsi="GHEA Grapalat" w:cstheme="minorBidi"/>
          </w:rPr>
          <w:delText xml:space="preserve">крайнего </w:delText>
        </w:r>
        <w:r w:rsidR="009939C4" w:rsidRPr="00AA4C59" w:rsidDel="00815061">
          <w:rPr>
            <w:rFonts w:ascii="GHEA Grapalat" w:eastAsiaTheme="minorHAnsi" w:hAnsi="GHEA Grapalat" w:cstheme="minorBidi"/>
          </w:rPr>
          <w:delText xml:space="preserve">срока </w:delText>
        </w:r>
        <w:r w:rsidRPr="00B138F3" w:rsidDel="00815061">
          <w:rPr>
            <w:rFonts w:ascii="GHEA Grapalat" w:eastAsiaTheme="minorHAnsi" w:hAnsi="GHEA Grapalat" w:cstheme="minorBidi"/>
          </w:rPr>
          <w:delText>подачи принципалом заяв</w:delText>
        </w:r>
        <w:r w:rsidR="009939C4" w:rsidDel="00815061">
          <w:rPr>
            <w:rFonts w:ascii="GHEA Grapalat" w:eastAsiaTheme="minorHAnsi" w:hAnsi="GHEA Grapalat" w:cstheme="minorBidi"/>
          </w:rPr>
          <w:delText>о</w:delText>
        </w:r>
        <w:r w:rsidRPr="00B138F3" w:rsidDel="00815061">
          <w:rPr>
            <w:rFonts w:ascii="GHEA Grapalat" w:eastAsiaTheme="minorHAnsi" w:hAnsi="GHEA Grapalat" w:cstheme="minorBidi"/>
          </w:rPr>
          <w:delText>к на участие в организованной бенефициаром процедуре закупок под кодом   ________________________________.</w:delText>
        </w:r>
      </w:del>
    </w:p>
    <w:p w:rsidR="00BF7253" w:rsidRPr="00B138F3" w:rsidDel="00815061" w:rsidRDefault="009426DB" w:rsidP="009939C4">
      <w:pPr>
        <w:pStyle w:val="NormalWeb"/>
        <w:shd w:val="clear" w:color="auto" w:fill="FFFFFF"/>
        <w:ind w:firstLine="374"/>
        <w:contextualSpacing/>
        <w:rPr>
          <w:del w:id="782" w:author="User" w:date="2024-06-13T09:09:00Z"/>
          <w:rFonts w:ascii="GHEA Grapalat" w:eastAsiaTheme="minorHAnsi" w:hAnsi="GHEA Grapalat" w:cstheme="minorBidi"/>
          <w:sz w:val="18"/>
          <w:szCs w:val="18"/>
        </w:rPr>
      </w:pPr>
      <w:del w:id="783" w:author="User" w:date="2024-06-13T09:09:00Z">
        <w:r w:rsidDel="00815061">
          <w:rPr>
            <w:rFonts w:eastAsiaTheme="minorHAnsi" w:cstheme="minorBidi"/>
          </w:rPr>
          <w:delText xml:space="preserve">  </w:delText>
        </w:r>
        <w:r w:rsidR="00BF7253" w:rsidRPr="00B138F3" w:rsidDel="00815061">
          <w:rPr>
            <w:rFonts w:eastAsiaTheme="minorHAnsi" w:cstheme="minorBidi"/>
          </w:rPr>
          <w:delText xml:space="preserve"> </w:delText>
        </w:r>
        <w:r w:rsidR="00BF7253" w:rsidRPr="00B138F3" w:rsidDel="00815061">
          <w:rPr>
            <w:rFonts w:ascii="GHEA Grapalat" w:eastAsiaTheme="minorHAnsi" w:hAnsi="GHEA Grapalat" w:cstheme="minorBidi"/>
            <w:sz w:val="18"/>
            <w:szCs w:val="18"/>
          </w:rPr>
          <w:delText>код процедуры</w:delText>
        </w:r>
      </w:del>
    </w:p>
    <w:p w:rsidR="009D753C" w:rsidDel="00815061" w:rsidRDefault="00634B02" w:rsidP="00634B02">
      <w:pPr>
        <w:pStyle w:val="NormalWeb"/>
        <w:shd w:val="clear" w:color="auto" w:fill="FFFFFF"/>
        <w:spacing w:before="0" w:beforeAutospacing="0" w:after="0" w:afterAutospacing="0"/>
        <w:ind w:firstLine="375"/>
        <w:jc w:val="both"/>
        <w:rPr>
          <w:ins w:id="784" w:author="Inesa Kocharyan" w:date="2023-07-07T17:01:00Z"/>
          <w:del w:id="785" w:author="User" w:date="2024-06-13T09:09:00Z"/>
          <w:rFonts w:ascii="GHEA Grapalat" w:eastAsiaTheme="minorHAnsi" w:hAnsi="GHEA Grapalat" w:cstheme="minorBidi"/>
        </w:rPr>
      </w:pPr>
      <w:del w:id="786" w:author="User" w:date="2024-06-13T09:09:00Z">
        <w:r w:rsidRPr="001F3278" w:rsidDel="00815061">
          <w:rPr>
            <w:rFonts w:ascii="GHEA Grapalat" w:eastAsiaTheme="minorHAnsi" w:hAnsi="GHEA Grapalat" w:cstheme="minorBidi"/>
          </w:rPr>
          <w:delText>Информацию о факте предоставления настоящей гарантии</w:delText>
        </w:r>
        <w:r w:rsidR="0062057D" w:rsidRPr="001F3278" w:rsidDel="00815061">
          <w:rPr>
            <w:rFonts w:ascii="GHEA Grapalat" w:eastAsiaTheme="minorHAnsi" w:hAnsi="GHEA Grapalat" w:cstheme="minorBidi"/>
          </w:rPr>
          <w:delText>- номер гарантии, наименование предоставляющего банка и код, указанный в пункте 1 настоящей гарантии,</w:delText>
        </w:r>
        <w:r w:rsidRPr="001F3278" w:rsidDel="00815061">
          <w:rPr>
            <w:rFonts w:ascii="GHEA Grapalat" w:eastAsiaTheme="minorHAnsi" w:hAnsi="GHEA Grapalat" w:cstheme="minorBidi"/>
          </w:rPr>
          <w:delText xml:space="preserve"> без указания размера суммы лицо, выдающее гарантию, в день предоставления настоящей </w:delText>
        </w:r>
        <w:r w:rsidRPr="00A452CD" w:rsidDel="00815061">
          <w:rPr>
            <w:rFonts w:ascii="GHEA Grapalat" w:eastAsiaTheme="minorHAnsi" w:hAnsi="GHEA Grapalat" w:cstheme="minorBidi"/>
          </w:rPr>
          <w:delText>гарантии отправляет с официального адреса электронной почты на адрес электронной почты секретаря оценочной комиссии</w:delText>
        </w:r>
        <w:r w:rsidR="009D753C" w:rsidDel="00815061">
          <w:rPr>
            <w:rFonts w:ascii="GHEA Grapalat" w:eastAsiaTheme="minorHAnsi" w:hAnsi="GHEA Grapalat" w:cstheme="minorBidi"/>
          </w:rPr>
          <w:delText>--------------------------------------------</w:delText>
        </w:r>
        <w:r w:rsidR="007531AA" w:rsidDel="00815061">
          <w:rPr>
            <w:rFonts w:ascii="GHEA Grapalat" w:eastAsiaTheme="minorHAnsi" w:hAnsi="GHEA Grapalat" w:cstheme="minorBidi"/>
          </w:rPr>
          <w:delText>,</w:delText>
        </w:r>
      </w:del>
      <w:ins w:id="787" w:author="Inesa Kocharyan" w:date="2023-07-07T17:01:00Z">
        <w:del w:id="788" w:author="User" w:date="2024-06-13T09:09:00Z">
          <w:r w:rsidR="007531AA" w:rsidDel="00815061">
            <w:rPr>
              <w:rFonts w:ascii="GHEA Grapalat" w:eastAsiaTheme="minorHAnsi" w:hAnsi="GHEA Grapalat" w:cstheme="minorBidi"/>
            </w:rPr>
            <w:delText xml:space="preserve"> </w:delText>
          </w:r>
        </w:del>
      </w:ins>
      <w:del w:id="789" w:author="User" w:date="2024-06-13T09:09:00Z">
        <w:r w:rsidRPr="00A452CD" w:rsidDel="00815061">
          <w:rPr>
            <w:rFonts w:ascii="GHEA Grapalat" w:eastAsiaTheme="minorHAnsi" w:hAnsi="GHEA Grapalat" w:cstheme="minorBidi"/>
          </w:rPr>
          <w:delText xml:space="preserve">который указан в упомянутом в настоящем пункте </w:delText>
        </w:r>
      </w:del>
    </w:p>
    <w:p w:rsidR="009D753C" w:rsidDel="00815061" w:rsidRDefault="009D753C" w:rsidP="00634B02">
      <w:pPr>
        <w:pStyle w:val="NormalWeb"/>
        <w:shd w:val="clear" w:color="auto" w:fill="FFFFFF"/>
        <w:spacing w:before="0" w:beforeAutospacing="0" w:after="0" w:afterAutospacing="0"/>
        <w:ind w:firstLine="375"/>
        <w:jc w:val="both"/>
        <w:rPr>
          <w:del w:id="790" w:author="User" w:date="2024-06-13T09:09:00Z"/>
          <w:rFonts w:ascii="GHEA Grapalat" w:eastAsiaTheme="minorHAnsi" w:hAnsi="GHEA Grapalat" w:cstheme="minorBidi"/>
        </w:rPr>
      </w:pPr>
      <w:del w:id="791" w:author="User" w:date="2024-06-13T09:09:00Z">
        <w:r w:rsidDel="00815061">
          <w:rPr>
            <w:rStyle w:val="Strong"/>
            <w:b w:val="0"/>
            <w:bCs w:val="0"/>
            <w:sz w:val="20"/>
            <w:szCs w:val="20"/>
          </w:rPr>
          <w:delText>адрес эл. почты секретаря</w:delText>
        </w:r>
      </w:del>
    </w:p>
    <w:p w:rsidR="00634B02" w:rsidDel="00815061" w:rsidRDefault="00634B02" w:rsidP="00A3702B">
      <w:pPr>
        <w:pStyle w:val="NormalWeb"/>
        <w:shd w:val="clear" w:color="auto" w:fill="FFFFFF"/>
        <w:spacing w:before="0" w:beforeAutospacing="0" w:after="0" w:afterAutospacing="0"/>
        <w:jc w:val="both"/>
        <w:rPr>
          <w:del w:id="792" w:author="User" w:date="2024-06-13T09:09:00Z"/>
          <w:rFonts w:ascii="GHEA Grapalat" w:eastAsiaTheme="minorHAnsi" w:hAnsi="GHEA Grapalat" w:cstheme="minorBidi"/>
        </w:rPr>
      </w:pPr>
      <w:del w:id="793" w:author="User" w:date="2024-06-13T09:09:00Z">
        <w:r w:rsidRPr="00A452CD" w:rsidDel="00815061">
          <w:rPr>
            <w:rFonts w:ascii="GHEA Grapalat" w:eastAsiaTheme="minorHAnsi" w:hAnsi="GHEA Grapalat" w:cstheme="minorBidi"/>
          </w:rPr>
          <w:delText>приглашении к процедуре закупок.</w:delText>
        </w:r>
      </w:del>
    </w:p>
    <w:p w:rsidR="00634B02" w:rsidDel="00815061" w:rsidRDefault="00634B02" w:rsidP="00634B02">
      <w:pPr>
        <w:pStyle w:val="NormalWeb"/>
        <w:shd w:val="clear" w:color="auto" w:fill="FFFFFF"/>
        <w:spacing w:before="0" w:beforeAutospacing="0" w:after="0" w:afterAutospacing="0"/>
        <w:ind w:firstLine="375"/>
        <w:jc w:val="both"/>
        <w:rPr>
          <w:del w:id="794" w:author="User" w:date="2024-06-13T09:09:00Z"/>
          <w:rStyle w:val="Strong"/>
          <w:b w:val="0"/>
          <w:bCs w:val="0"/>
          <w:sz w:val="20"/>
          <w:szCs w:val="20"/>
        </w:rPr>
      </w:pPr>
    </w:p>
    <w:p w:rsidR="00BF7253" w:rsidRPr="00842D08" w:rsidDel="00815061" w:rsidRDefault="00BF7253" w:rsidP="00BF7253">
      <w:pPr>
        <w:pStyle w:val="NormalWeb"/>
        <w:shd w:val="clear" w:color="auto" w:fill="FFFFFF"/>
        <w:spacing w:before="0" w:beforeAutospacing="0" w:after="0" w:afterAutospacing="0"/>
        <w:ind w:firstLine="375"/>
        <w:jc w:val="both"/>
        <w:rPr>
          <w:del w:id="795" w:author="User" w:date="2024-06-13T09:09:00Z"/>
          <w:rFonts w:ascii="GHEA Grapalat" w:eastAsiaTheme="minorHAnsi" w:hAnsi="GHEA Grapalat" w:cstheme="minorBidi"/>
        </w:rPr>
      </w:pPr>
      <w:del w:id="796" w:author="User" w:date="2024-06-13T09:09:00Z">
        <w:r w:rsidRPr="00B138F3" w:rsidDel="00815061">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w:delText>
        </w:r>
        <w:r w:rsidR="00842D08" w:rsidRPr="00842D08" w:rsidDel="00815061">
          <w:rPr>
            <w:rFonts w:ascii="GHEA Grapalat" w:eastAsiaTheme="minorHAnsi" w:hAnsi="GHEA Grapalat" w:cstheme="minorBidi"/>
          </w:rPr>
          <w:delText>е</w:delText>
        </w:r>
        <w:r w:rsidRPr="00B138F3" w:rsidDel="00815061">
          <w:rPr>
            <w:rFonts w:ascii="GHEA Grapalat" w:eastAsiaTheme="minorHAnsi" w:hAnsi="GHEA Grapalat" w:cstheme="minorBidi"/>
          </w:rPr>
          <w:delText>тся копия протокола заседания оценочной комиссии об отклонении заявки</w:delText>
        </w:r>
        <w:r w:rsidR="00842D08" w:rsidRPr="00842D08" w:rsidDel="00815061">
          <w:rPr>
            <w:rFonts w:ascii="GHEA Grapalat" w:eastAsiaTheme="minorHAnsi" w:hAnsi="GHEA Grapalat" w:cstheme="minorBidi"/>
          </w:rPr>
          <w:delText>.</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797"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798" w:author="User" w:date="2024-06-13T09:09:00Z"/>
          <w:rFonts w:ascii="GHEA Grapalat" w:eastAsiaTheme="minorHAnsi" w:hAnsi="GHEA Grapalat" w:cstheme="minorBidi"/>
        </w:rPr>
      </w:pPr>
      <w:del w:id="799"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00"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01" w:author="User" w:date="2024-06-13T09:09:00Z"/>
          <w:rFonts w:ascii="GHEA Grapalat" w:eastAsiaTheme="minorHAnsi" w:hAnsi="GHEA Grapalat" w:cstheme="minorBidi"/>
        </w:rPr>
      </w:pPr>
      <w:del w:id="802"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03" w:author="User" w:date="2024-06-13T09:09:00Z"/>
          <w:rFonts w:ascii="GHEA Grapalat" w:eastAsiaTheme="minorHAnsi" w:hAnsi="GHEA Grapalat" w:cstheme="minorBidi"/>
        </w:rPr>
      </w:pPr>
      <w:del w:id="804"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BF7253" w:rsidRPr="00B138F3" w:rsidDel="00815061" w:rsidRDefault="00BF7253" w:rsidP="00BF7253">
      <w:pPr>
        <w:pStyle w:val="NormalWeb"/>
        <w:shd w:val="clear" w:color="auto" w:fill="FFFFFF"/>
        <w:spacing w:before="0" w:beforeAutospacing="0" w:after="0" w:afterAutospacing="0"/>
        <w:ind w:firstLine="375"/>
        <w:rPr>
          <w:del w:id="805" w:author="User" w:date="2024-06-13T09:09:00Z"/>
          <w:rFonts w:ascii="GHEA Grapalat" w:eastAsiaTheme="minorHAnsi" w:hAnsi="GHEA Grapalat" w:cstheme="minorBidi"/>
        </w:rPr>
      </w:pPr>
      <w:del w:id="806"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BF7253" w:rsidRPr="00B138F3" w:rsidDel="00815061" w:rsidRDefault="00BF7253" w:rsidP="00BF7253">
      <w:pPr>
        <w:pStyle w:val="NormalWeb"/>
        <w:shd w:val="clear" w:color="auto" w:fill="FFFFFF"/>
        <w:spacing w:before="0" w:beforeAutospacing="0" w:after="0" w:afterAutospacing="0"/>
        <w:ind w:firstLine="375"/>
        <w:rPr>
          <w:del w:id="807"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rPr>
          <w:del w:id="808" w:author="User" w:date="2024-06-13T09:09:00Z"/>
          <w:rFonts w:ascii="GHEA Grapalat" w:eastAsiaTheme="minorHAnsi" w:hAnsi="GHEA Grapalat" w:cstheme="minorBidi"/>
        </w:rPr>
      </w:pPr>
      <w:del w:id="809"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BF7253" w:rsidRPr="00B138F3" w:rsidDel="00815061" w:rsidRDefault="00BF7253" w:rsidP="00BF7253">
      <w:pPr>
        <w:pStyle w:val="NormalWeb"/>
        <w:shd w:val="clear" w:color="auto" w:fill="FFFFFF"/>
        <w:spacing w:before="0" w:beforeAutospacing="0" w:after="0" w:afterAutospacing="0"/>
        <w:ind w:firstLine="375"/>
        <w:rPr>
          <w:del w:id="810" w:author="User" w:date="2024-06-13T09:09:00Z"/>
          <w:rFonts w:ascii="GHEA Grapalat" w:eastAsiaTheme="minorHAnsi" w:hAnsi="GHEA Grapalat" w:cstheme="minorBidi"/>
        </w:rPr>
      </w:pPr>
      <w:del w:id="811"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12" w:author="User" w:date="2024-06-13T09:09:00Z"/>
          <w:rFonts w:ascii="GHEA Grapalat" w:eastAsiaTheme="minorHAnsi" w:hAnsi="GHEA Grapalat" w:cstheme="minorBidi"/>
        </w:rPr>
      </w:pPr>
      <w:del w:id="813"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14"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5" w:author="User" w:date="2024-06-13T09:09:00Z"/>
          <w:rFonts w:ascii="GHEA Grapalat" w:hAnsi="GHEA Grapalat"/>
          <w:sz w:val="20"/>
          <w:szCs w:val="20"/>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6" w:author="User" w:date="2024-06-13T09:09:00Z"/>
          <w:rFonts w:ascii="GHEA Grapalat" w:hAnsi="GHEA Grapalat"/>
          <w:sz w:val="20"/>
          <w:szCs w:val="20"/>
          <w:u w:val="single"/>
          <w:lang w:val="hy-AM"/>
        </w:rPr>
      </w:pPr>
      <w:del w:id="817"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BF7253" w:rsidRPr="00B138F3" w:rsidDel="00815061" w:rsidRDefault="00BF7253" w:rsidP="00BF7253">
      <w:pPr>
        <w:pStyle w:val="NormalWeb"/>
        <w:shd w:val="clear" w:color="auto" w:fill="FFFFFF"/>
        <w:spacing w:before="0" w:beforeAutospacing="0" w:after="0" w:afterAutospacing="0"/>
        <w:ind w:firstLine="375"/>
        <w:jc w:val="both"/>
        <w:rPr>
          <w:del w:id="818" w:author="User" w:date="2024-06-13T09:09:00Z"/>
          <w:rFonts w:ascii="GHEA Grapalat" w:hAnsi="GHEA Grapalat"/>
          <w:sz w:val="20"/>
          <w:szCs w:val="20"/>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9" w:author="User" w:date="2024-06-13T09:09:00Z"/>
          <w:rFonts w:ascii="GHEA Grapalat" w:hAnsi="GHEA Grapalat"/>
          <w:sz w:val="20"/>
          <w:szCs w:val="20"/>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0" w:author="User" w:date="2024-06-13T09:09:00Z"/>
          <w:rFonts w:ascii="GHEA Grapalat" w:hAnsi="GHEA Grapalat"/>
          <w:sz w:val="20"/>
          <w:szCs w:val="20"/>
          <w:lang w:val="hy-AM"/>
        </w:rPr>
      </w:pPr>
      <w:del w:id="821"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BF7253" w:rsidRPr="00B138F3" w:rsidDel="00815061" w:rsidRDefault="00BF7253" w:rsidP="00BF7253">
      <w:pPr>
        <w:pStyle w:val="NormalWeb"/>
        <w:shd w:val="clear" w:color="auto" w:fill="FFFFFF"/>
        <w:spacing w:before="0" w:beforeAutospacing="0" w:after="0" w:afterAutospacing="0"/>
        <w:rPr>
          <w:del w:id="822" w:author="User" w:date="2024-06-13T09:09:00Z"/>
          <w:rFonts w:ascii="GHEA Grapalat" w:hAnsi="GHEA Grapalat" w:cs="Sylfaen"/>
          <w:vertAlign w:val="superscript"/>
        </w:rPr>
      </w:pPr>
      <w:del w:id="823"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24" w:author="User" w:date="2024-06-13T09:09:00Z"/>
          <w:rFonts w:ascii="GHEA Grapalat" w:eastAsiaTheme="minorHAnsi" w:hAnsi="GHEA Grapalat" w:cstheme="minorBidi"/>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5" w:author="User" w:date="2024-06-13T09:09:00Z"/>
          <w:rFonts w:ascii="GHEA Grapalat" w:eastAsiaTheme="minorHAnsi" w:hAnsi="GHEA Grapalat" w:cstheme="minorBidi"/>
        </w:rPr>
      </w:pPr>
    </w:p>
    <w:p w:rsidR="000E5A91" w:rsidRPr="00B138F3" w:rsidDel="00815061" w:rsidRDefault="000E5A91" w:rsidP="00BF7253">
      <w:pPr>
        <w:pStyle w:val="BodyTextIndent"/>
        <w:widowControl w:val="0"/>
        <w:spacing w:after="160" w:line="240" w:lineRule="auto"/>
        <w:rPr>
          <w:del w:id="826" w:author="User" w:date="2024-06-13T09:09:00Z"/>
          <w:rFonts w:ascii="GHEA Grapalat" w:hAnsi="GHEA Grapalat" w:cs="Sylfaen"/>
          <w:i w:val="0"/>
          <w:sz w:val="24"/>
          <w:szCs w:val="24"/>
        </w:rPr>
      </w:pPr>
    </w:p>
    <w:p w:rsidR="00260163" w:rsidRPr="00B138F3" w:rsidDel="00815061" w:rsidRDefault="00260163" w:rsidP="00B46D58">
      <w:pPr>
        <w:widowControl w:val="0"/>
        <w:spacing w:after="160"/>
        <w:ind w:left="567" w:right="565"/>
        <w:jc w:val="center"/>
        <w:rPr>
          <w:del w:id="827"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2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29"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1"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2"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3"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4"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5"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6"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7"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9" w:author="User" w:date="2024-06-13T09:09:00Z"/>
          <w:rFonts w:ascii="GHEA Grapalat" w:hAnsi="GHEA Grapalat"/>
          <w:b/>
        </w:rPr>
      </w:pPr>
    </w:p>
    <w:p w:rsidR="001005B0" w:rsidRPr="00B138F3" w:rsidDel="00815061" w:rsidRDefault="007B3F5F" w:rsidP="001005B0">
      <w:pPr>
        <w:widowControl w:val="0"/>
        <w:spacing w:after="160"/>
        <w:ind w:firstLine="567"/>
        <w:jc w:val="right"/>
        <w:rPr>
          <w:del w:id="840" w:author="User" w:date="2024-06-13T09:09:00Z"/>
          <w:rFonts w:ascii="GHEA Grapalat" w:hAnsi="GHEA Grapalat"/>
          <w:b/>
        </w:rPr>
      </w:pPr>
      <w:del w:id="841" w:author="User" w:date="2024-06-13T09:09:00Z">
        <w:r w:rsidRPr="00B138F3" w:rsidDel="00815061">
          <w:rPr>
            <w:rFonts w:ascii="GHEA Grapalat" w:hAnsi="GHEA Grapalat"/>
            <w:b/>
          </w:rPr>
          <w:delText>Приложение № 4</w:delText>
        </w:r>
      </w:del>
    </w:p>
    <w:p w:rsidR="007B3F5F" w:rsidRPr="00B138F3" w:rsidDel="00815061" w:rsidRDefault="007B3F5F" w:rsidP="001005B0">
      <w:pPr>
        <w:widowControl w:val="0"/>
        <w:spacing w:after="160"/>
        <w:ind w:firstLine="567"/>
        <w:jc w:val="right"/>
        <w:rPr>
          <w:del w:id="842" w:author="User" w:date="2024-06-13T09:09:00Z"/>
          <w:rFonts w:ascii="GHEA Grapalat" w:hAnsi="GHEA Grapalat" w:cs="Arial"/>
          <w:b/>
        </w:rPr>
      </w:pPr>
      <w:del w:id="843" w:author="User" w:date="2024-06-13T09:09:00Z">
        <w:r w:rsidRPr="00B138F3" w:rsidDel="00815061">
          <w:rPr>
            <w:rFonts w:ascii="GHEA Grapalat" w:hAnsi="GHEA Grapalat"/>
            <w:b/>
          </w:rPr>
          <w:delText>к Приглашению на открытый конкурс</w:delText>
        </w:r>
        <w:r w:rsidRPr="00B138F3" w:rsidDel="00815061">
          <w:rPr>
            <w:rFonts w:ascii="GHEA Grapalat" w:hAnsi="GHEA Grapalat" w:cs="Arial"/>
            <w:b/>
          </w:rPr>
          <w:br/>
        </w:r>
        <w:r w:rsidRPr="00B138F3" w:rsidDel="00815061">
          <w:rPr>
            <w:rFonts w:ascii="GHEA Grapalat" w:hAnsi="GHEA Grapalat"/>
            <w:b/>
          </w:rPr>
          <w:delText>под кодом "---BMAPDzB---/---"</w:delText>
        </w:r>
        <w:r w:rsidRPr="00B138F3" w:rsidDel="00815061">
          <w:rPr>
            <w:rStyle w:val="FootnoteReference"/>
            <w:rFonts w:ascii="GHEA Grapalat" w:hAnsi="GHEA Grapalat"/>
            <w:b/>
          </w:rPr>
          <w:footnoteReference w:customMarkFollows="1" w:id="20"/>
          <w:delText>*</w:delText>
        </w:r>
      </w:del>
    </w:p>
    <w:p w:rsidR="0016001A" w:rsidRPr="00B138F3" w:rsidDel="00815061" w:rsidRDefault="0016001A" w:rsidP="0016001A">
      <w:pPr>
        <w:pStyle w:val="BodyTextIndent3"/>
        <w:widowControl w:val="0"/>
        <w:spacing w:after="160" w:line="240" w:lineRule="auto"/>
        <w:jc w:val="center"/>
        <w:rPr>
          <w:del w:id="846" w:author="User" w:date="2024-06-13T09:09:00Z"/>
          <w:rFonts w:ascii="GHEA Grapalat" w:hAnsi="GHEA Grapalat"/>
          <w:sz w:val="24"/>
          <w:szCs w:val="24"/>
          <w:lang w:val="hy-AM"/>
        </w:rPr>
      </w:pPr>
      <w:del w:id="847" w:author="User" w:date="2024-06-13T09:09:00Z">
        <w:r w:rsidRPr="00B138F3" w:rsidDel="00815061">
          <w:rPr>
            <w:rFonts w:ascii="GHEA Grapalat" w:hAnsi="GHEA Grapalat"/>
            <w:sz w:val="24"/>
            <w:szCs w:val="24"/>
          </w:rPr>
          <w:delText xml:space="preserve">ГАРАНТИЯ </w:delText>
        </w:r>
        <w:r w:rsidRPr="00B138F3" w:rsidDel="00815061">
          <w:rPr>
            <w:rFonts w:ascii="GHEA Grapalat" w:hAnsi="GHEA Grapalat"/>
            <w:sz w:val="24"/>
            <w:szCs w:val="24"/>
            <w:lang w:val="en-US"/>
          </w:rPr>
          <w:delText>N</w:delText>
        </w:r>
        <w:r w:rsidRPr="00B138F3" w:rsidDel="00815061">
          <w:rPr>
            <w:rFonts w:ascii="GHEA Grapalat" w:hAnsi="GHEA Grapalat"/>
            <w:sz w:val="24"/>
            <w:szCs w:val="24"/>
            <w:lang w:val="hy-AM"/>
          </w:rPr>
          <w:delText>________</w:delText>
        </w:r>
      </w:del>
    </w:p>
    <w:p w:rsidR="007B3F5F" w:rsidRPr="00B138F3" w:rsidDel="00815061" w:rsidRDefault="0016001A" w:rsidP="007B3F5F">
      <w:pPr>
        <w:widowControl w:val="0"/>
        <w:spacing w:after="160"/>
        <w:ind w:left="567" w:right="565"/>
        <w:jc w:val="center"/>
        <w:rPr>
          <w:del w:id="848" w:author="User" w:date="2024-06-13T09:09:00Z"/>
          <w:rFonts w:ascii="GHEA Grapalat" w:hAnsi="GHEA Grapalat"/>
          <w:b/>
        </w:rPr>
      </w:pPr>
      <w:del w:id="849" w:author="User" w:date="2024-06-13T09:09:00Z">
        <w:r w:rsidRPr="00B138F3" w:rsidDel="00815061">
          <w:rPr>
            <w:rFonts w:ascii="GHEA Grapalat" w:hAnsi="GHEA Grapalat"/>
            <w:b/>
          </w:rPr>
          <w:delText>(обеспечение квалификации)</w:delText>
        </w:r>
      </w:del>
    </w:p>
    <w:p w:rsidR="007B3F5F" w:rsidRPr="00B138F3" w:rsidDel="00815061" w:rsidRDefault="007B3F5F" w:rsidP="007B3F5F">
      <w:pPr>
        <w:pStyle w:val="NormalWeb"/>
        <w:shd w:val="clear" w:color="auto" w:fill="FFFFFF"/>
        <w:spacing w:before="0" w:beforeAutospacing="0" w:after="0" w:afterAutospacing="0"/>
        <w:jc w:val="both"/>
        <w:rPr>
          <w:del w:id="850" w:author="User" w:date="2024-06-13T09:09:00Z"/>
          <w:rStyle w:val="Strong"/>
          <w:rFonts w:ascii="GHEA Grapalat" w:hAnsi="GHEA Grapalat"/>
          <w:b w:val="0"/>
          <w:bCs w:val="0"/>
          <w:sz w:val="20"/>
          <w:szCs w:val="20"/>
          <w:lang w:val="hy-AM"/>
        </w:rPr>
      </w:pPr>
      <w:del w:id="851"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delText>
        </w:r>
        <w:r w:rsidRPr="00B138F3" w:rsidDel="00815061">
          <w:rPr>
            <w:rFonts w:eastAsiaTheme="minorHAnsi" w:cstheme="minorBidi"/>
          </w:rPr>
          <w:delText xml:space="preserve"> N</w:delText>
        </w:r>
        <w:r w:rsidRPr="00B138F3" w:rsidDel="00815061">
          <w:rPr>
            <w:rFonts w:eastAsiaTheme="minorHAnsi" w:cstheme="minorBidi"/>
            <w:lang w:val="hy-AM"/>
          </w:rPr>
          <w:delText xml:space="preserve">  </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rPr>
          <w:delText xml:space="preserve">                                                                    </w:delText>
        </w:r>
      </w:del>
    </w:p>
    <w:p w:rsidR="007B3F5F" w:rsidRPr="00B138F3" w:rsidDel="00815061" w:rsidRDefault="007B3F5F" w:rsidP="007B3F5F">
      <w:pPr>
        <w:pStyle w:val="NormalWeb"/>
        <w:shd w:val="clear" w:color="auto" w:fill="FFFFFF"/>
        <w:spacing w:before="0" w:beforeAutospacing="0" w:after="0" w:afterAutospacing="0"/>
        <w:ind w:left="-142"/>
        <w:rPr>
          <w:del w:id="852" w:author="User" w:date="2024-06-13T09:09:00Z"/>
          <w:rStyle w:val="Strong"/>
          <w:rFonts w:ascii="GHEA Grapalat" w:hAnsi="GHEA Grapalat"/>
          <w:b w:val="0"/>
          <w:sz w:val="18"/>
          <w:szCs w:val="18"/>
        </w:rPr>
      </w:pPr>
      <w:del w:id="853" w:author="User" w:date="2024-06-13T09:09:00Z">
        <w:r w:rsidRPr="00B138F3" w:rsidDel="00815061">
          <w:rPr>
            <w:rStyle w:val="Strong"/>
            <w:rFonts w:ascii="GHEA Grapalat" w:hAnsi="GHEA Grapalat"/>
            <w:b w:val="0"/>
            <w:sz w:val="18"/>
            <w:szCs w:val="18"/>
            <w:lang w:val="hy-AM"/>
          </w:rPr>
          <w:tab/>
        </w:r>
        <w:r w:rsidRPr="00B138F3" w:rsidDel="00815061">
          <w:rPr>
            <w:rStyle w:val="Strong"/>
            <w:rFonts w:ascii="GHEA Grapalat" w:hAnsi="GHEA Grapalat"/>
            <w:b w:val="0"/>
            <w:sz w:val="18"/>
            <w:szCs w:val="18"/>
          </w:rPr>
          <w:delText xml:space="preserve">                                                                            номер заключаемого договора</w:delText>
        </w:r>
      </w:del>
    </w:p>
    <w:p w:rsidR="007B3F5F" w:rsidRPr="00B138F3" w:rsidDel="00815061" w:rsidRDefault="007B3F5F" w:rsidP="007B3F5F">
      <w:pPr>
        <w:pStyle w:val="NormalWeb"/>
        <w:shd w:val="clear" w:color="auto" w:fill="FFFFFF"/>
        <w:spacing w:before="0" w:beforeAutospacing="0" w:after="0" w:afterAutospacing="0"/>
        <w:ind w:left="-142"/>
        <w:rPr>
          <w:del w:id="854" w:author="User" w:date="2024-06-13T09:09:00Z"/>
          <w:rStyle w:val="Strong"/>
          <w:rFonts w:ascii="GHEA Grapalat" w:hAnsi="GHEA Grapalat"/>
          <w:b w:val="0"/>
          <w:bCs w:val="0"/>
          <w:sz w:val="20"/>
          <w:szCs w:val="20"/>
          <w:lang w:val="hy-AM"/>
        </w:rPr>
      </w:pPr>
      <w:del w:id="855" w:author="User" w:date="2024-06-13T09:09:00Z">
        <w:r w:rsidRPr="00B138F3" w:rsidDel="00815061">
          <w:rPr>
            <w:rFonts w:ascii="GHEA Grapalat" w:eastAsiaTheme="minorHAnsi" w:hAnsi="GHEA Grapalat" w:cstheme="minorBidi"/>
          </w:rPr>
          <w:delText xml:space="preserve">  заключаемым</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Fonts w:eastAsiaTheme="minorHAnsi" w:cstheme="minorBidi"/>
          </w:rPr>
          <w:delText xml:space="preserve"> (</w:delText>
        </w:r>
        <w:r w:rsidRPr="00B138F3" w:rsidDel="00815061">
          <w:rPr>
            <w:rFonts w:ascii="GHEA Grapalat" w:eastAsiaTheme="minorHAnsi" w:hAnsi="GHEA Grapalat" w:cstheme="minorBidi"/>
          </w:rPr>
          <w:delText xml:space="preserve">далее-принципал ) в результате  </w:delText>
        </w:r>
      </w:del>
    </w:p>
    <w:p w:rsidR="007B3F5F" w:rsidRPr="00B138F3" w:rsidDel="00815061" w:rsidRDefault="007B3F5F" w:rsidP="007B3F5F">
      <w:pPr>
        <w:pStyle w:val="NormalWeb"/>
        <w:shd w:val="clear" w:color="auto" w:fill="FFFFFF"/>
        <w:spacing w:before="0" w:beforeAutospacing="0" w:after="0" w:afterAutospacing="0"/>
        <w:ind w:left="-142"/>
        <w:rPr>
          <w:del w:id="856" w:author="User" w:date="2024-06-13T09:09:00Z"/>
          <w:rFonts w:cs="Sylfaen"/>
          <w:b/>
          <w:sz w:val="18"/>
          <w:szCs w:val="18"/>
          <w:vertAlign w:val="superscript"/>
          <w:lang w:val="hy-AM"/>
        </w:rPr>
      </w:pPr>
      <w:del w:id="857" w:author="User" w:date="2024-06-13T09:09:00Z">
        <w:r w:rsidRPr="00B138F3" w:rsidDel="00815061">
          <w:rPr>
            <w:rStyle w:val="Strong"/>
            <w:rFonts w:ascii="GHEA Grapalat" w:hAnsi="GHEA Grapalat"/>
            <w:b w:val="0"/>
            <w:sz w:val="18"/>
            <w:szCs w:val="18"/>
          </w:rPr>
          <w:delText xml:space="preserve">                                  наименование отобранного участника</w:delText>
        </w:r>
        <w:r w:rsidRPr="00B138F3" w:rsidDel="00815061">
          <w:rPr>
            <w:rStyle w:val="Strong"/>
            <w:rFonts w:ascii="GHEA Grapalat" w:hAnsi="GHEA Grapalat"/>
            <w:b w:val="0"/>
            <w:sz w:val="18"/>
            <w:szCs w:val="18"/>
            <w:lang w:val="hy-AM"/>
          </w:rPr>
          <w:tab/>
        </w:r>
      </w:del>
    </w:p>
    <w:p w:rsidR="007B3F5F" w:rsidRPr="00B138F3" w:rsidDel="00815061" w:rsidRDefault="007B3F5F" w:rsidP="007B3F5F">
      <w:pPr>
        <w:pStyle w:val="NormalWeb"/>
        <w:shd w:val="clear" w:color="auto" w:fill="FFFFFF"/>
        <w:spacing w:before="0" w:beforeAutospacing="0" w:after="0" w:afterAutospacing="0"/>
        <w:ind w:firstLine="375"/>
        <w:jc w:val="both"/>
        <w:rPr>
          <w:del w:id="858" w:author="User" w:date="2024-06-13T09:09:00Z"/>
          <w:rFonts w:ascii="GHEA Grapalat" w:eastAsiaTheme="minorHAnsi" w:hAnsi="GHEA Grapalat" w:cstheme="minorBidi"/>
        </w:rPr>
      </w:pPr>
      <w:del w:id="859" w:author="User" w:date="2024-06-13T09:09:00Z">
        <w:r w:rsidRPr="00B138F3" w:rsidDel="00815061">
          <w:rPr>
            <w:rStyle w:val="Strong"/>
            <w:rFonts w:ascii="GHEA Grapalat" w:hAnsi="GHEA Grapalat"/>
            <w:sz w:val="20"/>
            <w:szCs w:val="20"/>
            <w:lang w:val="hy-AM"/>
          </w:rPr>
          <w:tab/>
        </w:r>
        <w:r w:rsidRPr="00B138F3" w:rsidDel="00815061">
          <w:rPr>
            <w:rFonts w:eastAsiaTheme="minorHAnsi" w:cstheme="minorBidi"/>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60" w:author="User" w:date="2024-06-13T09:09:00Z"/>
          <w:rFonts w:ascii="GHEA Grapalat" w:hAnsi="GHEA Grapalat"/>
          <w:sz w:val="20"/>
          <w:szCs w:val="20"/>
          <w:lang w:val="hy-AM"/>
        </w:rPr>
      </w:pPr>
      <w:del w:id="861" w:author="User" w:date="2024-06-13T09:09:00Z">
        <w:r w:rsidRPr="00B138F3" w:rsidDel="00815061">
          <w:rPr>
            <w:rFonts w:ascii="GHEA Grapalat" w:eastAsiaTheme="minorHAnsi" w:hAnsi="GHEA Grapalat" w:cstheme="minorBidi"/>
          </w:rPr>
          <w:delText xml:space="preserve">организованной </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lang w:val="hy-AM"/>
          </w:rPr>
          <w:delText xml:space="preserve"> </w:delText>
        </w:r>
        <w:r w:rsidRPr="00B138F3" w:rsidDel="00815061">
          <w:rPr>
            <w:rFonts w:ascii="GHEA Grapalat" w:eastAsiaTheme="minorHAnsi" w:hAnsi="GHEA Grapalat" w:cstheme="minorBidi"/>
          </w:rPr>
          <w:delText xml:space="preserve"> (далее-бенефициар) </w:delText>
        </w:r>
      </w:del>
    </w:p>
    <w:p w:rsidR="007B3F5F" w:rsidRPr="00B138F3" w:rsidDel="00815061" w:rsidRDefault="007B3F5F" w:rsidP="007B3F5F">
      <w:pPr>
        <w:pStyle w:val="NormalWeb"/>
        <w:shd w:val="clear" w:color="auto" w:fill="FFFFFF"/>
        <w:spacing w:before="0" w:beforeAutospacing="0" w:after="0" w:afterAutospacing="0"/>
        <w:ind w:left="1276" w:firstLine="708"/>
        <w:rPr>
          <w:del w:id="862" w:author="User" w:date="2024-06-13T09:09:00Z"/>
          <w:rFonts w:ascii="GHEA Grapalat" w:eastAsiaTheme="minorHAnsi" w:hAnsi="GHEA Grapalat" w:cstheme="minorBidi"/>
          <w:b/>
          <w:sz w:val="18"/>
          <w:szCs w:val="18"/>
        </w:rPr>
      </w:pPr>
      <w:del w:id="863" w:author="User" w:date="2024-06-13T09:09:00Z">
        <w:r w:rsidRPr="00B138F3" w:rsidDel="00815061">
          <w:rPr>
            <w:rFonts w:ascii="GHEA Grapalat" w:hAnsi="GHEA Grapalat" w:cs="Sylfaen"/>
            <w:vertAlign w:val="superscript"/>
          </w:rPr>
          <w:delText xml:space="preserve">                         </w:delText>
        </w:r>
        <w:r w:rsidRPr="00B138F3" w:rsidDel="00815061">
          <w:rPr>
            <w:rStyle w:val="Strong"/>
            <w:rFonts w:ascii="GHEA Grapalat" w:hAnsi="GHEA Grapalat"/>
            <w:b w:val="0"/>
            <w:sz w:val="18"/>
            <w:szCs w:val="18"/>
          </w:rPr>
          <w:delText>наименование заказчика</w:delText>
        </w:r>
        <w:r w:rsidRPr="00B138F3" w:rsidDel="00815061">
          <w:rPr>
            <w:rFonts w:ascii="GHEA Grapalat" w:eastAsiaTheme="minorHAnsi" w:hAnsi="GHEA Grapalat" w:cstheme="minorBidi"/>
            <w:b/>
            <w:sz w:val="18"/>
            <w:szCs w:val="18"/>
          </w:rPr>
          <w:delText xml:space="preserve"> </w:delText>
        </w:r>
      </w:del>
    </w:p>
    <w:p w:rsidR="007B3F5F" w:rsidRPr="00B138F3" w:rsidDel="00815061" w:rsidRDefault="007B3F5F" w:rsidP="007B3F5F">
      <w:pPr>
        <w:pStyle w:val="NormalWeb"/>
        <w:shd w:val="clear" w:color="auto" w:fill="FFFFFF"/>
        <w:spacing w:before="0" w:beforeAutospacing="0" w:after="0" w:afterAutospacing="0"/>
        <w:rPr>
          <w:del w:id="864" w:author="User" w:date="2024-06-13T09:09:00Z"/>
          <w:rFonts w:ascii="GHEA Grapalat" w:hAnsi="GHEA Grapalat" w:cs="Sylfaen"/>
          <w:vertAlign w:val="superscript"/>
        </w:rPr>
      </w:pPr>
      <w:del w:id="865" w:author="User" w:date="2024-06-13T09:09:00Z">
        <w:r w:rsidRPr="00B138F3" w:rsidDel="00815061">
          <w:rPr>
            <w:rFonts w:ascii="GHEA Grapalat" w:eastAsiaTheme="minorHAnsi" w:hAnsi="GHEA Grapalat" w:cstheme="minorBidi"/>
          </w:rPr>
          <w:delText>процедуры  закупок под кодом ____________________.</w:delText>
        </w:r>
      </w:del>
    </w:p>
    <w:p w:rsidR="007B3F5F" w:rsidRPr="00B138F3" w:rsidDel="00815061" w:rsidRDefault="007B3F5F" w:rsidP="007B3F5F">
      <w:pPr>
        <w:pStyle w:val="NormalWeb"/>
        <w:shd w:val="clear" w:color="auto" w:fill="FFFFFF"/>
        <w:spacing w:before="0" w:beforeAutospacing="0" w:after="0" w:afterAutospacing="0"/>
        <w:jc w:val="both"/>
        <w:rPr>
          <w:del w:id="866" w:author="User" w:date="2024-06-13T09:09:00Z"/>
          <w:rFonts w:ascii="GHEA Grapalat" w:eastAsiaTheme="minorHAnsi" w:hAnsi="GHEA Grapalat" w:cstheme="minorBidi"/>
          <w:sz w:val="18"/>
          <w:szCs w:val="18"/>
        </w:rPr>
      </w:pPr>
      <w:del w:id="867"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код процедуры</w:delText>
        </w:r>
      </w:del>
    </w:p>
    <w:p w:rsidR="007B3F5F" w:rsidRPr="00B138F3" w:rsidDel="00815061" w:rsidRDefault="007B3F5F" w:rsidP="007B3F5F">
      <w:pPr>
        <w:pStyle w:val="NormalWeb"/>
        <w:shd w:val="clear" w:color="auto" w:fill="FFFFFF"/>
        <w:spacing w:before="0" w:beforeAutospacing="0" w:after="0" w:afterAutospacing="0"/>
        <w:jc w:val="both"/>
        <w:rPr>
          <w:del w:id="868" w:author="User" w:date="2024-06-13T09:09:00Z"/>
          <w:rFonts w:ascii="GHEA Grapalat" w:eastAsiaTheme="minorHAnsi" w:hAnsi="GHEA Grapalat" w:cstheme="minorBidi"/>
          <w:lang w:val="hy-AM"/>
        </w:rPr>
      </w:pPr>
      <w:del w:id="869" w:author="User" w:date="2024-06-13T09:09:00Z">
        <w:r w:rsidRPr="00B138F3" w:rsidDel="00815061">
          <w:rPr>
            <w:rFonts w:ascii="GHEA Grapalat" w:eastAsiaTheme="minorHAnsi" w:hAnsi="GHEA Grapalat" w:cstheme="minorBidi"/>
          </w:rPr>
          <w:delText xml:space="preserve">  </w:delText>
        </w:r>
        <w:r w:rsidRPr="00B6601D" w:rsidDel="00815061">
          <w:rPr>
            <w:rFonts w:ascii="GHEA Grapalat" w:eastAsiaTheme="minorHAnsi" w:hAnsi="GHEA Grapalat" w:cstheme="minorBidi"/>
          </w:rPr>
          <w:delText xml:space="preserve">2.  По гарантии </w:delText>
        </w:r>
        <w:r w:rsidRPr="00B6601D" w:rsidDel="00815061">
          <w:rPr>
            <w:rFonts w:ascii="GHEA Grapalat" w:eastAsiaTheme="minorHAnsi" w:hAnsi="GHEA Grapalat" w:cstheme="minorBidi"/>
            <w:lang w:val="hy-AM"/>
          </w:rPr>
          <w:delText>----------------------------------------------------------------------------</w:delText>
        </w:r>
        <w:r w:rsidRPr="00B138F3" w:rsidDel="00815061">
          <w:rPr>
            <w:rFonts w:ascii="GHEA Grapalat" w:eastAsiaTheme="minorHAnsi" w:hAnsi="GHEA Grapalat" w:cstheme="minorBidi"/>
            <w:lang w:val="hy-AM"/>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70" w:author="User" w:date="2024-06-13T09:09:00Z"/>
          <w:rFonts w:ascii="GHEA Grapalat" w:eastAsiaTheme="minorHAnsi" w:hAnsi="GHEA Grapalat" w:cstheme="minorBidi"/>
          <w:sz w:val="18"/>
          <w:szCs w:val="18"/>
        </w:rPr>
      </w:pPr>
      <w:del w:id="871" w:author="User" w:date="2024-06-13T09:09:00Z">
        <w:r w:rsidRPr="00B138F3" w:rsidDel="00815061">
          <w:rPr>
            <w:rFonts w:ascii="GHEA Grapalat" w:eastAsiaTheme="minorHAnsi" w:hAnsi="GHEA Grapalat" w:cstheme="minorBidi"/>
            <w:sz w:val="18"/>
            <w:szCs w:val="18"/>
          </w:rPr>
          <w:delText xml:space="preserve">                                        </w:delText>
        </w:r>
        <w:r w:rsidRPr="00361EFF" w:rsidDel="00815061">
          <w:rPr>
            <w:rFonts w:ascii="GHEA Grapalat" w:eastAsiaTheme="minorHAnsi" w:hAnsi="GHEA Grapalat" w:cstheme="minorBidi"/>
            <w:sz w:val="18"/>
            <w:szCs w:val="18"/>
          </w:rPr>
          <w:delText xml:space="preserve">наименование </w:delText>
        </w:r>
        <w:r w:rsidR="00C7561C" w:rsidRPr="00361EFF" w:rsidDel="00815061">
          <w:rPr>
            <w:rFonts w:ascii="GHEA Grapalat" w:eastAsiaTheme="minorHAnsi" w:hAnsi="GHEA Grapalat" w:cstheme="minorBidi"/>
            <w:sz w:val="18"/>
            <w:szCs w:val="18"/>
          </w:rPr>
          <w:delText xml:space="preserve">выдающего гарантию </w:delText>
        </w:r>
        <w:r w:rsidRPr="00361EFF" w:rsidDel="00815061">
          <w:rPr>
            <w:rFonts w:ascii="GHEA Grapalat" w:eastAsiaTheme="minorHAnsi" w:hAnsi="GHEA Grapalat" w:cstheme="minorBidi"/>
            <w:sz w:val="18"/>
            <w:szCs w:val="18"/>
          </w:rPr>
          <w:delText>банка</w:delText>
        </w:r>
        <w:r w:rsidR="00C7561C" w:rsidRPr="00361EFF" w:rsidDel="00815061">
          <w:rPr>
            <w:rFonts w:ascii="GHEA Grapalat" w:eastAsiaTheme="minorHAnsi" w:hAnsi="GHEA Grapalat" w:cstheme="minorBidi"/>
            <w:sz w:val="18"/>
            <w:szCs w:val="18"/>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72"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jc w:val="both"/>
        <w:rPr>
          <w:del w:id="873" w:author="User" w:date="2024-06-13T09:09:00Z"/>
          <w:rFonts w:ascii="GHEA Grapalat" w:eastAsiaTheme="minorHAnsi" w:hAnsi="GHEA Grapalat" w:cstheme="minorBidi"/>
        </w:rPr>
      </w:pPr>
      <w:del w:id="874"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7B3F5F" w:rsidRPr="00B138F3" w:rsidDel="00815061" w:rsidRDefault="007B3F5F" w:rsidP="007B3F5F">
      <w:pPr>
        <w:pStyle w:val="NormalWeb"/>
        <w:shd w:val="clear" w:color="auto" w:fill="FFFFFF"/>
        <w:spacing w:before="0" w:beforeAutospacing="0" w:after="0" w:afterAutospacing="0"/>
        <w:jc w:val="both"/>
        <w:rPr>
          <w:del w:id="875" w:author="User" w:date="2024-06-13T09:09:00Z"/>
          <w:rFonts w:ascii="GHEA Grapalat" w:eastAsiaTheme="minorHAnsi" w:hAnsi="GHEA Grapalat" w:cstheme="minorBidi"/>
          <w:sz w:val="18"/>
          <w:szCs w:val="18"/>
        </w:rPr>
      </w:pPr>
      <w:del w:id="876"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7B3F5F" w:rsidRPr="00B138F3" w:rsidDel="00815061" w:rsidRDefault="007B3F5F" w:rsidP="007B3F5F">
      <w:pPr>
        <w:pStyle w:val="NormalWeb"/>
        <w:shd w:val="clear" w:color="auto" w:fill="FFFFFF"/>
        <w:spacing w:before="0" w:beforeAutospacing="0" w:after="0" w:afterAutospacing="0"/>
        <w:jc w:val="both"/>
        <w:rPr>
          <w:del w:id="877" w:author="User" w:date="2024-06-13T09:09:00Z"/>
          <w:rFonts w:ascii="GHEA Grapalat" w:eastAsiaTheme="minorHAnsi" w:hAnsi="GHEA Grapalat" w:cstheme="minorBidi"/>
        </w:rPr>
      </w:pPr>
      <w:del w:id="878" w:author="User" w:date="2024-06-13T09:09:00Z">
        <w:r w:rsidRPr="00B138F3" w:rsidDel="00815061">
          <w:rPr>
            <w:rFonts w:ascii="GHEA Grapalat" w:eastAsiaTheme="minorHAnsi" w:hAnsi="GHEA Grapalat" w:cstheme="minorBidi"/>
          </w:rPr>
          <w:delText xml:space="preserve">гарантии) в течение </w:delText>
        </w:r>
        <w:r w:rsidR="00ED62EA" w:rsidDel="00815061">
          <w:rPr>
            <w:rFonts w:ascii="GHEA Grapalat" w:eastAsiaTheme="minorHAnsi" w:hAnsi="GHEA Grapalat" w:cstheme="minorBidi"/>
          </w:rPr>
          <w:delText>пяти</w:delText>
        </w:r>
        <w:r w:rsidRPr="00B138F3" w:rsidDel="00815061">
          <w:rPr>
            <w:rFonts w:ascii="GHEA Grapalat" w:eastAsiaTheme="minorHAnsi" w:hAnsi="GHEA Grapalat" w:cstheme="minorBidi"/>
          </w:rPr>
          <w:delText xml:space="preserve"> рабочих  дней после получения требования. </w:delText>
        </w:r>
      </w:del>
    </w:p>
    <w:p w:rsidR="007B3F5F" w:rsidRPr="00B138F3" w:rsidDel="00815061" w:rsidRDefault="007B3F5F" w:rsidP="007B3F5F">
      <w:pPr>
        <w:pStyle w:val="NormalWeb"/>
        <w:shd w:val="clear" w:color="auto" w:fill="FFFFFF"/>
        <w:spacing w:before="0" w:beforeAutospacing="0" w:after="0" w:afterAutospacing="0"/>
        <w:ind w:firstLine="708"/>
        <w:jc w:val="both"/>
        <w:rPr>
          <w:del w:id="879" w:author="User" w:date="2024-06-13T09:09:00Z"/>
          <w:rFonts w:ascii="GHEA Grapalat" w:eastAsiaTheme="minorHAnsi" w:hAnsi="GHEA Grapalat" w:cstheme="minorBidi"/>
        </w:rPr>
      </w:pPr>
      <w:del w:id="880"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7B3F5F" w:rsidRPr="00B138F3" w:rsidDel="00815061" w:rsidRDefault="007B3F5F" w:rsidP="007B3F5F">
      <w:pPr>
        <w:pStyle w:val="NormalWeb"/>
        <w:shd w:val="clear" w:color="auto" w:fill="FFFFFF"/>
        <w:spacing w:before="0" w:beforeAutospacing="0" w:after="0" w:afterAutospacing="0"/>
        <w:jc w:val="both"/>
        <w:rPr>
          <w:del w:id="881" w:author="User" w:date="2024-06-13T09:09:00Z"/>
          <w:rFonts w:ascii="GHEA Grapalat" w:eastAsiaTheme="minorHAnsi" w:hAnsi="GHEA Grapalat" w:cstheme="minorBidi"/>
          <w:sz w:val="18"/>
          <w:szCs w:val="18"/>
        </w:rPr>
      </w:pPr>
      <w:del w:id="882"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883" w:author="User" w:date="2024-06-13T09:09:00Z"/>
          <w:rStyle w:val="Strong"/>
          <w:rFonts w:ascii="GHEA Grapalat" w:hAnsi="GHEA Grapalat"/>
          <w:b w:val="0"/>
          <w:bCs w:val="0"/>
          <w:sz w:val="20"/>
          <w:szCs w:val="20"/>
        </w:rPr>
      </w:pPr>
      <w:del w:id="884" w:author="User" w:date="2024-06-13T09:09:00Z">
        <w:r w:rsidRPr="00B138F3" w:rsidDel="00815061">
          <w:rPr>
            <w:rStyle w:val="Strong"/>
            <w:rFonts w:ascii="GHEA Grapalat" w:hAnsi="GHEA Grapalat"/>
            <w:sz w:val="20"/>
            <w:szCs w:val="20"/>
          </w:rPr>
          <w:delText xml:space="preserve">3. </w:delText>
        </w:r>
        <w:r w:rsidRPr="00B138F3" w:rsidDel="00815061">
          <w:rPr>
            <w:rFonts w:ascii="GHEA Grapalat" w:eastAsiaTheme="minorHAnsi" w:hAnsi="GHEA Grapalat" w:cstheme="minorBidi"/>
          </w:rPr>
          <w:delText>Настоящая гарантия является безотзывной.</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885" w:author="User" w:date="2024-06-13T09:09:00Z"/>
          <w:rStyle w:val="Strong"/>
          <w:rFonts w:ascii="GHEA Grapalat" w:hAnsi="GHEA Grapalat"/>
          <w:b w:val="0"/>
          <w:bCs w:val="0"/>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886" w:author="User" w:date="2024-06-13T09:09:00Z"/>
          <w:rFonts w:ascii="GHEA Grapalat" w:eastAsiaTheme="minorHAnsi" w:hAnsi="GHEA Grapalat" w:cstheme="minorBidi"/>
        </w:rPr>
      </w:pPr>
      <w:del w:id="887"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53597C" w:rsidRPr="00D66198" w:rsidDel="00815061" w:rsidRDefault="0053597C" w:rsidP="0053597C">
      <w:pPr>
        <w:pStyle w:val="NormalWeb"/>
        <w:shd w:val="clear" w:color="auto" w:fill="FFFFFF"/>
        <w:ind w:firstLine="374"/>
        <w:contextualSpacing/>
        <w:jc w:val="both"/>
        <w:rPr>
          <w:del w:id="888" w:author="User" w:date="2024-06-13T09:09:00Z"/>
          <w:rFonts w:ascii="GHEA Grapalat" w:eastAsiaTheme="minorHAnsi" w:hAnsi="GHEA Grapalat" w:cstheme="minorBidi"/>
        </w:rPr>
      </w:pPr>
      <w:del w:id="889" w:author="User" w:date="2024-06-13T09:09:00Z">
        <w:r w:rsidRPr="00D66198" w:rsidDel="00815061">
          <w:rPr>
            <w:rFonts w:ascii="GHEA Grapalat" w:eastAsiaTheme="minorHAnsi" w:hAnsi="GHEA Grapalat" w:cstheme="minorBidi"/>
          </w:rPr>
          <w:delText xml:space="preserve">5. Гарантия действует </w:delText>
        </w:r>
        <w:r w:rsidR="00B31A63" w:rsidDel="00815061">
          <w:rPr>
            <w:rFonts w:ascii="GHEA Grapalat" w:eastAsiaTheme="minorHAnsi" w:hAnsi="GHEA Grapalat" w:cstheme="minorBidi"/>
          </w:rPr>
          <w:delText xml:space="preserve">с момента выпуска и в силе  </w:delText>
        </w:r>
        <w:r w:rsidRPr="00D66198" w:rsidDel="00815061">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53597C" w:rsidRPr="00D66198" w:rsidDel="00815061" w:rsidRDefault="00B31A63" w:rsidP="0053597C">
      <w:pPr>
        <w:pStyle w:val="NormalWeb"/>
        <w:shd w:val="clear" w:color="auto" w:fill="FFFFFF"/>
        <w:ind w:firstLine="374"/>
        <w:contextualSpacing/>
        <w:jc w:val="both"/>
        <w:rPr>
          <w:del w:id="890" w:author="User" w:date="2024-06-13T09:09:00Z"/>
          <w:rFonts w:ascii="GHEA Grapalat" w:eastAsiaTheme="minorHAnsi" w:hAnsi="GHEA Grapalat" w:cstheme="minorBidi"/>
        </w:rPr>
      </w:pPr>
      <w:del w:id="891" w:author="User" w:date="2024-06-13T09:09:00Z">
        <w:r w:rsidDel="00815061">
          <w:rPr>
            <w:rFonts w:ascii="GHEA Grapalat" w:eastAsiaTheme="minorHAnsi" w:hAnsi="GHEA Grapalat" w:cstheme="minorBidi"/>
            <w:sz w:val="18"/>
            <w:szCs w:val="18"/>
          </w:rPr>
          <w:delText xml:space="preserve">                                       </w:delText>
        </w:r>
        <w:r w:rsidR="0053597C" w:rsidRPr="00D66198" w:rsidDel="00815061">
          <w:rPr>
            <w:rFonts w:ascii="GHEA Grapalat" w:eastAsiaTheme="minorHAnsi" w:hAnsi="GHEA Grapalat" w:cstheme="minorBidi"/>
            <w:sz w:val="18"/>
            <w:szCs w:val="18"/>
          </w:rPr>
          <w:delText>номер заключаемого договара</w:delText>
        </w:r>
      </w:del>
    </w:p>
    <w:p w:rsidR="0053597C" w:rsidRPr="00D66198" w:rsidDel="00815061" w:rsidRDefault="0053597C" w:rsidP="0053597C">
      <w:pPr>
        <w:pStyle w:val="NormalWeb"/>
        <w:shd w:val="clear" w:color="auto" w:fill="FFFFFF"/>
        <w:ind w:firstLine="374"/>
        <w:contextualSpacing/>
        <w:jc w:val="both"/>
        <w:rPr>
          <w:del w:id="892" w:author="User" w:date="2024-06-13T09:09:00Z"/>
          <w:rFonts w:ascii="GHEA Grapalat" w:eastAsiaTheme="minorHAnsi" w:hAnsi="GHEA Grapalat" w:cstheme="minorBidi"/>
        </w:rPr>
      </w:pPr>
    </w:p>
    <w:p w:rsidR="0053597C" w:rsidRPr="00D66198" w:rsidDel="00815061" w:rsidRDefault="00B31A63" w:rsidP="0053597C">
      <w:pPr>
        <w:pStyle w:val="NormalWeb"/>
        <w:shd w:val="clear" w:color="auto" w:fill="FFFFFF"/>
        <w:contextualSpacing/>
        <w:jc w:val="both"/>
        <w:rPr>
          <w:del w:id="893" w:author="User" w:date="2024-06-13T09:09:00Z"/>
          <w:rFonts w:ascii="GHEA Grapalat" w:eastAsiaTheme="minorHAnsi" w:hAnsi="GHEA Grapalat" w:cstheme="minorBidi"/>
          <w:lang w:val="hy-AM"/>
        </w:rPr>
      </w:pPr>
      <w:del w:id="894" w:author="User" w:date="2024-06-13T09:09:00Z">
        <w:r w:rsidRPr="00D66198" w:rsidDel="00815061">
          <w:rPr>
            <w:rFonts w:ascii="GHEA Grapalat" w:eastAsiaTheme="minorHAnsi" w:hAnsi="GHEA Grapalat" w:cstheme="minorBidi"/>
          </w:rPr>
          <w:delText xml:space="preserve">бенефициаром и принципалом    </w:delText>
        </w:r>
        <w:r w:rsidR="0053597C" w:rsidRPr="00D66198" w:rsidDel="00815061">
          <w:rPr>
            <w:rFonts w:ascii="GHEA Grapalat" w:eastAsiaTheme="minorHAnsi" w:hAnsi="GHEA Grapalat" w:cstheme="minorBidi"/>
          </w:rPr>
          <w:delText xml:space="preserve">и  действует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в</w:delText>
        </w:r>
        <w:r w:rsidR="0053597C" w:rsidRPr="00D66198" w:rsidDel="00815061">
          <w:rPr>
            <w:rFonts w:ascii="GHEA Grapalat" w:hAnsi="GHEA Grapalat"/>
          </w:rPr>
          <w:delText>ключительно</w:delText>
        </w:r>
        <w:r w:rsidR="0053597C" w:rsidRPr="00D66198" w:rsidDel="00815061">
          <w:rPr>
            <w:rFonts w:ascii="GHEA Grapalat" w:eastAsiaTheme="minorHAnsi" w:hAnsi="GHEA Grapalat" w:cstheme="minorBidi"/>
          </w:rPr>
          <w:delText xml:space="preserve">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до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девяностого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рабочего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дня</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следующего за днем </w:delText>
        </w:r>
      </w:del>
    </w:p>
    <w:p w:rsidR="0053597C" w:rsidRPr="00D66198" w:rsidDel="00815061" w:rsidRDefault="0053597C" w:rsidP="0053597C">
      <w:pPr>
        <w:pStyle w:val="NormalWeb"/>
        <w:shd w:val="clear" w:color="auto" w:fill="FFFFFF"/>
        <w:contextualSpacing/>
        <w:jc w:val="both"/>
        <w:rPr>
          <w:del w:id="895" w:author="User" w:date="2024-06-13T09:09:00Z"/>
          <w:rFonts w:ascii="GHEA Grapalat" w:eastAsiaTheme="minorHAnsi" w:hAnsi="GHEA Grapalat" w:cstheme="minorBidi"/>
          <w:sz w:val="18"/>
          <w:szCs w:val="18"/>
          <w:lang w:val="hy-AM"/>
        </w:rPr>
      </w:pPr>
    </w:p>
    <w:p w:rsidR="0053597C" w:rsidRPr="00D66198" w:rsidDel="00815061" w:rsidRDefault="0053597C" w:rsidP="001E7BA9">
      <w:pPr>
        <w:pStyle w:val="NormalWeb"/>
        <w:shd w:val="clear" w:color="auto" w:fill="FFFFFF"/>
        <w:contextualSpacing/>
        <w:jc w:val="center"/>
        <w:rPr>
          <w:del w:id="896" w:author="User" w:date="2024-06-13T09:09:00Z"/>
          <w:rFonts w:eastAsiaTheme="minorHAnsi" w:cstheme="minorBidi"/>
        </w:rPr>
      </w:pPr>
      <w:del w:id="897" w:author="User" w:date="2024-06-13T09:09:00Z">
        <w:r w:rsidRPr="00D66198" w:rsidDel="00815061">
          <w:rPr>
            <w:rFonts w:ascii="GHEA Grapalat" w:eastAsiaTheme="minorHAnsi" w:hAnsi="GHEA Grapalat" w:cstheme="minorBidi"/>
            <w:lang w:val="hy-AM"/>
          </w:rPr>
          <w:delText>--------------------------------------------------------</w:delText>
        </w:r>
        <w:r w:rsidRPr="00D66198" w:rsidDel="00815061">
          <w:rPr>
            <w:rFonts w:ascii="GHEA Grapalat" w:eastAsiaTheme="minorHAnsi" w:hAnsi="GHEA Grapalat" w:cstheme="minorBidi"/>
          </w:rPr>
          <w:delText>------------------</w:delText>
        </w:r>
        <w:r w:rsidRPr="00D66198" w:rsidDel="00815061">
          <w:rPr>
            <w:rFonts w:ascii="GHEA Grapalat" w:eastAsiaTheme="minorHAnsi" w:hAnsi="GHEA Grapalat" w:cstheme="minorBidi"/>
            <w:lang w:val="hy-AM"/>
          </w:rPr>
          <w:delText>----------------------</w:delText>
        </w:r>
        <w:r w:rsidRPr="00D66198" w:rsidDel="00815061">
          <w:rPr>
            <w:rFonts w:eastAsiaTheme="minorHAnsi" w:cstheme="minorBidi"/>
          </w:rPr>
          <w:delText xml:space="preserve"> </w:delText>
        </w:r>
        <w:r w:rsidRPr="00D66198" w:rsidDel="00815061">
          <w:rPr>
            <w:rFonts w:eastAsiaTheme="minorHAnsi" w:cstheme="minorBidi"/>
            <w:lang w:val="hy-AM"/>
          </w:rPr>
          <w:delText>.</w:delText>
        </w:r>
        <w:r w:rsidRPr="00D66198" w:rsidDel="00815061">
          <w:rPr>
            <w:rFonts w:eastAsiaTheme="minorHAnsi" w:cstheme="minorBidi"/>
          </w:rPr>
          <w:delText xml:space="preserve">           </w:delText>
        </w:r>
        <w:r w:rsidRPr="00D66198" w:rsidDel="00815061">
          <w:rPr>
            <w:rFonts w:ascii="GHEA Grapalat" w:hAnsi="GHEA Grapalat"/>
            <w:sz w:val="16"/>
            <w:szCs w:val="16"/>
          </w:rPr>
          <w:delText>крайний срок</w:delText>
        </w:r>
        <w:r w:rsidRPr="00D66198" w:rsidDel="00815061">
          <w:rPr>
            <w:rFonts w:ascii="GHEA Grapalat" w:eastAsiaTheme="minorHAnsi" w:hAnsi="GHEA Grapalat" w:cstheme="minorBidi"/>
            <w:sz w:val="16"/>
            <w:szCs w:val="16"/>
          </w:rPr>
          <w:delText xml:space="preserve"> поставки товаров</w:delText>
        </w:r>
        <w:r w:rsidRPr="00D66198" w:rsidDel="00815061">
          <w:rPr>
            <w:rFonts w:ascii="GHEA Grapalat" w:eastAsiaTheme="minorHAnsi" w:hAnsi="GHEA Grapalat" w:cstheme="minorBidi"/>
            <w:sz w:val="16"/>
            <w:szCs w:val="16"/>
            <w:lang w:val="hy-AM"/>
          </w:rPr>
          <w:delText>, предусмотренн</w:delText>
        </w:r>
        <w:r w:rsidRPr="00D66198" w:rsidDel="00815061">
          <w:rPr>
            <w:rFonts w:ascii="GHEA Grapalat" w:eastAsiaTheme="minorHAnsi" w:hAnsi="GHEA Grapalat" w:cstheme="minorBidi"/>
            <w:sz w:val="16"/>
            <w:szCs w:val="16"/>
          </w:rPr>
          <w:delText xml:space="preserve">ый </w:delText>
        </w:r>
        <w:r w:rsidRPr="00D66198" w:rsidDel="00815061">
          <w:rPr>
            <w:rFonts w:ascii="GHEA Grapalat" w:eastAsiaTheme="minorHAnsi" w:hAnsi="GHEA Grapalat" w:cstheme="minorBidi"/>
            <w:sz w:val="16"/>
            <w:szCs w:val="16"/>
            <w:lang w:val="hy-AM"/>
          </w:rPr>
          <w:delText>заключаемым договором</w:delText>
        </w:r>
      </w:del>
    </w:p>
    <w:p w:rsidR="008E15C3" w:rsidDel="00815061" w:rsidRDefault="0053597C" w:rsidP="0053597C">
      <w:pPr>
        <w:pStyle w:val="NormalWeb"/>
        <w:shd w:val="clear" w:color="auto" w:fill="FFFFFF"/>
        <w:contextualSpacing/>
        <w:jc w:val="both"/>
        <w:rPr>
          <w:del w:id="898" w:author="User" w:date="2024-06-13T09:09:00Z"/>
          <w:rFonts w:ascii="GHEA Grapalat" w:eastAsiaTheme="minorHAnsi" w:hAnsi="GHEA Grapalat" w:cstheme="minorBidi"/>
        </w:rPr>
      </w:pPr>
      <w:del w:id="899" w:author="User" w:date="2024-06-13T09:09:00Z">
        <w:r w:rsidRPr="00D66198" w:rsidDel="00815061">
          <w:rPr>
            <w:rFonts w:ascii="GHEA Grapalat" w:eastAsiaTheme="minorHAnsi" w:hAnsi="GHEA Grapalat" w:cstheme="minorBidi"/>
          </w:rPr>
          <w:delText>В день предоставления гарантии лицо, выдающее гарантию, с официального адреса</w:delText>
        </w:r>
        <w:r w:rsidRPr="00D66198" w:rsidDel="00815061">
          <w:rPr>
            <w:rFonts w:ascii="GHEA Grapalat" w:eastAsiaTheme="minorHAnsi" w:hAnsi="GHEA Grapalat" w:cstheme="minorBidi"/>
            <w:lang w:val="hy-AM"/>
          </w:rPr>
          <w:delText xml:space="preserve"> </w:delText>
        </w:r>
        <w:r w:rsidRPr="00D66198" w:rsidDel="00815061">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8E15C3" w:rsidDel="00815061">
          <w:rPr>
            <w:rFonts w:ascii="GHEA Grapalat" w:eastAsiaTheme="minorHAnsi" w:hAnsi="GHEA Grapalat" w:cstheme="minorBidi"/>
          </w:rPr>
          <w:delText>-----------------------------------------------------------------</w:delText>
        </w:r>
      </w:del>
    </w:p>
    <w:p w:rsidR="008E15C3" w:rsidDel="00815061" w:rsidRDefault="008E15C3" w:rsidP="008E15C3">
      <w:pPr>
        <w:pStyle w:val="NormalWeb"/>
        <w:shd w:val="clear" w:color="auto" w:fill="FFFFFF"/>
        <w:contextualSpacing/>
        <w:jc w:val="center"/>
        <w:rPr>
          <w:del w:id="900" w:author="User" w:date="2024-06-13T09:09:00Z"/>
          <w:rFonts w:ascii="GHEA Grapalat" w:eastAsiaTheme="minorHAnsi" w:hAnsi="GHEA Grapalat" w:cstheme="minorBidi"/>
        </w:rPr>
      </w:pPr>
      <w:del w:id="901" w:author="User" w:date="2024-06-13T09:09:00Z">
        <w:r w:rsidDel="00815061">
          <w:rPr>
            <w:rStyle w:val="Strong"/>
            <w:b w:val="0"/>
            <w:bCs w:val="0"/>
            <w:sz w:val="20"/>
            <w:szCs w:val="20"/>
          </w:rPr>
          <w:delText xml:space="preserve">                                                     адрес эл. почты секретаря</w:delText>
        </w:r>
      </w:del>
    </w:p>
    <w:p w:rsidR="0053597C" w:rsidRPr="00D66198" w:rsidDel="00815061" w:rsidRDefault="0053597C" w:rsidP="0053597C">
      <w:pPr>
        <w:pStyle w:val="NormalWeb"/>
        <w:shd w:val="clear" w:color="auto" w:fill="FFFFFF"/>
        <w:contextualSpacing/>
        <w:jc w:val="both"/>
        <w:rPr>
          <w:del w:id="902" w:author="User" w:date="2024-06-13T09:09:00Z"/>
          <w:rFonts w:ascii="GHEA Grapalat" w:eastAsiaTheme="minorHAnsi" w:hAnsi="GHEA Grapalat" w:cstheme="minorBidi"/>
        </w:rPr>
      </w:pPr>
      <w:del w:id="903" w:author="User" w:date="2024-06-13T09:09:00Z">
        <w:r w:rsidRPr="00D66198" w:rsidDel="00815061">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D66198" w:rsidDel="00815061">
          <w:rPr>
            <w:rFonts w:ascii="GHEA Grapalat" w:eastAsiaTheme="minorHAnsi" w:hAnsi="GHEA Grapalat" w:cstheme="minorBidi"/>
            <w:lang w:val="hy-AM"/>
          </w:rPr>
          <w:delText>.</w:delText>
        </w:r>
        <w:r w:rsidRPr="00D66198" w:rsidDel="00815061">
          <w:rPr>
            <w:rFonts w:ascii="GHEA Grapalat" w:eastAsiaTheme="minorHAnsi" w:hAnsi="GHEA Grapalat" w:cstheme="minorBidi"/>
          </w:rPr>
          <w:delText xml:space="preserve"> </w:delText>
        </w:r>
      </w:del>
    </w:p>
    <w:p w:rsidR="007B3F5F" w:rsidRPr="00D66198" w:rsidDel="00815061" w:rsidRDefault="007B3F5F" w:rsidP="007B3F5F">
      <w:pPr>
        <w:pStyle w:val="NormalWeb"/>
        <w:shd w:val="clear" w:color="auto" w:fill="FFFFFF"/>
        <w:spacing w:before="0" w:beforeAutospacing="0" w:after="0" w:afterAutospacing="0"/>
        <w:ind w:firstLine="375"/>
        <w:jc w:val="both"/>
        <w:rPr>
          <w:del w:id="904" w:author="User" w:date="2024-06-13T09:09:00Z"/>
          <w:rStyle w:val="Strong"/>
          <w:rFonts w:ascii="GHEA Grapalat" w:hAnsi="GHEA Grapalat"/>
          <w:b w:val="0"/>
          <w:bCs w:val="0"/>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905" w:author="User" w:date="2024-06-13T09:09:00Z"/>
          <w:rFonts w:ascii="GHEA Grapalat" w:eastAsiaTheme="minorHAnsi" w:hAnsi="GHEA Grapalat" w:cstheme="minorBidi"/>
        </w:rPr>
      </w:pPr>
      <w:del w:id="906" w:author="User" w:date="2024-06-13T09:09:00Z">
        <w:r w:rsidRPr="00B138F3" w:rsidDel="00815061">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7B3F5F" w:rsidRPr="00B138F3" w:rsidDel="00815061" w:rsidRDefault="007B3F5F" w:rsidP="007B3F5F">
      <w:pPr>
        <w:pStyle w:val="NormalWeb"/>
        <w:shd w:val="clear" w:color="auto" w:fill="FFFFFF"/>
        <w:ind w:firstLine="374"/>
        <w:contextualSpacing/>
        <w:jc w:val="both"/>
        <w:rPr>
          <w:del w:id="907" w:author="User" w:date="2024-06-13T09:09:00Z"/>
          <w:rFonts w:ascii="GHEA Grapalat" w:eastAsiaTheme="minorHAnsi" w:hAnsi="GHEA Grapalat" w:cstheme="minorBidi"/>
        </w:rPr>
      </w:pPr>
      <w:del w:id="908" w:author="User" w:date="2024-06-13T09:09:00Z">
        <w:r w:rsidRPr="00B138F3" w:rsidDel="00815061">
          <w:rPr>
            <w:rFonts w:ascii="GHEA Grapalat" w:eastAsiaTheme="minorHAnsi" w:hAnsi="GHEA Grapalat" w:cstheme="minorBidi"/>
          </w:rPr>
          <w:delText>1) копии заключенного договора N</w:delText>
        </w:r>
        <w:r w:rsidRPr="00B138F3" w:rsidDel="00815061">
          <w:rPr>
            <w:rFonts w:ascii="GHEA Grapalat" w:eastAsiaTheme="minorHAnsi" w:hAnsi="GHEA Grapalat" w:cstheme="minorBidi"/>
            <w:lang w:val="hy-AM"/>
          </w:rPr>
          <w:delText xml:space="preserve"> </w:delText>
        </w:r>
        <w:r w:rsidRPr="00B138F3" w:rsidDel="00815061">
          <w:rPr>
            <w:rFonts w:ascii="GHEA Grapalat" w:eastAsiaTheme="minorHAnsi" w:hAnsi="GHEA Grapalat" w:cstheme="minorBidi"/>
          </w:rPr>
          <w:delText xml:space="preserve">_____________________, включая </w:delText>
        </w:r>
      </w:del>
    </w:p>
    <w:p w:rsidR="007B3F5F" w:rsidRPr="00B138F3" w:rsidDel="00815061" w:rsidRDefault="007B3F5F" w:rsidP="007B3F5F">
      <w:pPr>
        <w:pStyle w:val="NormalWeb"/>
        <w:shd w:val="clear" w:color="auto" w:fill="FFFFFF"/>
        <w:contextualSpacing/>
        <w:jc w:val="both"/>
        <w:rPr>
          <w:del w:id="909" w:author="User" w:date="2024-06-13T09:09:00Z"/>
          <w:rFonts w:ascii="GHEA Grapalat" w:eastAsiaTheme="minorHAnsi" w:hAnsi="GHEA Grapalat" w:cstheme="minorBidi"/>
          <w:sz w:val="18"/>
          <w:szCs w:val="18"/>
        </w:rPr>
      </w:pPr>
      <w:del w:id="910" w:author="User" w:date="2024-06-13T09:09:00Z">
        <w:r w:rsidRPr="00B138F3" w:rsidDel="00815061">
          <w:rPr>
            <w:rFonts w:eastAsiaTheme="minorHAnsi" w:cstheme="minorBidi"/>
          </w:rPr>
          <w:delText xml:space="preserve">                                                               </w:delText>
        </w:r>
        <w:r w:rsidRPr="00B138F3" w:rsidDel="00815061">
          <w:rPr>
            <w:rFonts w:ascii="GHEA Grapalat" w:eastAsiaTheme="minorHAnsi" w:hAnsi="GHEA Grapalat" w:cstheme="minorBidi"/>
            <w:sz w:val="18"/>
            <w:szCs w:val="18"/>
          </w:rPr>
          <w:delText>номер заключаемого договара</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1" w:author="User" w:date="2024-06-13T09:09:00Z"/>
          <w:rFonts w:ascii="GHEA Grapalat" w:eastAsiaTheme="minorHAnsi" w:hAnsi="GHEA Grapalat" w:cstheme="minorBidi"/>
        </w:rPr>
      </w:pPr>
      <w:del w:id="912" w:author="User" w:date="2024-06-13T09:09:00Z">
        <w:r w:rsidRPr="00B138F3" w:rsidDel="00815061">
          <w:rPr>
            <w:rFonts w:ascii="GHEA Grapalat" w:eastAsiaTheme="minorHAnsi" w:hAnsi="GHEA Grapalat" w:cstheme="minorBidi"/>
          </w:rPr>
          <w:delText>копии внесенных  в него изменений, дополнительных соглашений,</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3"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14" w:author="User" w:date="2024-06-13T09:09:00Z"/>
          <w:rFonts w:ascii="GHEA Grapalat" w:eastAsiaTheme="minorHAnsi" w:hAnsi="GHEA Grapalat" w:cstheme="minorBidi"/>
        </w:rPr>
      </w:pPr>
      <w:del w:id="915" w:author="User" w:date="2024-06-13T09:09:00Z">
        <w:r w:rsidRPr="00B138F3" w:rsidDel="00815061">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815061">
          <w:fldChar w:fldCharType="begin"/>
        </w:r>
        <w:r w:rsidR="007F20A9" w:rsidDel="00815061">
          <w:delInstrText xml:space="preserve"> HYPERLINK "http://www.procurement.am" </w:delInstrText>
        </w:r>
        <w:r w:rsidR="007F20A9" w:rsidDel="00815061">
          <w:fldChar w:fldCharType="separate"/>
        </w:r>
        <w:r w:rsidR="00702A06" w:rsidRPr="00B138F3" w:rsidDel="00815061">
          <w:rPr>
            <w:rStyle w:val="Hyperlink"/>
            <w:rFonts w:ascii="GHEA Grapalat" w:hAnsi="GHEA Grapalat"/>
            <w:color w:val="auto"/>
            <w:sz w:val="20"/>
            <w:szCs w:val="20"/>
            <w:lang w:val="hy-AM"/>
          </w:rPr>
          <w:delText>www.procurement.am</w:delText>
        </w:r>
        <w:r w:rsidR="007F20A9" w:rsidDel="00815061">
          <w:rPr>
            <w:rStyle w:val="Hyperlink"/>
            <w:rFonts w:ascii="GHEA Grapalat" w:hAnsi="GHEA Grapalat"/>
            <w:color w:val="auto"/>
            <w:sz w:val="20"/>
            <w:szCs w:val="20"/>
            <w:lang w:val="hy-AM"/>
          </w:rPr>
          <w:fldChar w:fldCharType="end"/>
        </w:r>
        <w:r w:rsidRPr="00B138F3" w:rsidDel="00815061">
          <w:rPr>
            <w:rFonts w:ascii="GHEA Grapalat" w:eastAsiaTheme="minorHAnsi" w:hAnsi="GHEA Grapalat" w:cstheme="minorBidi"/>
          </w:rPr>
          <w:delText xml:space="preserve"> .</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6"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17" w:author="User" w:date="2024-06-13T09:09:00Z"/>
          <w:rFonts w:ascii="GHEA Grapalat" w:eastAsiaTheme="minorHAnsi" w:hAnsi="GHEA Grapalat" w:cstheme="minorBidi"/>
        </w:rPr>
      </w:pPr>
      <w:del w:id="918"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9"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20" w:author="User" w:date="2024-06-13T09:09:00Z"/>
          <w:rFonts w:ascii="GHEA Grapalat" w:eastAsiaTheme="minorHAnsi" w:hAnsi="GHEA Grapalat" w:cstheme="minorBidi"/>
        </w:rPr>
      </w:pPr>
      <w:del w:id="921"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22" w:author="User" w:date="2024-06-13T09:09:00Z"/>
          <w:rFonts w:ascii="GHEA Grapalat" w:eastAsiaTheme="minorHAnsi" w:hAnsi="GHEA Grapalat" w:cstheme="minorBidi"/>
        </w:rPr>
      </w:pPr>
      <w:del w:id="923"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7B3F5F" w:rsidRPr="00B138F3" w:rsidDel="00815061" w:rsidRDefault="007B3F5F" w:rsidP="007B3F5F">
      <w:pPr>
        <w:pStyle w:val="NormalWeb"/>
        <w:shd w:val="clear" w:color="auto" w:fill="FFFFFF"/>
        <w:spacing w:before="0" w:beforeAutospacing="0" w:after="0" w:afterAutospacing="0"/>
        <w:ind w:firstLine="375"/>
        <w:rPr>
          <w:del w:id="924" w:author="User" w:date="2024-06-13T09:09:00Z"/>
          <w:rFonts w:ascii="GHEA Grapalat" w:eastAsiaTheme="minorHAnsi" w:hAnsi="GHEA Grapalat" w:cstheme="minorBidi"/>
        </w:rPr>
      </w:pPr>
      <w:del w:id="925"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7B3F5F" w:rsidRPr="00B138F3" w:rsidDel="00815061" w:rsidRDefault="007B3F5F" w:rsidP="007B3F5F">
      <w:pPr>
        <w:pStyle w:val="NormalWeb"/>
        <w:shd w:val="clear" w:color="auto" w:fill="FFFFFF"/>
        <w:spacing w:before="0" w:beforeAutospacing="0" w:after="0" w:afterAutospacing="0"/>
        <w:ind w:firstLine="375"/>
        <w:rPr>
          <w:del w:id="926"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rPr>
          <w:del w:id="927" w:author="User" w:date="2024-06-13T09:09:00Z"/>
          <w:rFonts w:ascii="GHEA Grapalat" w:eastAsiaTheme="minorHAnsi" w:hAnsi="GHEA Grapalat" w:cstheme="minorBidi"/>
        </w:rPr>
      </w:pPr>
      <w:del w:id="928"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7B3F5F" w:rsidRPr="00B138F3" w:rsidDel="00815061" w:rsidRDefault="007B3F5F" w:rsidP="007B3F5F">
      <w:pPr>
        <w:pStyle w:val="NormalWeb"/>
        <w:shd w:val="clear" w:color="auto" w:fill="FFFFFF"/>
        <w:spacing w:before="0" w:beforeAutospacing="0" w:after="0" w:afterAutospacing="0"/>
        <w:ind w:firstLine="375"/>
        <w:rPr>
          <w:del w:id="929" w:author="User" w:date="2024-06-13T09:09:00Z"/>
          <w:rFonts w:ascii="GHEA Grapalat" w:eastAsiaTheme="minorHAnsi" w:hAnsi="GHEA Grapalat" w:cstheme="minorBidi"/>
        </w:rPr>
      </w:pPr>
      <w:del w:id="930"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31" w:author="User" w:date="2024-06-13T09:09:00Z"/>
          <w:rFonts w:ascii="GHEA Grapalat" w:eastAsiaTheme="minorHAnsi" w:hAnsi="GHEA Grapalat" w:cstheme="minorBidi"/>
        </w:rPr>
      </w:pPr>
      <w:del w:id="932"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33"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4" w:author="User" w:date="2024-06-13T09:09:00Z"/>
          <w:rFonts w:ascii="GHEA Grapalat" w:hAnsi="GHEA Grapalat"/>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5" w:author="User" w:date="2024-06-13T09:09:00Z"/>
          <w:rFonts w:ascii="GHEA Grapalat" w:hAnsi="GHEA Grapalat"/>
          <w:sz w:val="20"/>
          <w:szCs w:val="20"/>
          <w:u w:val="single"/>
          <w:lang w:val="hy-AM"/>
        </w:rPr>
      </w:pPr>
      <w:del w:id="936"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7B3F5F" w:rsidRPr="00B138F3" w:rsidDel="00815061" w:rsidRDefault="007B3F5F" w:rsidP="007B3F5F">
      <w:pPr>
        <w:pStyle w:val="NormalWeb"/>
        <w:shd w:val="clear" w:color="auto" w:fill="FFFFFF"/>
        <w:spacing w:before="0" w:beforeAutospacing="0" w:after="0" w:afterAutospacing="0"/>
        <w:ind w:firstLine="375"/>
        <w:jc w:val="both"/>
        <w:rPr>
          <w:del w:id="937" w:author="User" w:date="2024-06-13T09:09:00Z"/>
          <w:rFonts w:ascii="GHEA Grapalat" w:hAnsi="GHEA Grapalat"/>
          <w:sz w:val="20"/>
          <w:szCs w:val="20"/>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8" w:author="User" w:date="2024-06-13T09:09:00Z"/>
          <w:rFonts w:ascii="GHEA Grapalat" w:hAnsi="GHEA Grapalat"/>
          <w:sz w:val="20"/>
          <w:szCs w:val="20"/>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9" w:author="User" w:date="2024-06-13T09:09:00Z"/>
          <w:rFonts w:ascii="GHEA Grapalat" w:hAnsi="GHEA Grapalat"/>
          <w:sz w:val="20"/>
          <w:szCs w:val="20"/>
          <w:lang w:val="hy-AM"/>
        </w:rPr>
      </w:pPr>
      <w:del w:id="940"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7B3F5F" w:rsidRPr="00B138F3" w:rsidDel="00815061" w:rsidRDefault="007B3F5F" w:rsidP="007B3F5F">
      <w:pPr>
        <w:pStyle w:val="NormalWeb"/>
        <w:shd w:val="clear" w:color="auto" w:fill="FFFFFF"/>
        <w:spacing w:before="0" w:beforeAutospacing="0" w:after="0" w:afterAutospacing="0"/>
        <w:rPr>
          <w:del w:id="941" w:author="User" w:date="2024-06-13T09:09:00Z"/>
          <w:rFonts w:ascii="GHEA Grapalat" w:hAnsi="GHEA Grapalat" w:cs="Sylfaen"/>
          <w:vertAlign w:val="superscript"/>
        </w:rPr>
      </w:pPr>
      <w:del w:id="942"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43" w:author="User" w:date="2024-06-13T09:09:00Z"/>
          <w:rFonts w:ascii="GHEA Grapalat" w:eastAsiaTheme="minorHAnsi" w:hAnsi="GHEA Grapalat" w:cstheme="minorBidi"/>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4"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5" w:author="User" w:date="2024-06-13T09:09:00Z"/>
          <w:rFonts w:ascii="GHEA Grapalat" w:eastAsiaTheme="minorHAnsi" w:hAnsi="GHEA Grapalat" w:cstheme="minorBidi"/>
        </w:rPr>
      </w:pPr>
    </w:p>
    <w:p w:rsidR="00CF2692" w:rsidRPr="00B138F3" w:rsidDel="00815061" w:rsidRDefault="00CF2692" w:rsidP="00B46D58">
      <w:pPr>
        <w:widowControl w:val="0"/>
        <w:spacing w:after="160"/>
        <w:ind w:left="567" w:right="565"/>
        <w:jc w:val="center"/>
        <w:rPr>
          <w:del w:id="946"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947" w:author="User" w:date="2024-06-13T09:09:00Z"/>
          <w:rFonts w:ascii="GHEA Grapalat" w:hAnsi="GHEA Grapalat"/>
          <w:b/>
        </w:rPr>
      </w:pPr>
    </w:p>
    <w:p w:rsidR="007B3F5F" w:rsidRPr="00B138F3" w:rsidDel="00815061" w:rsidRDefault="007B3F5F" w:rsidP="00B46D58">
      <w:pPr>
        <w:widowControl w:val="0"/>
        <w:spacing w:after="160"/>
        <w:ind w:left="567" w:right="565"/>
        <w:jc w:val="center"/>
        <w:rPr>
          <w:del w:id="94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949"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0"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1"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2"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3" w:author="User" w:date="2024-06-13T09:09:00Z"/>
          <w:rFonts w:ascii="GHEA Grapalat" w:hAnsi="GHEA Grapalat"/>
          <w:b/>
        </w:rPr>
      </w:pPr>
    </w:p>
    <w:p w:rsidR="00F562DD" w:rsidDel="00815061" w:rsidRDefault="00F562DD">
      <w:pPr>
        <w:rPr>
          <w:del w:id="954" w:author="User" w:date="2024-06-13T09:09:00Z"/>
          <w:rFonts w:ascii="GHEA Grapalat" w:hAnsi="GHEA Grapalat"/>
          <w:i/>
          <w:sz w:val="22"/>
          <w:szCs w:val="22"/>
        </w:rPr>
      </w:pPr>
      <w:del w:id="955" w:author="User" w:date="2024-06-13T09:09:00Z">
        <w:r w:rsidDel="00815061">
          <w:rPr>
            <w:rFonts w:ascii="GHEA Grapalat" w:hAnsi="GHEA Grapalat"/>
            <w:i/>
            <w:sz w:val="22"/>
            <w:szCs w:val="22"/>
          </w:rPr>
          <w:br w:type="page"/>
        </w:r>
      </w:del>
    </w:p>
    <w:p w:rsidR="003E31E5" w:rsidRPr="00B138F3" w:rsidDel="00815061" w:rsidRDefault="003E31E5" w:rsidP="003E31E5">
      <w:pPr>
        <w:widowControl w:val="0"/>
        <w:spacing w:after="160"/>
        <w:ind w:firstLine="567"/>
        <w:jc w:val="right"/>
        <w:rPr>
          <w:del w:id="956" w:author="User" w:date="2024-06-13T09:09:00Z"/>
          <w:rFonts w:ascii="GHEA Grapalat" w:hAnsi="GHEA Grapalat"/>
          <w:b/>
        </w:rPr>
      </w:pPr>
      <w:del w:id="957" w:author="User" w:date="2024-06-13T09:09:00Z">
        <w:r w:rsidRPr="00B138F3" w:rsidDel="00815061">
          <w:rPr>
            <w:rFonts w:ascii="GHEA Grapalat" w:hAnsi="GHEA Grapalat"/>
            <w:b/>
          </w:rPr>
          <w:delText>Приложение № 4</w:delText>
        </w:r>
        <w:r w:rsidR="005D6FB8" w:rsidRPr="00182C2E" w:rsidDel="00815061">
          <w:rPr>
            <w:rFonts w:ascii="GHEA Grapalat" w:hAnsi="GHEA Grapalat"/>
            <w:b/>
          </w:rPr>
          <w:delText>.</w:delText>
        </w:r>
        <w:r w:rsidDel="00815061">
          <w:rPr>
            <w:rFonts w:ascii="GHEA Grapalat" w:hAnsi="GHEA Grapalat"/>
            <w:b/>
          </w:rPr>
          <w:delText>1</w:delText>
        </w:r>
      </w:del>
    </w:p>
    <w:p w:rsidR="003E31E5" w:rsidRPr="00B138F3" w:rsidDel="00815061" w:rsidRDefault="003E31E5" w:rsidP="003E31E5">
      <w:pPr>
        <w:widowControl w:val="0"/>
        <w:spacing w:after="160"/>
        <w:ind w:firstLine="567"/>
        <w:jc w:val="right"/>
        <w:rPr>
          <w:del w:id="958" w:author="User" w:date="2024-06-13T09:09:00Z"/>
          <w:rFonts w:ascii="GHEA Grapalat" w:hAnsi="GHEA Grapalat" w:cs="Arial"/>
          <w:b/>
        </w:rPr>
      </w:pPr>
      <w:del w:id="959" w:author="User" w:date="2024-06-13T09:09:00Z">
        <w:r w:rsidRPr="00B138F3" w:rsidDel="00815061">
          <w:rPr>
            <w:rFonts w:ascii="GHEA Grapalat" w:hAnsi="GHEA Grapalat"/>
            <w:b/>
          </w:rPr>
          <w:delText>к Приглашению на открытый конкурс</w:delText>
        </w:r>
        <w:r w:rsidRPr="00B138F3" w:rsidDel="00815061">
          <w:rPr>
            <w:rFonts w:ascii="GHEA Grapalat" w:hAnsi="GHEA Grapalat" w:cs="Arial"/>
            <w:b/>
          </w:rPr>
          <w:br/>
        </w:r>
        <w:r w:rsidRPr="00B138F3" w:rsidDel="00815061">
          <w:rPr>
            <w:rFonts w:ascii="GHEA Grapalat" w:hAnsi="GHEA Grapalat"/>
            <w:b/>
          </w:rPr>
          <w:delText>под кодом "---BMAPDzB---/---"</w:delText>
        </w:r>
        <w:r w:rsidRPr="00B138F3" w:rsidDel="00815061">
          <w:rPr>
            <w:rStyle w:val="FootnoteReference"/>
            <w:rFonts w:ascii="GHEA Grapalat" w:hAnsi="GHEA Grapalat"/>
            <w:b/>
          </w:rPr>
          <w:footnoteReference w:customMarkFollows="1" w:id="21"/>
          <w:delText>*</w:delText>
        </w:r>
      </w:del>
    </w:p>
    <w:p w:rsidR="003E31E5" w:rsidRPr="00B138F3" w:rsidDel="00815061" w:rsidRDefault="003E31E5" w:rsidP="003E31E5">
      <w:pPr>
        <w:pStyle w:val="BodyTextIndent3"/>
        <w:widowControl w:val="0"/>
        <w:spacing w:after="160" w:line="240" w:lineRule="auto"/>
        <w:jc w:val="center"/>
        <w:rPr>
          <w:del w:id="962" w:author="User" w:date="2024-06-13T09:09:00Z"/>
          <w:rFonts w:ascii="GHEA Grapalat" w:hAnsi="GHEA Grapalat"/>
          <w:sz w:val="24"/>
          <w:szCs w:val="24"/>
          <w:lang w:val="hy-AM"/>
        </w:rPr>
      </w:pPr>
      <w:del w:id="963" w:author="User" w:date="2024-06-13T09:09:00Z">
        <w:r w:rsidRPr="00B138F3" w:rsidDel="00815061">
          <w:rPr>
            <w:rFonts w:ascii="GHEA Grapalat" w:hAnsi="GHEA Grapalat"/>
            <w:sz w:val="24"/>
            <w:szCs w:val="24"/>
          </w:rPr>
          <w:delText xml:space="preserve">ГАРАНТИЯ </w:delText>
        </w:r>
        <w:r w:rsidRPr="00B138F3" w:rsidDel="00815061">
          <w:rPr>
            <w:rFonts w:ascii="GHEA Grapalat" w:hAnsi="GHEA Grapalat"/>
            <w:sz w:val="24"/>
            <w:szCs w:val="24"/>
            <w:lang w:val="en-US"/>
          </w:rPr>
          <w:delText>N</w:delText>
        </w:r>
        <w:r w:rsidRPr="00B138F3" w:rsidDel="00815061">
          <w:rPr>
            <w:rFonts w:ascii="GHEA Grapalat" w:hAnsi="GHEA Grapalat"/>
            <w:sz w:val="24"/>
            <w:szCs w:val="24"/>
            <w:lang w:val="hy-AM"/>
          </w:rPr>
          <w:delText>________</w:delText>
        </w:r>
      </w:del>
    </w:p>
    <w:p w:rsidR="003E31E5" w:rsidRPr="00B138F3" w:rsidDel="00815061" w:rsidRDefault="003E31E5" w:rsidP="003E31E5">
      <w:pPr>
        <w:widowControl w:val="0"/>
        <w:spacing w:after="160"/>
        <w:ind w:left="567" w:right="565"/>
        <w:jc w:val="center"/>
        <w:rPr>
          <w:del w:id="964" w:author="User" w:date="2024-06-13T09:09:00Z"/>
          <w:rFonts w:ascii="GHEA Grapalat" w:hAnsi="GHEA Grapalat"/>
          <w:b/>
        </w:rPr>
      </w:pPr>
      <w:del w:id="965" w:author="User" w:date="2024-06-13T09:09:00Z">
        <w:r w:rsidRPr="00B138F3" w:rsidDel="00815061">
          <w:rPr>
            <w:rFonts w:ascii="GHEA Grapalat" w:hAnsi="GHEA Grapalat"/>
            <w:b/>
          </w:rPr>
          <w:delText>(обеспечение квалификации)</w:delText>
        </w:r>
      </w:del>
    </w:p>
    <w:p w:rsidR="003E31E5" w:rsidRPr="00B138F3" w:rsidDel="00815061" w:rsidRDefault="003E31E5" w:rsidP="003E31E5">
      <w:pPr>
        <w:pStyle w:val="NormalWeb"/>
        <w:shd w:val="clear" w:color="auto" w:fill="FFFFFF"/>
        <w:spacing w:before="0" w:beforeAutospacing="0" w:after="0" w:afterAutospacing="0"/>
        <w:jc w:val="both"/>
        <w:rPr>
          <w:del w:id="966" w:author="User" w:date="2024-06-13T09:09:00Z"/>
          <w:rStyle w:val="Strong"/>
          <w:rFonts w:ascii="GHEA Grapalat" w:hAnsi="GHEA Grapalat"/>
          <w:b w:val="0"/>
          <w:bCs w:val="0"/>
          <w:sz w:val="20"/>
          <w:szCs w:val="20"/>
          <w:lang w:val="hy-AM"/>
        </w:rPr>
      </w:pPr>
      <w:del w:id="967"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delText>
        </w:r>
        <w:r w:rsidRPr="004E7015" w:rsidDel="00815061">
          <w:rPr>
            <w:rFonts w:ascii="GHEA Grapalat" w:eastAsiaTheme="minorHAnsi" w:hAnsi="GHEA Grapalat" w:cstheme="minorBidi"/>
          </w:rPr>
          <w:delText>договором (далее-договор)</w:delText>
        </w:r>
        <w:r w:rsidRPr="00B138F3" w:rsidDel="00815061">
          <w:rPr>
            <w:rFonts w:ascii="GHEA Grapalat" w:eastAsiaTheme="minorHAnsi" w:hAnsi="GHEA Grapalat" w:cstheme="minorBidi"/>
          </w:rPr>
          <w:delText xml:space="preserve">   </w:delText>
        </w:r>
        <w:r w:rsidRPr="00B138F3" w:rsidDel="00815061">
          <w:rPr>
            <w:rFonts w:eastAsiaTheme="minorHAnsi" w:cstheme="minorBidi"/>
          </w:rPr>
          <w:delText xml:space="preserve"> N</w:delText>
        </w:r>
        <w:r w:rsidRPr="00B138F3" w:rsidDel="00815061">
          <w:rPr>
            <w:rFonts w:eastAsiaTheme="minorHAnsi" w:cstheme="minorBidi"/>
            <w:lang w:val="hy-AM"/>
          </w:rPr>
          <w:delText xml:space="preserve">  </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rPr>
          <w:delText xml:space="preserve">                                                                    </w:delText>
        </w:r>
      </w:del>
    </w:p>
    <w:p w:rsidR="003E31E5" w:rsidRPr="00B138F3" w:rsidDel="00815061" w:rsidRDefault="003E31E5" w:rsidP="003E31E5">
      <w:pPr>
        <w:pStyle w:val="NormalWeb"/>
        <w:shd w:val="clear" w:color="auto" w:fill="FFFFFF"/>
        <w:spacing w:before="0" w:beforeAutospacing="0" w:after="0" w:afterAutospacing="0"/>
        <w:ind w:left="-142"/>
        <w:rPr>
          <w:del w:id="968" w:author="User" w:date="2024-06-13T09:09:00Z"/>
          <w:rStyle w:val="Strong"/>
          <w:rFonts w:ascii="GHEA Grapalat" w:hAnsi="GHEA Grapalat"/>
          <w:b w:val="0"/>
          <w:sz w:val="18"/>
          <w:szCs w:val="18"/>
        </w:rPr>
      </w:pPr>
      <w:del w:id="969" w:author="User" w:date="2024-06-13T09:09:00Z">
        <w:r w:rsidRPr="00B138F3" w:rsidDel="00815061">
          <w:rPr>
            <w:rStyle w:val="Strong"/>
            <w:rFonts w:ascii="GHEA Grapalat" w:hAnsi="GHEA Grapalat"/>
            <w:b w:val="0"/>
            <w:sz w:val="18"/>
            <w:szCs w:val="18"/>
            <w:lang w:val="hy-AM"/>
          </w:rPr>
          <w:tab/>
        </w:r>
        <w:r w:rsidRPr="00B138F3" w:rsidDel="00815061">
          <w:rPr>
            <w:rStyle w:val="Strong"/>
            <w:rFonts w:ascii="GHEA Grapalat" w:hAnsi="GHEA Grapalat"/>
            <w:b w:val="0"/>
            <w:sz w:val="18"/>
            <w:szCs w:val="18"/>
          </w:rPr>
          <w:delText xml:space="preserve">                                                                            </w:delText>
        </w:r>
        <w:r w:rsidR="002D6327" w:rsidDel="00815061">
          <w:rPr>
            <w:rStyle w:val="Strong"/>
            <w:rFonts w:ascii="GHEA Grapalat" w:hAnsi="GHEA Grapalat"/>
            <w:b w:val="0"/>
            <w:sz w:val="18"/>
            <w:szCs w:val="18"/>
            <w:lang w:val="hy-AM"/>
          </w:rPr>
          <w:delText xml:space="preserve">                          </w:delText>
        </w:r>
        <w:r w:rsidRPr="00B138F3" w:rsidDel="00815061">
          <w:rPr>
            <w:rStyle w:val="Strong"/>
            <w:rFonts w:ascii="GHEA Grapalat" w:hAnsi="GHEA Grapalat"/>
            <w:b w:val="0"/>
            <w:sz w:val="18"/>
            <w:szCs w:val="18"/>
          </w:rPr>
          <w:delText>номер заключаемого договора</w:delText>
        </w:r>
      </w:del>
    </w:p>
    <w:p w:rsidR="003E31E5" w:rsidRPr="00B138F3" w:rsidDel="00815061" w:rsidRDefault="003E31E5" w:rsidP="003E31E5">
      <w:pPr>
        <w:pStyle w:val="NormalWeb"/>
        <w:shd w:val="clear" w:color="auto" w:fill="FFFFFF"/>
        <w:spacing w:before="0" w:beforeAutospacing="0" w:after="0" w:afterAutospacing="0"/>
        <w:ind w:left="-142"/>
        <w:rPr>
          <w:del w:id="970" w:author="User" w:date="2024-06-13T09:09:00Z"/>
          <w:rStyle w:val="Strong"/>
          <w:rFonts w:ascii="GHEA Grapalat" w:hAnsi="GHEA Grapalat"/>
          <w:b w:val="0"/>
          <w:bCs w:val="0"/>
          <w:sz w:val="20"/>
          <w:szCs w:val="20"/>
          <w:lang w:val="hy-AM"/>
        </w:rPr>
      </w:pPr>
      <w:del w:id="971" w:author="User" w:date="2024-06-13T09:09:00Z">
        <w:r w:rsidRPr="00B138F3" w:rsidDel="00815061">
          <w:rPr>
            <w:rFonts w:ascii="GHEA Grapalat" w:eastAsiaTheme="minorHAnsi" w:hAnsi="GHEA Grapalat" w:cstheme="minorBidi"/>
          </w:rPr>
          <w:delText xml:space="preserve">  заключаемым</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Fonts w:eastAsiaTheme="minorHAnsi" w:cstheme="minorBidi"/>
          </w:rPr>
          <w:delText xml:space="preserve"> (</w:delText>
        </w:r>
        <w:r w:rsidRPr="00B138F3" w:rsidDel="00815061">
          <w:rPr>
            <w:rFonts w:ascii="GHEA Grapalat" w:eastAsiaTheme="minorHAnsi" w:hAnsi="GHEA Grapalat" w:cstheme="minorBidi"/>
          </w:rPr>
          <w:delText xml:space="preserve">далее-принципал ) в результате  </w:delText>
        </w:r>
      </w:del>
    </w:p>
    <w:p w:rsidR="003E31E5" w:rsidRPr="00B138F3" w:rsidDel="00815061" w:rsidRDefault="003E31E5" w:rsidP="003E31E5">
      <w:pPr>
        <w:pStyle w:val="NormalWeb"/>
        <w:shd w:val="clear" w:color="auto" w:fill="FFFFFF"/>
        <w:spacing w:before="0" w:beforeAutospacing="0" w:after="0" w:afterAutospacing="0"/>
        <w:ind w:left="-142"/>
        <w:rPr>
          <w:del w:id="972" w:author="User" w:date="2024-06-13T09:09:00Z"/>
          <w:rFonts w:cs="Sylfaen"/>
          <w:b/>
          <w:sz w:val="18"/>
          <w:szCs w:val="18"/>
          <w:vertAlign w:val="superscript"/>
          <w:lang w:val="hy-AM"/>
        </w:rPr>
      </w:pPr>
      <w:del w:id="973" w:author="User" w:date="2024-06-13T09:09:00Z">
        <w:r w:rsidRPr="00B138F3" w:rsidDel="00815061">
          <w:rPr>
            <w:rStyle w:val="Strong"/>
            <w:rFonts w:ascii="GHEA Grapalat" w:hAnsi="GHEA Grapalat"/>
            <w:b w:val="0"/>
            <w:sz w:val="18"/>
            <w:szCs w:val="18"/>
          </w:rPr>
          <w:delText xml:space="preserve">                                  наименование отобранного участника</w:delText>
        </w:r>
        <w:r w:rsidRPr="00B138F3" w:rsidDel="00815061">
          <w:rPr>
            <w:rStyle w:val="Strong"/>
            <w:rFonts w:ascii="GHEA Grapalat" w:hAnsi="GHEA Grapalat"/>
            <w:b w:val="0"/>
            <w:sz w:val="18"/>
            <w:szCs w:val="18"/>
            <w:lang w:val="hy-AM"/>
          </w:rPr>
          <w:tab/>
        </w:r>
      </w:del>
    </w:p>
    <w:p w:rsidR="003E31E5" w:rsidRPr="00B138F3" w:rsidDel="00815061" w:rsidRDefault="003E31E5" w:rsidP="003E31E5">
      <w:pPr>
        <w:pStyle w:val="NormalWeb"/>
        <w:shd w:val="clear" w:color="auto" w:fill="FFFFFF"/>
        <w:spacing w:before="0" w:beforeAutospacing="0" w:after="0" w:afterAutospacing="0"/>
        <w:ind w:firstLine="375"/>
        <w:jc w:val="both"/>
        <w:rPr>
          <w:del w:id="974" w:author="User" w:date="2024-06-13T09:09:00Z"/>
          <w:rFonts w:ascii="GHEA Grapalat" w:eastAsiaTheme="minorHAnsi" w:hAnsi="GHEA Grapalat" w:cstheme="minorBidi"/>
        </w:rPr>
      </w:pPr>
      <w:del w:id="975" w:author="User" w:date="2024-06-13T09:09:00Z">
        <w:r w:rsidRPr="00B138F3" w:rsidDel="00815061">
          <w:rPr>
            <w:rStyle w:val="Strong"/>
            <w:rFonts w:ascii="GHEA Grapalat" w:hAnsi="GHEA Grapalat"/>
            <w:sz w:val="20"/>
            <w:szCs w:val="20"/>
            <w:lang w:val="hy-AM"/>
          </w:rPr>
          <w:tab/>
        </w:r>
        <w:r w:rsidRPr="00B138F3" w:rsidDel="00815061">
          <w:rPr>
            <w:rFonts w:eastAsiaTheme="minorHAnsi" w:cstheme="minorBidi"/>
          </w:rPr>
          <w:delText xml:space="preserve"> </w:delText>
        </w:r>
      </w:del>
    </w:p>
    <w:p w:rsidR="003E31E5" w:rsidRPr="00B138F3" w:rsidDel="00815061" w:rsidRDefault="003E31E5" w:rsidP="003E31E5">
      <w:pPr>
        <w:pStyle w:val="NormalWeb"/>
        <w:shd w:val="clear" w:color="auto" w:fill="FFFFFF"/>
        <w:spacing w:before="0" w:beforeAutospacing="0" w:after="0" w:afterAutospacing="0"/>
        <w:jc w:val="both"/>
        <w:rPr>
          <w:del w:id="976" w:author="User" w:date="2024-06-13T09:09:00Z"/>
          <w:rFonts w:ascii="GHEA Grapalat" w:hAnsi="GHEA Grapalat"/>
          <w:sz w:val="20"/>
          <w:szCs w:val="20"/>
          <w:lang w:val="hy-AM"/>
        </w:rPr>
      </w:pPr>
      <w:del w:id="977" w:author="User" w:date="2024-06-13T09:09:00Z">
        <w:r w:rsidRPr="00B138F3" w:rsidDel="00815061">
          <w:rPr>
            <w:rFonts w:ascii="GHEA Grapalat" w:eastAsiaTheme="minorHAnsi" w:hAnsi="GHEA Grapalat" w:cstheme="minorBidi"/>
          </w:rPr>
          <w:delText xml:space="preserve">организованной </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lang w:val="hy-AM"/>
          </w:rPr>
          <w:delText xml:space="preserve"> </w:delText>
        </w:r>
        <w:r w:rsidRPr="00B138F3" w:rsidDel="00815061">
          <w:rPr>
            <w:rFonts w:ascii="GHEA Grapalat" w:eastAsiaTheme="minorHAnsi" w:hAnsi="GHEA Grapalat" w:cstheme="minorBidi"/>
          </w:rPr>
          <w:delText xml:space="preserve"> (далее-бенефициар) </w:delText>
        </w:r>
      </w:del>
    </w:p>
    <w:p w:rsidR="003E31E5" w:rsidRPr="00B138F3" w:rsidDel="00815061" w:rsidRDefault="003E31E5" w:rsidP="003E31E5">
      <w:pPr>
        <w:pStyle w:val="NormalWeb"/>
        <w:shd w:val="clear" w:color="auto" w:fill="FFFFFF"/>
        <w:spacing w:before="0" w:beforeAutospacing="0" w:after="0" w:afterAutospacing="0"/>
        <w:ind w:left="1276" w:firstLine="708"/>
        <w:rPr>
          <w:del w:id="978" w:author="User" w:date="2024-06-13T09:09:00Z"/>
          <w:rFonts w:ascii="GHEA Grapalat" w:eastAsiaTheme="minorHAnsi" w:hAnsi="GHEA Grapalat" w:cstheme="minorBidi"/>
          <w:b/>
          <w:sz w:val="18"/>
          <w:szCs w:val="18"/>
        </w:rPr>
      </w:pPr>
      <w:del w:id="979" w:author="User" w:date="2024-06-13T09:09:00Z">
        <w:r w:rsidRPr="00B138F3" w:rsidDel="00815061">
          <w:rPr>
            <w:rFonts w:ascii="GHEA Grapalat" w:hAnsi="GHEA Grapalat" w:cs="Sylfaen"/>
            <w:vertAlign w:val="superscript"/>
          </w:rPr>
          <w:delText xml:space="preserve">                         </w:delText>
        </w:r>
        <w:r w:rsidRPr="00B138F3" w:rsidDel="00815061">
          <w:rPr>
            <w:rStyle w:val="Strong"/>
            <w:rFonts w:ascii="GHEA Grapalat" w:hAnsi="GHEA Grapalat"/>
            <w:b w:val="0"/>
            <w:sz w:val="18"/>
            <w:szCs w:val="18"/>
          </w:rPr>
          <w:delText>наименование заказчика</w:delText>
        </w:r>
        <w:r w:rsidRPr="00B138F3" w:rsidDel="00815061">
          <w:rPr>
            <w:rFonts w:ascii="GHEA Grapalat" w:eastAsiaTheme="minorHAnsi" w:hAnsi="GHEA Grapalat" w:cstheme="minorBidi"/>
            <w:b/>
            <w:sz w:val="18"/>
            <w:szCs w:val="18"/>
          </w:rPr>
          <w:delText xml:space="preserve"> </w:delText>
        </w:r>
      </w:del>
    </w:p>
    <w:p w:rsidR="003E31E5" w:rsidRPr="00B138F3" w:rsidDel="00815061" w:rsidRDefault="003E31E5" w:rsidP="003E31E5">
      <w:pPr>
        <w:pStyle w:val="NormalWeb"/>
        <w:shd w:val="clear" w:color="auto" w:fill="FFFFFF"/>
        <w:spacing w:before="0" w:beforeAutospacing="0" w:after="0" w:afterAutospacing="0"/>
        <w:rPr>
          <w:del w:id="980" w:author="User" w:date="2024-06-13T09:09:00Z"/>
          <w:rFonts w:ascii="GHEA Grapalat" w:hAnsi="GHEA Grapalat" w:cs="Sylfaen"/>
          <w:vertAlign w:val="superscript"/>
        </w:rPr>
      </w:pPr>
      <w:del w:id="981" w:author="User" w:date="2024-06-13T09:09:00Z">
        <w:r w:rsidRPr="00B138F3" w:rsidDel="00815061">
          <w:rPr>
            <w:rFonts w:ascii="GHEA Grapalat" w:eastAsiaTheme="minorHAnsi" w:hAnsi="GHEA Grapalat" w:cstheme="minorBidi"/>
          </w:rPr>
          <w:delText>процедуры  закупок под кодом ____________________.</w:delText>
        </w:r>
      </w:del>
    </w:p>
    <w:p w:rsidR="003E31E5" w:rsidRPr="00B138F3" w:rsidDel="00815061" w:rsidRDefault="003E31E5" w:rsidP="003E31E5">
      <w:pPr>
        <w:pStyle w:val="NormalWeb"/>
        <w:shd w:val="clear" w:color="auto" w:fill="FFFFFF"/>
        <w:spacing w:before="0" w:beforeAutospacing="0" w:after="0" w:afterAutospacing="0"/>
        <w:jc w:val="both"/>
        <w:rPr>
          <w:del w:id="982" w:author="User" w:date="2024-06-13T09:09:00Z"/>
          <w:rFonts w:ascii="GHEA Grapalat" w:eastAsiaTheme="minorHAnsi" w:hAnsi="GHEA Grapalat" w:cstheme="minorBidi"/>
          <w:sz w:val="18"/>
          <w:szCs w:val="18"/>
        </w:rPr>
      </w:pPr>
      <w:del w:id="983"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код процедуры</w:delText>
        </w:r>
      </w:del>
    </w:p>
    <w:p w:rsidR="003E31E5" w:rsidRPr="00B138F3" w:rsidDel="00815061" w:rsidRDefault="003E31E5" w:rsidP="003E31E5">
      <w:pPr>
        <w:pStyle w:val="NormalWeb"/>
        <w:shd w:val="clear" w:color="auto" w:fill="FFFFFF"/>
        <w:spacing w:before="0" w:beforeAutospacing="0" w:after="0" w:afterAutospacing="0"/>
        <w:jc w:val="both"/>
        <w:rPr>
          <w:del w:id="984" w:author="User" w:date="2024-06-13T09:09:00Z"/>
          <w:rFonts w:ascii="GHEA Grapalat" w:eastAsiaTheme="minorHAnsi" w:hAnsi="GHEA Grapalat" w:cstheme="minorBidi"/>
          <w:lang w:val="hy-AM"/>
        </w:rPr>
      </w:pPr>
      <w:del w:id="985" w:author="User" w:date="2024-06-13T09:09:00Z">
        <w:r w:rsidRPr="00B138F3" w:rsidDel="00815061">
          <w:rPr>
            <w:rFonts w:ascii="GHEA Grapalat" w:eastAsiaTheme="minorHAnsi" w:hAnsi="GHEA Grapalat" w:cstheme="minorBidi"/>
          </w:rPr>
          <w:delText xml:space="preserve">  </w:delText>
        </w:r>
        <w:r w:rsidRPr="00B6601D" w:rsidDel="00815061">
          <w:rPr>
            <w:rFonts w:ascii="GHEA Grapalat" w:eastAsiaTheme="minorHAnsi" w:hAnsi="GHEA Grapalat" w:cstheme="minorBidi"/>
          </w:rPr>
          <w:delText xml:space="preserve">2.  По гарантии </w:delText>
        </w:r>
        <w:r w:rsidRPr="00B6601D" w:rsidDel="00815061">
          <w:rPr>
            <w:rFonts w:ascii="GHEA Grapalat" w:eastAsiaTheme="minorHAnsi" w:hAnsi="GHEA Grapalat" w:cstheme="minorBidi"/>
            <w:lang w:val="hy-AM"/>
          </w:rPr>
          <w:delText>----------------------------------------------------------------------------</w:delText>
        </w:r>
        <w:r w:rsidRPr="00B138F3" w:rsidDel="00815061">
          <w:rPr>
            <w:rFonts w:ascii="GHEA Grapalat" w:eastAsiaTheme="minorHAnsi" w:hAnsi="GHEA Grapalat" w:cstheme="minorBidi"/>
            <w:lang w:val="hy-AM"/>
          </w:rPr>
          <w:delText xml:space="preserve"> </w:delText>
        </w:r>
      </w:del>
    </w:p>
    <w:p w:rsidR="003E31E5" w:rsidRPr="001A0A3E" w:rsidDel="00815061" w:rsidRDefault="00310DC1" w:rsidP="003E31E5">
      <w:pPr>
        <w:pStyle w:val="NormalWeb"/>
        <w:shd w:val="clear" w:color="auto" w:fill="FFFFFF"/>
        <w:spacing w:before="0" w:beforeAutospacing="0" w:after="0" w:afterAutospacing="0"/>
        <w:jc w:val="both"/>
        <w:rPr>
          <w:del w:id="986" w:author="User" w:date="2024-06-13T09:09:00Z"/>
          <w:rFonts w:ascii="GHEA Grapalat" w:eastAsiaTheme="minorHAnsi" w:hAnsi="GHEA Grapalat" w:cstheme="minorBidi"/>
        </w:rPr>
      </w:pPr>
      <w:del w:id="987" w:author="User" w:date="2024-06-13T09:09:00Z">
        <w:r w:rsidRPr="00CC7FFA" w:rsidDel="00815061">
          <w:rPr>
            <w:rFonts w:ascii="GHEA Grapalat" w:eastAsiaTheme="minorHAnsi" w:hAnsi="GHEA Grapalat" w:cstheme="minorBidi"/>
            <w:sz w:val="18"/>
            <w:szCs w:val="18"/>
          </w:rPr>
          <w:delText xml:space="preserve">                                     наименование выдающего гарантию банка </w:delText>
        </w:r>
      </w:del>
    </w:p>
    <w:p w:rsidR="003E31E5" w:rsidRPr="00B138F3" w:rsidDel="00815061" w:rsidRDefault="003E31E5" w:rsidP="003E31E5">
      <w:pPr>
        <w:pStyle w:val="NormalWeb"/>
        <w:shd w:val="clear" w:color="auto" w:fill="FFFFFF"/>
        <w:spacing w:before="0" w:beforeAutospacing="0" w:after="0" w:afterAutospacing="0"/>
        <w:jc w:val="both"/>
        <w:rPr>
          <w:del w:id="988" w:author="User" w:date="2024-06-13T09:09:00Z"/>
          <w:rFonts w:ascii="GHEA Grapalat" w:eastAsiaTheme="minorHAnsi" w:hAnsi="GHEA Grapalat" w:cstheme="minorBidi"/>
        </w:rPr>
      </w:pPr>
      <w:del w:id="989"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3E31E5" w:rsidRPr="00B138F3" w:rsidDel="00815061" w:rsidRDefault="003E31E5" w:rsidP="003E31E5">
      <w:pPr>
        <w:pStyle w:val="NormalWeb"/>
        <w:shd w:val="clear" w:color="auto" w:fill="FFFFFF"/>
        <w:spacing w:before="0" w:beforeAutospacing="0" w:after="0" w:afterAutospacing="0"/>
        <w:jc w:val="both"/>
        <w:rPr>
          <w:del w:id="990" w:author="User" w:date="2024-06-13T09:09:00Z"/>
          <w:rFonts w:ascii="GHEA Grapalat" w:eastAsiaTheme="minorHAnsi" w:hAnsi="GHEA Grapalat" w:cstheme="minorBidi"/>
          <w:sz w:val="18"/>
          <w:szCs w:val="18"/>
        </w:rPr>
      </w:pPr>
      <w:del w:id="991"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C2217E" w:rsidRPr="003961EF" w:rsidDel="00815061" w:rsidRDefault="003E31E5" w:rsidP="00C2217E">
      <w:pPr>
        <w:pStyle w:val="NormalWeb"/>
        <w:shd w:val="clear" w:color="auto" w:fill="FFFFFF"/>
        <w:spacing w:before="0" w:beforeAutospacing="0" w:after="0" w:afterAutospacing="0"/>
        <w:jc w:val="both"/>
        <w:rPr>
          <w:del w:id="992" w:author="User" w:date="2024-06-13T09:09:00Z"/>
          <w:rFonts w:ascii="GHEA Grapalat" w:eastAsiaTheme="minorHAnsi" w:hAnsi="GHEA Grapalat" w:cstheme="minorBidi"/>
        </w:rPr>
      </w:pPr>
      <w:del w:id="993" w:author="User" w:date="2024-06-13T09:09:00Z">
        <w:r w:rsidRPr="00340AB0" w:rsidDel="00815061">
          <w:rPr>
            <w:rFonts w:ascii="GHEA Grapalat" w:eastAsiaTheme="minorHAnsi" w:hAnsi="GHEA Grapalat" w:cstheme="minorBidi"/>
          </w:rPr>
          <w:delText xml:space="preserve">гарантии) в течение </w:delText>
        </w:r>
        <w:r w:rsidR="007857F1" w:rsidDel="00815061">
          <w:rPr>
            <w:rFonts w:ascii="GHEA Grapalat" w:eastAsiaTheme="minorHAnsi" w:hAnsi="GHEA Grapalat" w:cstheme="minorBidi"/>
          </w:rPr>
          <w:delText>пяти</w:delText>
        </w:r>
        <w:r w:rsidRPr="00340AB0" w:rsidDel="00815061">
          <w:rPr>
            <w:rFonts w:ascii="GHEA Grapalat" w:eastAsiaTheme="minorHAnsi" w:hAnsi="GHEA Grapalat" w:cstheme="minorBidi"/>
          </w:rPr>
          <w:delText xml:space="preserve"> рабочих дней после получения требования. </w:delText>
        </w:r>
        <w:r w:rsidR="00C2217E" w:rsidRPr="00340AB0" w:rsidDel="00815061">
          <w:rPr>
            <w:rFonts w:ascii="GHEA Grapalat" w:eastAsiaTheme="minorHAnsi" w:hAnsi="GHEA Grapalat" w:cstheme="minorBidi"/>
          </w:rPr>
          <w:delText xml:space="preserve">При выплате суммы гарантии учитываются вычеты из суммы гарантии на основании </w:delText>
        </w:r>
        <w:r w:rsidR="00C2217E" w:rsidRPr="00340AB0" w:rsidDel="00815061">
          <w:rPr>
            <w:rFonts w:ascii="GHEA Grapalat" w:eastAsiaTheme="minorHAnsi" w:hAnsi="GHEA Grapalat" w:cstheme="minorBidi"/>
            <w:lang w:val="hy-AM"/>
          </w:rPr>
          <w:delText xml:space="preserve">двухсторонне утвержденного </w:delText>
        </w:r>
        <w:r w:rsidR="00C2217E" w:rsidRPr="00340AB0" w:rsidDel="00815061">
          <w:rPr>
            <w:rFonts w:ascii="GHEA Grapalat" w:eastAsiaTheme="minorHAnsi" w:hAnsi="GHEA Grapalat" w:cstheme="minorBidi"/>
          </w:rPr>
          <w:delText>акта (актов) приема-передачи между бенефициаром и принципалом в рамках исполнения договора</w:delText>
        </w:r>
        <w:r w:rsidR="00C2217E" w:rsidRPr="00340AB0" w:rsidDel="00815061">
          <w:rPr>
            <w:rFonts w:ascii="GHEA Grapalat" w:eastAsiaTheme="minorHAnsi" w:hAnsi="GHEA Grapalat" w:cstheme="minorBidi"/>
            <w:lang w:val="hy-AM"/>
          </w:rPr>
          <w:delText xml:space="preserve"> и</w:delText>
        </w:r>
        <w:r w:rsidR="00C2217E" w:rsidRPr="00340AB0" w:rsidDel="00815061">
          <w:rPr>
            <w:rFonts w:ascii="GHEA Grapalat" w:eastAsiaTheme="minorHAnsi" w:hAnsi="GHEA Grapalat" w:cstheme="minorBidi"/>
          </w:rPr>
          <w:delText xml:space="preserve"> представленн</w:delText>
        </w:r>
        <w:r w:rsidR="00C2217E" w:rsidRPr="00340AB0" w:rsidDel="00815061">
          <w:rPr>
            <w:rFonts w:ascii="GHEA Grapalat" w:eastAsiaTheme="minorHAnsi" w:hAnsi="GHEA Grapalat" w:cstheme="minorBidi"/>
            <w:lang w:val="hy-AM"/>
          </w:rPr>
          <w:delText>ого принципалом</w:delText>
        </w:r>
        <w:r w:rsidR="00C2217E" w:rsidRPr="00340AB0" w:rsidDel="00815061">
          <w:rPr>
            <w:rFonts w:ascii="GHEA Grapalat" w:eastAsiaTheme="minorHAnsi" w:hAnsi="GHEA Grapalat" w:cstheme="minorBidi"/>
          </w:rPr>
          <w:delText xml:space="preserve"> лицу давшему гарантию</w:delText>
        </w:r>
        <w:r w:rsidR="00240609" w:rsidRPr="00340AB0" w:rsidDel="00815061">
          <w:rPr>
            <w:rFonts w:ascii="GHEA Grapalat" w:eastAsiaTheme="minorHAnsi" w:hAnsi="GHEA Grapalat" w:cstheme="minorBidi"/>
            <w:lang w:val="hy-AM"/>
          </w:rPr>
          <w:delText>.</w:delText>
        </w:r>
        <w:r w:rsidR="00C2217E" w:rsidRPr="003961EF" w:rsidDel="00815061">
          <w:rPr>
            <w:rFonts w:ascii="GHEA Grapalat" w:eastAsiaTheme="minorHAnsi" w:hAnsi="GHEA Grapalat" w:cstheme="minorBidi"/>
          </w:rPr>
          <w:delText xml:space="preserve"> </w:delText>
        </w:r>
      </w:del>
    </w:p>
    <w:p w:rsidR="003E31E5" w:rsidRPr="00B138F3" w:rsidDel="00815061" w:rsidRDefault="003E31E5" w:rsidP="00E85485">
      <w:pPr>
        <w:pStyle w:val="NormalWeb"/>
        <w:shd w:val="clear" w:color="auto" w:fill="FFFFFF"/>
        <w:spacing w:before="0" w:beforeAutospacing="0" w:after="0" w:afterAutospacing="0"/>
        <w:ind w:firstLine="708"/>
        <w:jc w:val="both"/>
        <w:rPr>
          <w:del w:id="994" w:author="User" w:date="2024-06-13T09:09:00Z"/>
          <w:rFonts w:ascii="GHEA Grapalat" w:eastAsiaTheme="minorHAnsi" w:hAnsi="GHEA Grapalat" w:cstheme="minorBidi"/>
        </w:rPr>
      </w:pPr>
      <w:del w:id="995"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3E31E5" w:rsidRPr="00B138F3" w:rsidDel="00815061" w:rsidRDefault="003E31E5" w:rsidP="003E31E5">
      <w:pPr>
        <w:pStyle w:val="NormalWeb"/>
        <w:shd w:val="clear" w:color="auto" w:fill="FFFFFF"/>
        <w:spacing w:before="0" w:beforeAutospacing="0" w:after="0" w:afterAutospacing="0"/>
        <w:jc w:val="both"/>
        <w:rPr>
          <w:del w:id="996" w:author="User" w:date="2024-06-13T09:09:00Z"/>
          <w:rFonts w:ascii="GHEA Grapalat" w:eastAsiaTheme="minorHAnsi" w:hAnsi="GHEA Grapalat" w:cstheme="minorBidi"/>
          <w:sz w:val="18"/>
          <w:szCs w:val="18"/>
        </w:rPr>
      </w:pPr>
      <w:del w:id="997"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998" w:author="User" w:date="2024-06-13T09:09:00Z"/>
          <w:rStyle w:val="Strong"/>
          <w:rFonts w:ascii="GHEA Grapalat" w:hAnsi="GHEA Grapalat"/>
          <w:b w:val="0"/>
          <w:bCs w:val="0"/>
          <w:sz w:val="20"/>
          <w:szCs w:val="20"/>
        </w:rPr>
      </w:pPr>
      <w:del w:id="999" w:author="User" w:date="2024-06-13T09:09:00Z">
        <w:r w:rsidRPr="00B138F3" w:rsidDel="00815061">
          <w:rPr>
            <w:rStyle w:val="Strong"/>
            <w:rFonts w:ascii="GHEA Grapalat" w:hAnsi="GHEA Grapalat"/>
            <w:sz w:val="20"/>
            <w:szCs w:val="20"/>
          </w:rPr>
          <w:delText xml:space="preserve">3. </w:delText>
        </w:r>
        <w:r w:rsidRPr="00B138F3" w:rsidDel="00815061">
          <w:rPr>
            <w:rFonts w:ascii="GHEA Grapalat" w:eastAsiaTheme="minorHAnsi" w:hAnsi="GHEA Grapalat" w:cstheme="minorBidi"/>
          </w:rPr>
          <w:delText>Настоящая гарантия является безотзывной.</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00"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01" w:author="User" w:date="2024-06-13T09:09:00Z"/>
          <w:rFonts w:ascii="GHEA Grapalat" w:eastAsiaTheme="minorHAnsi" w:hAnsi="GHEA Grapalat" w:cstheme="minorBidi"/>
        </w:rPr>
      </w:pPr>
      <w:del w:id="1002"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1C278A" w:rsidRPr="003870B7" w:rsidDel="00815061" w:rsidRDefault="001C278A" w:rsidP="001C278A">
      <w:pPr>
        <w:pStyle w:val="NormalWeb"/>
        <w:shd w:val="clear" w:color="auto" w:fill="FFFFFF"/>
        <w:ind w:firstLine="374"/>
        <w:contextualSpacing/>
        <w:jc w:val="both"/>
        <w:rPr>
          <w:del w:id="1003" w:author="User" w:date="2024-06-13T09:09:00Z"/>
          <w:rFonts w:ascii="GHEA Grapalat" w:eastAsiaTheme="minorHAnsi" w:hAnsi="GHEA Grapalat" w:cstheme="minorBidi"/>
        </w:rPr>
      </w:pPr>
      <w:del w:id="1004" w:author="User" w:date="2024-06-13T09:09:00Z">
        <w:r w:rsidRPr="003870B7" w:rsidDel="00815061">
          <w:rPr>
            <w:rFonts w:ascii="GHEA Grapalat" w:eastAsiaTheme="minorHAnsi" w:hAnsi="GHEA Grapalat" w:cstheme="minorBidi"/>
          </w:rPr>
          <w:delText>5. Гарантия действует</w:delText>
        </w:r>
        <w:r w:rsidR="00E2296A" w:rsidDel="00815061">
          <w:rPr>
            <w:rFonts w:ascii="GHEA Grapalat" w:eastAsiaTheme="minorHAnsi" w:hAnsi="GHEA Grapalat" w:cstheme="minorBidi"/>
          </w:rPr>
          <w:delText xml:space="preserve"> с момента выпуска и в силе  </w:delText>
        </w:r>
        <w:r w:rsidRPr="003870B7" w:rsidDel="00815061">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1C278A" w:rsidRPr="003870B7" w:rsidDel="00815061" w:rsidRDefault="00E2296A" w:rsidP="001C278A">
      <w:pPr>
        <w:pStyle w:val="NormalWeb"/>
        <w:shd w:val="clear" w:color="auto" w:fill="FFFFFF"/>
        <w:ind w:firstLine="374"/>
        <w:contextualSpacing/>
        <w:jc w:val="both"/>
        <w:rPr>
          <w:del w:id="1005" w:author="User" w:date="2024-06-13T09:09:00Z"/>
          <w:rFonts w:ascii="GHEA Grapalat" w:eastAsiaTheme="minorHAnsi" w:hAnsi="GHEA Grapalat" w:cstheme="minorBidi"/>
        </w:rPr>
      </w:pPr>
      <w:del w:id="1006" w:author="User" w:date="2024-06-13T09:09:00Z">
        <w:r w:rsidDel="00815061">
          <w:rPr>
            <w:rFonts w:ascii="GHEA Grapalat" w:eastAsiaTheme="minorHAnsi" w:hAnsi="GHEA Grapalat" w:cstheme="minorBidi"/>
            <w:sz w:val="18"/>
            <w:szCs w:val="18"/>
          </w:rPr>
          <w:delText xml:space="preserve">                                           </w:delText>
        </w:r>
        <w:r w:rsidR="001C278A" w:rsidRPr="003870B7" w:rsidDel="00815061">
          <w:rPr>
            <w:rFonts w:ascii="GHEA Grapalat" w:eastAsiaTheme="minorHAnsi" w:hAnsi="GHEA Grapalat" w:cstheme="minorBidi"/>
            <w:sz w:val="18"/>
            <w:szCs w:val="18"/>
          </w:rPr>
          <w:delText>номер заключаемого договара</w:delText>
        </w:r>
      </w:del>
    </w:p>
    <w:p w:rsidR="001C278A" w:rsidRPr="003870B7" w:rsidDel="00815061" w:rsidRDefault="001C278A" w:rsidP="001C278A">
      <w:pPr>
        <w:pStyle w:val="NormalWeb"/>
        <w:shd w:val="clear" w:color="auto" w:fill="FFFFFF"/>
        <w:ind w:firstLine="374"/>
        <w:contextualSpacing/>
        <w:jc w:val="both"/>
        <w:rPr>
          <w:del w:id="1007" w:author="User" w:date="2024-06-13T09:09:00Z"/>
          <w:rFonts w:ascii="GHEA Grapalat" w:eastAsiaTheme="minorHAnsi" w:hAnsi="GHEA Grapalat" w:cstheme="minorBidi"/>
        </w:rPr>
      </w:pPr>
    </w:p>
    <w:p w:rsidR="001C278A" w:rsidRPr="003870B7" w:rsidDel="00815061" w:rsidRDefault="00E2296A" w:rsidP="001C278A">
      <w:pPr>
        <w:pStyle w:val="NormalWeb"/>
        <w:shd w:val="clear" w:color="auto" w:fill="FFFFFF"/>
        <w:contextualSpacing/>
        <w:jc w:val="both"/>
        <w:rPr>
          <w:del w:id="1008" w:author="User" w:date="2024-06-13T09:09:00Z"/>
          <w:rFonts w:ascii="GHEA Grapalat" w:eastAsiaTheme="minorHAnsi" w:hAnsi="GHEA Grapalat" w:cstheme="minorBidi"/>
          <w:lang w:val="hy-AM"/>
        </w:rPr>
      </w:pPr>
      <w:del w:id="1009" w:author="User" w:date="2024-06-13T09:09:00Z">
        <w:r w:rsidRPr="003870B7" w:rsidDel="00815061">
          <w:rPr>
            <w:rFonts w:ascii="GHEA Grapalat" w:eastAsiaTheme="minorHAnsi" w:hAnsi="GHEA Grapalat" w:cstheme="minorBidi"/>
          </w:rPr>
          <w:delText xml:space="preserve">бенефициаром и принципалом    </w:delText>
        </w:r>
        <w:r w:rsidR="001C278A" w:rsidRPr="003870B7" w:rsidDel="00815061">
          <w:rPr>
            <w:rFonts w:ascii="GHEA Grapalat" w:eastAsiaTheme="minorHAnsi" w:hAnsi="GHEA Grapalat" w:cstheme="minorBidi"/>
          </w:rPr>
          <w:delText xml:space="preserve">и  действует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в</w:delText>
        </w:r>
        <w:r w:rsidR="001C278A" w:rsidRPr="003870B7" w:rsidDel="00815061">
          <w:rPr>
            <w:rFonts w:ascii="GHEA Grapalat" w:hAnsi="GHEA Grapalat"/>
          </w:rPr>
          <w:delText>ключительно</w:delText>
        </w:r>
        <w:r w:rsidR="001C278A" w:rsidRPr="003870B7" w:rsidDel="00815061">
          <w:rPr>
            <w:rFonts w:ascii="GHEA Grapalat" w:eastAsiaTheme="minorHAnsi" w:hAnsi="GHEA Grapalat" w:cstheme="minorBidi"/>
          </w:rPr>
          <w:delText xml:space="preserve">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до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девяностого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рабочего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дня</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следующего за днем </w:delText>
        </w:r>
      </w:del>
    </w:p>
    <w:p w:rsidR="001C278A" w:rsidRPr="003870B7" w:rsidDel="00815061" w:rsidRDefault="001C278A" w:rsidP="001C278A">
      <w:pPr>
        <w:pStyle w:val="NormalWeb"/>
        <w:shd w:val="clear" w:color="auto" w:fill="FFFFFF"/>
        <w:contextualSpacing/>
        <w:jc w:val="both"/>
        <w:rPr>
          <w:del w:id="1010" w:author="User" w:date="2024-06-13T09:09:00Z"/>
          <w:rFonts w:ascii="GHEA Grapalat" w:eastAsiaTheme="minorHAnsi" w:hAnsi="GHEA Grapalat" w:cstheme="minorBidi"/>
          <w:sz w:val="18"/>
          <w:szCs w:val="18"/>
          <w:lang w:val="hy-AM"/>
        </w:rPr>
      </w:pPr>
    </w:p>
    <w:p w:rsidR="001C278A" w:rsidRPr="003870B7" w:rsidDel="00815061" w:rsidRDefault="001C278A" w:rsidP="00B961C7">
      <w:pPr>
        <w:pStyle w:val="NormalWeb"/>
        <w:shd w:val="clear" w:color="auto" w:fill="FFFFFF"/>
        <w:contextualSpacing/>
        <w:jc w:val="center"/>
        <w:rPr>
          <w:del w:id="1011" w:author="User" w:date="2024-06-13T09:09:00Z"/>
          <w:rFonts w:eastAsiaTheme="minorHAnsi" w:cstheme="minorBidi"/>
        </w:rPr>
      </w:pPr>
      <w:del w:id="1012" w:author="User" w:date="2024-06-13T09:09:00Z">
        <w:r w:rsidRPr="003870B7" w:rsidDel="00815061">
          <w:rPr>
            <w:rFonts w:ascii="GHEA Grapalat" w:eastAsiaTheme="minorHAnsi" w:hAnsi="GHEA Grapalat" w:cstheme="minorBidi"/>
            <w:lang w:val="hy-AM"/>
          </w:rPr>
          <w:delText>--------------------------------------------------------</w:delText>
        </w:r>
        <w:r w:rsidRPr="003870B7" w:rsidDel="00815061">
          <w:rPr>
            <w:rFonts w:ascii="GHEA Grapalat" w:eastAsiaTheme="minorHAnsi" w:hAnsi="GHEA Grapalat" w:cstheme="minorBidi"/>
          </w:rPr>
          <w:delText>------------------</w:delText>
        </w:r>
        <w:r w:rsidRPr="003870B7" w:rsidDel="00815061">
          <w:rPr>
            <w:rFonts w:ascii="GHEA Grapalat" w:eastAsiaTheme="minorHAnsi" w:hAnsi="GHEA Grapalat" w:cstheme="minorBidi"/>
            <w:lang w:val="hy-AM"/>
          </w:rPr>
          <w:delText>----------------------</w:delText>
        </w:r>
        <w:r w:rsidRPr="003870B7" w:rsidDel="00815061">
          <w:rPr>
            <w:rFonts w:eastAsiaTheme="minorHAnsi" w:cstheme="minorBidi"/>
          </w:rPr>
          <w:delText xml:space="preserve"> </w:delText>
        </w:r>
        <w:r w:rsidRPr="003870B7" w:rsidDel="00815061">
          <w:rPr>
            <w:rFonts w:eastAsiaTheme="minorHAnsi" w:cstheme="minorBidi"/>
            <w:lang w:val="hy-AM"/>
          </w:rPr>
          <w:delText>.</w:delText>
        </w:r>
        <w:r w:rsidRPr="003870B7" w:rsidDel="00815061">
          <w:rPr>
            <w:rFonts w:eastAsiaTheme="minorHAnsi" w:cstheme="minorBidi"/>
          </w:rPr>
          <w:delText xml:space="preserve">           </w:delText>
        </w:r>
        <w:r w:rsidR="00B961C7" w:rsidRPr="003870B7" w:rsidDel="00815061">
          <w:rPr>
            <w:rFonts w:ascii="GHEA Grapalat" w:hAnsi="GHEA Grapalat"/>
            <w:sz w:val="16"/>
            <w:szCs w:val="16"/>
          </w:rPr>
          <w:delText>крайний</w:delText>
        </w:r>
        <w:r w:rsidRPr="003870B7" w:rsidDel="00815061">
          <w:rPr>
            <w:rFonts w:ascii="GHEA Grapalat" w:hAnsi="GHEA Grapalat"/>
            <w:sz w:val="16"/>
            <w:szCs w:val="16"/>
          </w:rPr>
          <w:delText xml:space="preserve">  срок</w:delText>
        </w:r>
        <w:r w:rsidRPr="003870B7" w:rsidDel="00815061">
          <w:rPr>
            <w:rFonts w:ascii="GHEA Grapalat" w:eastAsiaTheme="minorHAnsi" w:hAnsi="GHEA Grapalat" w:cstheme="minorBidi"/>
            <w:sz w:val="16"/>
            <w:szCs w:val="16"/>
          </w:rPr>
          <w:delText xml:space="preserve"> поставки товаров</w:delText>
        </w:r>
        <w:r w:rsidRPr="003870B7" w:rsidDel="00815061">
          <w:rPr>
            <w:rFonts w:ascii="GHEA Grapalat" w:eastAsiaTheme="minorHAnsi" w:hAnsi="GHEA Grapalat" w:cstheme="minorBidi"/>
            <w:sz w:val="16"/>
            <w:szCs w:val="16"/>
            <w:lang w:val="hy-AM"/>
          </w:rPr>
          <w:delText>, предусмотренн</w:delText>
        </w:r>
        <w:r w:rsidRPr="003870B7" w:rsidDel="00815061">
          <w:rPr>
            <w:rFonts w:ascii="GHEA Grapalat" w:eastAsiaTheme="minorHAnsi" w:hAnsi="GHEA Grapalat" w:cstheme="minorBidi"/>
            <w:sz w:val="16"/>
            <w:szCs w:val="16"/>
          </w:rPr>
          <w:delText xml:space="preserve">ый </w:delText>
        </w:r>
        <w:r w:rsidRPr="003870B7" w:rsidDel="00815061">
          <w:rPr>
            <w:rFonts w:ascii="GHEA Grapalat" w:eastAsiaTheme="minorHAnsi" w:hAnsi="GHEA Grapalat" w:cstheme="minorBidi"/>
            <w:sz w:val="16"/>
            <w:szCs w:val="16"/>
            <w:lang w:val="hy-AM"/>
          </w:rPr>
          <w:delText>заключаемым договором</w:delText>
        </w:r>
      </w:del>
    </w:p>
    <w:p w:rsidR="006A338D" w:rsidDel="00815061" w:rsidRDefault="001C278A" w:rsidP="001C278A">
      <w:pPr>
        <w:pStyle w:val="NormalWeb"/>
        <w:shd w:val="clear" w:color="auto" w:fill="FFFFFF"/>
        <w:contextualSpacing/>
        <w:jc w:val="both"/>
        <w:rPr>
          <w:del w:id="1013" w:author="User" w:date="2024-06-13T09:09:00Z"/>
          <w:rFonts w:ascii="GHEA Grapalat" w:eastAsiaTheme="minorHAnsi" w:hAnsi="GHEA Grapalat" w:cstheme="minorBidi"/>
        </w:rPr>
      </w:pPr>
      <w:del w:id="1014" w:author="User" w:date="2024-06-13T09:09:00Z">
        <w:r w:rsidRPr="003870B7" w:rsidDel="00815061">
          <w:rPr>
            <w:rFonts w:ascii="GHEA Grapalat" w:eastAsiaTheme="minorHAnsi" w:hAnsi="GHEA Grapalat" w:cstheme="minorBidi"/>
          </w:rPr>
          <w:delText>В день предоставления гарантии лицо, выдающее гарантию, с официального адреса</w:delText>
        </w:r>
        <w:r w:rsidRPr="003870B7" w:rsidDel="00815061">
          <w:rPr>
            <w:rFonts w:ascii="GHEA Grapalat" w:eastAsiaTheme="minorHAnsi" w:hAnsi="GHEA Grapalat" w:cstheme="minorBidi"/>
            <w:lang w:val="hy-AM"/>
          </w:rPr>
          <w:delText xml:space="preserve"> </w:delText>
        </w:r>
        <w:r w:rsidRPr="003870B7" w:rsidDel="00815061">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6A338D" w:rsidDel="00815061">
          <w:rPr>
            <w:rFonts w:ascii="GHEA Grapalat" w:eastAsiaTheme="minorHAnsi" w:hAnsi="GHEA Grapalat" w:cstheme="minorBidi"/>
          </w:rPr>
          <w:delText xml:space="preserve"> ----------------------------------------------------------------</w:delText>
        </w:r>
        <w:r w:rsidRPr="003870B7" w:rsidDel="00815061">
          <w:rPr>
            <w:rFonts w:ascii="GHEA Grapalat" w:eastAsiaTheme="minorHAnsi" w:hAnsi="GHEA Grapalat" w:cstheme="minorBidi"/>
          </w:rPr>
          <w:delText xml:space="preserve"> </w:delText>
        </w:r>
      </w:del>
    </w:p>
    <w:p w:rsidR="006A338D" w:rsidDel="00815061" w:rsidRDefault="006A338D" w:rsidP="006A338D">
      <w:pPr>
        <w:pStyle w:val="NormalWeb"/>
        <w:shd w:val="clear" w:color="auto" w:fill="FFFFFF"/>
        <w:contextualSpacing/>
        <w:jc w:val="center"/>
        <w:rPr>
          <w:del w:id="1015" w:author="User" w:date="2024-06-13T09:09:00Z"/>
          <w:rFonts w:ascii="GHEA Grapalat" w:eastAsiaTheme="minorHAnsi" w:hAnsi="GHEA Grapalat" w:cstheme="minorBidi"/>
        </w:rPr>
      </w:pPr>
      <w:del w:id="1016" w:author="User" w:date="2024-06-13T09:09:00Z">
        <w:r w:rsidDel="00815061">
          <w:rPr>
            <w:rStyle w:val="Strong"/>
            <w:b w:val="0"/>
            <w:bCs w:val="0"/>
            <w:sz w:val="20"/>
            <w:szCs w:val="20"/>
          </w:rPr>
          <w:delText xml:space="preserve">                                       адрес эл. почты секретаря</w:delText>
        </w:r>
      </w:del>
    </w:p>
    <w:p w:rsidR="001C278A" w:rsidRPr="003870B7" w:rsidDel="00815061" w:rsidRDefault="001C278A" w:rsidP="001C278A">
      <w:pPr>
        <w:pStyle w:val="NormalWeb"/>
        <w:shd w:val="clear" w:color="auto" w:fill="FFFFFF"/>
        <w:contextualSpacing/>
        <w:jc w:val="both"/>
        <w:rPr>
          <w:del w:id="1017" w:author="User" w:date="2024-06-13T09:09:00Z"/>
          <w:rFonts w:ascii="GHEA Grapalat" w:eastAsiaTheme="minorHAnsi" w:hAnsi="GHEA Grapalat" w:cstheme="minorBidi"/>
        </w:rPr>
      </w:pPr>
      <w:del w:id="1018" w:author="User" w:date="2024-06-13T09:09:00Z">
        <w:r w:rsidRPr="003870B7" w:rsidDel="00815061">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3870B7" w:rsidDel="00815061">
          <w:rPr>
            <w:rFonts w:ascii="GHEA Grapalat" w:eastAsiaTheme="minorHAnsi" w:hAnsi="GHEA Grapalat" w:cstheme="minorBidi"/>
            <w:lang w:val="hy-AM"/>
          </w:rPr>
          <w:delText>.</w:delText>
        </w:r>
        <w:r w:rsidRPr="003870B7" w:rsidDel="00815061">
          <w:rPr>
            <w:rFonts w:ascii="GHEA Grapalat" w:eastAsiaTheme="minorHAnsi" w:hAnsi="GHEA Grapalat" w:cstheme="minorBidi"/>
          </w:rPr>
          <w:delText xml:space="preserve"> </w:delText>
        </w:r>
      </w:del>
    </w:p>
    <w:p w:rsidR="001C278A" w:rsidRPr="003870B7" w:rsidDel="00815061" w:rsidRDefault="001C278A" w:rsidP="001C278A">
      <w:pPr>
        <w:pStyle w:val="NormalWeb"/>
        <w:shd w:val="clear" w:color="auto" w:fill="FFFFFF"/>
        <w:spacing w:before="0" w:beforeAutospacing="0" w:after="0" w:afterAutospacing="0"/>
        <w:ind w:firstLine="375"/>
        <w:jc w:val="both"/>
        <w:rPr>
          <w:del w:id="1019"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20"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21" w:author="User" w:date="2024-06-13T09:09:00Z"/>
          <w:rFonts w:ascii="GHEA Grapalat" w:eastAsiaTheme="minorHAnsi" w:hAnsi="GHEA Grapalat" w:cstheme="minorBidi"/>
        </w:rPr>
      </w:pPr>
      <w:del w:id="1022" w:author="User" w:date="2024-06-13T09:09:00Z">
        <w:r w:rsidRPr="00B138F3" w:rsidDel="00815061">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3E31E5" w:rsidRPr="00B138F3" w:rsidDel="00815061" w:rsidRDefault="003E31E5" w:rsidP="003E31E5">
      <w:pPr>
        <w:pStyle w:val="NormalWeb"/>
        <w:shd w:val="clear" w:color="auto" w:fill="FFFFFF"/>
        <w:ind w:firstLine="374"/>
        <w:contextualSpacing/>
        <w:jc w:val="both"/>
        <w:rPr>
          <w:del w:id="1023" w:author="User" w:date="2024-06-13T09:09:00Z"/>
          <w:rFonts w:ascii="GHEA Grapalat" w:eastAsiaTheme="minorHAnsi" w:hAnsi="GHEA Grapalat" w:cstheme="minorBidi"/>
        </w:rPr>
      </w:pPr>
      <w:del w:id="1024" w:author="User" w:date="2024-06-13T09:09:00Z">
        <w:r w:rsidRPr="00B138F3" w:rsidDel="00815061">
          <w:rPr>
            <w:rFonts w:ascii="GHEA Grapalat" w:eastAsiaTheme="minorHAnsi" w:hAnsi="GHEA Grapalat" w:cstheme="minorBidi"/>
          </w:rPr>
          <w:delText>1) копии заключенного договора N</w:delText>
        </w:r>
        <w:r w:rsidRPr="00B138F3" w:rsidDel="00815061">
          <w:rPr>
            <w:rFonts w:ascii="GHEA Grapalat" w:eastAsiaTheme="minorHAnsi" w:hAnsi="GHEA Grapalat" w:cstheme="minorBidi"/>
            <w:lang w:val="hy-AM"/>
          </w:rPr>
          <w:delText xml:space="preserve"> </w:delText>
        </w:r>
        <w:r w:rsidRPr="00B138F3" w:rsidDel="00815061">
          <w:rPr>
            <w:rFonts w:ascii="GHEA Grapalat" w:eastAsiaTheme="minorHAnsi" w:hAnsi="GHEA Grapalat" w:cstheme="minorBidi"/>
          </w:rPr>
          <w:delText xml:space="preserve">_____________________, включая </w:delText>
        </w:r>
      </w:del>
    </w:p>
    <w:p w:rsidR="003E31E5" w:rsidRPr="00B138F3" w:rsidDel="00815061" w:rsidRDefault="003E31E5" w:rsidP="003E31E5">
      <w:pPr>
        <w:pStyle w:val="NormalWeb"/>
        <w:shd w:val="clear" w:color="auto" w:fill="FFFFFF"/>
        <w:contextualSpacing/>
        <w:jc w:val="both"/>
        <w:rPr>
          <w:del w:id="1025" w:author="User" w:date="2024-06-13T09:09:00Z"/>
          <w:rFonts w:ascii="GHEA Grapalat" w:eastAsiaTheme="minorHAnsi" w:hAnsi="GHEA Grapalat" w:cstheme="minorBidi"/>
          <w:sz w:val="18"/>
          <w:szCs w:val="18"/>
        </w:rPr>
      </w:pPr>
      <w:del w:id="1026" w:author="User" w:date="2024-06-13T09:09:00Z">
        <w:r w:rsidRPr="00B138F3" w:rsidDel="00815061">
          <w:rPr>
            <w:rFonts w:eastAsiaTheme="minorHAnsi" w:cstheme="minorBidi"/>
          </w:rPr>
          <w:delText xml:space="preserve">                                                               </w:delText>
        </w:r>
        <w:r w:rsidRPr="00B138F3" w:rsidDel="00815061">
          <w:rPr>
            <w:rFonts w:ascii="GHEA Grapalat" w:eastAsiaTheme="minorHAnsi" w:hAnsi="GHEA Grapalat" w:cstheme="minorBidi"/>
            <w:sz w:val="18"/>
            <w:szCs w:val="18"/>
          </w:rPr>
          <w:delText>номер заключаемого договара</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27" w:author="User" w:date="2024-06-13T09:09:00Z"/>
          <w:rFonts w:ascii="GHEA Grapalat" w:eastAsiaTheme="minorHAnsi" w:hAnsi="GHEA Grapalat" w:cstheme="minorBidi"/>
        </w:rPr>
      </w:pPr>
      <w:del w:id="1028" w:author="User" w:date="2024-06-13T09:09:00Z">
        <w:r w:rsidRPr="00B138F3" w:rsidDel="00815061">
          <w:rPr>
            <w:rFonts w:ascii="GHEA Grapalat" w:eastAsiaTheme="minorHAnsi" w:hAnsi="GHEA Grapalat" w:cstheme="minorBidi"/>
          </w:rPr>
          <w:delText>копии внесенных  в него изменений, дополнительных соглашений,</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29"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0" w:author="User" w:date="2024-06-13T09:09:00Z"/>
          <w:rFonts w:ascii="GHEA Grapalat" w:eastAsiaTheme="minorHAnsi" w:hAnsi="GHEA Grapalat" w:cstheme="minorBidi"/>
        </w:rPr>
      </w:pPr>
      <w:del w:id="1031" w:author="User" w:date="2024-06-13T09:09:00Z">
        <w:r w:rsidRPr="00B138F3" w:rsidDel="00815061">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815061">
          <w:fldChar w:fldCharType="begin"/>
        </w:r>
        <w:r w:rsidR="007F20A9" w:rsidDel="00815061">
          <w:delInstrText xml:space="preserve"> HYPERLINK "http://www.procurement.am" </w:delInstrText>
        </w:r>
        <w:r w:rsidR="007F20A9" w:rsidDel="00815061">
          <w:fldChar w:fldCharType="separate"/>
        </w:r>
        <w:r w:rsidRPr="00B138F3" w:rsidDel="00815061">
          <w:rPr>
            <w:rStyle w:val="Hyperlink"/>
            <w:rFonts w:ascii="GHEA Grapalat" w:hAnsi="GHEA Grapalat"/>
            <w:color w:val="auto"/>
            <w:sz w:val="20"/>
            <w:szCs w:val="20"/>
            <w:lang w:val="hy-AM"/>
          </w:rPr>
          <w:delText>www.procurement.am</w:delText>
        </w:r>
        <w:r w:rsidR="007F20A9" w:rsidDel="00815061">
          <w:rPr>
            <w:rStyle w:val="Hyperlink"/>
            <w:rFonts w:ascii="GHEA Grapalat" w:hAnsi="GHEA Grapalat"/>
            <w:color w:val="auto"/>
            <w:sz w:val="20"/>
            <w:szCs w:val="20"/>
            <w:lang w:val="hy-AM"/>
          </w:rPr>
          <w:fldChar w:fldCharType="end"/>
        </w:r>
        <w:r w:rsidRPr="00B138F3" w:rsidDel="00815061">
          <w:rPr>
            <w:rFonts w:ascii="GHEA Grapalat" w:eastAsiaTheme="minorHAnsi" w:hAnsi="GHEA Grapalat" w:cstheme="minorBidi"/>
          </w:rPr>
          <w:delText xml:space="preserve"> .</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32" w:author="User" w:date="2024-06-13T09:09:00Z"/>
          <w:rFonts w:ascii="GHEA Grapalat" w:eastAsiaTheme="minorHAnsi" w:hAnsi="GHEA Grapalat" w:cstheme="minorBidi"/>
        </w:rPr>
      </w:pPr>
    </w:p>
    <w:p w:rsidR="00240609" w:rsidRPr="00B87910" w:rsidDel="00815061" w:rsidRDefault="003E31E5" w:rsidP="00240609">
      <w:pPr>
        <w:pStyle w:val="NormalWeb"/>
        <w:shd w:val="clear" w:color="auto" w:fill="FFFFFF"/>
        <w:spacing w:before="0" w:beforeAutospacing="0" w:after="0" w:afterAutospacing="0"/>
        <w:ind w:firstLine="375"/>
        <w:jc w:val="both"/>
        <w:rPr>
          <w:del w:id="1033" w:author="User" w:date="2024-06-13T09:09:00Z"/>
          <w:rFonts w:ascii="GHEA Grapalat" w:eastAsiaTheme="minorHAnsi" w:hAnsi="GHEA Grapalat" w:cstheme="minorBidi"/>
        </w:rPr>
      </w:pPr>
      <w:del w:id="1034" w:author="User" w:date="2024-06-13T09:09:00Z">
        <w:r w:rsidRPr="007E5F1D" w:rsidDel="00815061">
          <w:rPr>
            <w:rFonts w:ascii="GHEA Grapalat" w:eastAsiaTheme="minorHAnsi" w:hAnsi="GHEA Grapalat" w:cstheme="minorBidi"/>
          </w:rPr>
          <w:delText xml:space="preserve">3) </w:delText>
        </w:r>
        <w:r w:rsidR="00240609" w:rsidRPr="007E5F1D" w:rsidDel="00815061">
          <w:rPr>
            <w:rFonts w:ascii="GHEA Grapalat" w:eastAsiaTheme="minorHAnsi" w:hAnsi="GHEA Grapalat" w:cstheme="minorBidi"/>
            <w:lang w:val="hy-AM"/>
          </w:rPr>
          <w:delText xml:space="preserve">двухсторонне </w:delText>
        </w:r>
        <w:r w:rsidR="00240609" w:rsidRPr="007E5F1D" w:rsidDel="00815061">
          <w:rPr>
            <w:rFonts w:ascii="GHEA Grapalat" w:eastAsiaTheme="minorHAnsi" w:hAnsi="GHEA Grapalat" w:cstheme="minorBidi"/>
          </w:rPr>
          <w:delText>утвержденный в рамках договора между бенефициаром и принципалом акт (акты) приема-передачи или его</w:delText>
        </w:r>
        <w:r w:rsidR="00240609" w:rsidRPr="007E5F1D" w:rsidDel="00815061">
          <w:rPr>
            <w:rFonts w:ascii="GHEA Grapalat" w:eastAsiaTheme="minorHAnsi" w:hAnsi="GHEA Grapalat" w:cstheme="minorBidi"/>
            <w:lang w:val="hy-AM"/>
          </w:rPr>
          <w:delText xml:space="preserve"> </w:delText>
        </w:r>
        <w:r w:rsidR="00240609" w:rsidRPr="007E5F1D" w:rsidDel="00815061">
          <w:rPr>
            <w:rFonts w:ascii="GHEA Grapalat" w:eastAsiaTheme="minorHAnsi" w:hAnsi="GHEA Grapalat" w:cstheme="minorBidi"/>
          </w:rPr>
          <w:delText>(</w:delText>
        </w:r>
        <w:r w:rsidR="00240609" w:rsidRPr="007E5F1D" w:rsidDel="00815061">
          <w:rPr>
            <w:rFonts w:ascii="GHEA Grapalat" w:eastAsiaTheme="minorHAnsi" w:hAnsi="GHEA Grapalat" w:cstheme="minorBidi"/>
            <w:lang w:val="hy-AM"/>
          </w:rPr>
          <w:delText>их</w:delText>
        </w:r>
        <w:r w:rsidR="00240609" w:rsidRPr="007E5F1D" w:rsidDel="00815061">
          <w:rPr>
            <w:rFonts w:ascii="GHEA Grapalat" w:eastAsiaTheme="minorHAnsi" w:hAnsi="GHEA Grapalat" w:cstheme="minorBidi"/>
          </w:rPr>
          <w:delText>) копии.</w:delText>
        </w:r>
        <w:r w:rsidR="00240609" w:rsidRPr="00A74B0D" w:rsidDel="00815061">
          <w:rPr>
            <w:rFonts w:ascii="GHEA Grapalat" w:eastAsiaTheme="minorHAnsi" w:hAnsi="GHEA Grapalat" w:cstheme="minorBidi"/>
          </w:rPr>
          <w:delText xml:space="preserve"> </w:delText>
        </w:r>
      </w:del>
    </w:p>
    <w:p w:rsidR="00A11DA5" w:rsidRPr="007A724D" w:rsidDel="00815061" w:rsidRDefault="00A11DA5" w:rsidP="00A11DA5">
      <w:pPr>
        <w:pStyle w:val="NormalWeb"/>
        <w:shd w:val="clear" w:color="auto" w:fill="FFFFFF"/>
        <w:spacing w:before="0" w:beforeAutospacing="0" w:after="0" w:afterAutospacing="0"/>
        <w:ind w:firstLine="375"/>
        <w:jc w:val="both"/>
        <w:rPr>
          <w:del w:id="1035"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6" w:author="User" w:date="2024-06-13T09:09:00Z"/>
          <w:rFonts w:ascii="GHEA Grapalat" w:eastAsiaTheme="minorHAnsi" w:hAnsi="GHEA Grapalat" w:cstheme="minorBidi"/>
        </w:rPr>
      </w:pPr>
      <w:del w:id="1037"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38"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9" w:author="User" w:date="2024-06-13T09:09:00Z"/>
          <w:rFonts w:ascii="GHEA Grapalat" w:eastAsiaTheme="minorHAnsi" w:hAnsi="GHEA Grapalat" w:cstheme="minorBidi"/>
        </w:rPr>
      </w:pPr>
      <w:del w:id="1040"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41" w:author="User" w:date="2024-06-13T09:09:00Z"/>
          <w:rFonts w:ascii="GHEA Grapalat" w:eastAsiaTheme="minorHAnsi" w:hAnsi="GHEA Grapalat" w:cstheme="minorBidi"/>
        </w:rPr>
      </w:pPr>
      <w:del w:id="1042"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3E31E5" w:rsidRPr="00B138F3" w:rsidDel="00815061" w:rsidRDefault="003E31E5" w:rsidP="003E31E5">
      <w:pPr>
        <w:pStyle w:val="NormalWeb"/>
        <w:shd w:val="clear" w:color="auto" w:fill="FFFFFF"/>
        <w:spacing w:before="0" w:beforeAutospacing="0" w:after="0" w:afterAutospacing="0"/>
        <w:ind w:firstLine="375"/>
        <w:rPr>
          <w:del w:id="1043" w:author="User" w:date="2024-06-13T09:09:00Z"/>
          <w:rFonts w:ascii="GHEA Grapalat" w:eastAsiaTheme="minorHAnsi" w:hAnsi="GHEA Grapalat" w:cstheme="minorBidi"/>
        </w:rPr>
      </w:pPr>
      <w:del w:id="1044"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3E31E5" w:rsidRPr="00B138F3" w:rsidDel="00815061" w:rsidRDefault="003E31E5" w:rsidP="003E31E5">
      <w:pPr>
        <w:pStyle w:val="NormalWeb"/>
        <w:shd w:val="clear" w:color="auto" w:fill="FFFFFF"/>
        <w:spacing w:before="0" w:beforeAutospacing="0" w:after="0" w:afterAutospacing="0"/>
        <w:ind w:firstLine="375"/>
        <w:rPr>
          <w:del w:id="1045"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rPr>
          <w:del w:id="1046" w:author="User" w:date="2024-06-13T09:09:00Z"/>
          <w:rFonts w:ascii="GHEA Grapalat" w:eastAsiaTheme="minorHAnsi" w:hAnsi="GHEA Grapalat" w:cstheme="minorBidi"/>
        </w:rPr>
      </w:pPr>
      <w:del w:id="1047"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3E31E5" w:rsidRPr="00B138F3" w:rsidDel="00815061" w:rsidRDefault="003E31E5" w:rsidP="003E31E5">
      <w:pPr>
        <w:pStyle w:val="NormalWeb"/>
        <w:shd w:val="clear" w:color="auto" w:fill="FFFFFF"/>
        <w:spacing w:before="0" w:beforeAutospacing="0" w:after="0" w:afterAutospacing="0"/>
        <w:ind w:firstLine="375"/>
        <w:rPr>
          <w:del w:id="1048" w:author="User" w:date="2024-06-13T09:09:00Z"/>
          <w:rFonts w:ascii="GHEA Grapalat" w:eastAsiaTheme="minorHAnsi" w:hAnsi="GHEA Grapalat" w:cstheme="minorBidi"/>
        </w:rPr>
      </w:pPr>
      <w:del w:id="1049"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50" w:author="User" w:date="2024-06-13T09:09:00Z"/>
          <w:rFonts w:ascii="GHEA Grapalat" w:eastAsiaTheme="minorHAnsi" w:hAnsi="GHEA Grapalat" w:cstheme="minorBidi"/>
        </w:rPr>
      </w:pPr>
      <w:del w:id="1051"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52"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3" w:author="User" w:date="2024-06-13T09:09:00Z"/>
          <w:rFonts w:ascii="GHEA Grapalat" w:hAnsi="GHEA Grapalat"/>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4" w:author="User" w:date="2024-06-13T09:09:00Z"/>
          <w:rFonts w:ascii="GHEA Grapalat" w:hAnsi="GHEA Grapalat"/>
          <w:sz w:val="20"/>
          <w:szCs w:val="20"/>
          <w:u w:val="single"/>
          <w:lang w:val="hy-AM"/>
        </w:rPr>
      </w:pPr>
      <w:del w:id="1055"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3E31E5" w:rsidRPr="00B138F3" w:rsidDel="00815061" w:rsidRDefault="003E31E5" w:rsidP="003E31E5">
      <w:pPr>
        <w:pStyle w:val="NormalWeb"/>
        <w:shd w:val="clear" w:color="auto" w:fill="FFFFFF"/>
        <w:spacing w:before="0" w:beforeAutospacing="0" w:after="0" w:afterAutospacing="0"/>
        <w:ind w:firstLine="375"/>
        <w:jc w:val="both"/>
        <w:rPr>
          <w:del w:id="1056" w:author="User" w:date="2024-06-13T09:09:00Z"/>
          <w:rFonts w:ascii="GHEA Grapalat" w:hAnsi="GHEA Grapalat"/>
          <w:sz w:val="20"/>
          <w:szCs w:val="20"/>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7" w:author="User" w:date="2024-06-13T09:09:00Z"/>
          <w:rFonts w:ascii="GHEA Grapalat" w:hAnsi="GHEA Grapalat"/>
          <w:sz w:val="20"/>
          <w:szCs w:val="20"/>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8" w:author="User" w:date="2024-06-13T09:09:00Z"/>
          <w:rFonts w:ascii="GHEA Grapalat" w:hAnsi="GHEA Grapalat"/>
          <w:sz w:val="20"/>
          <w:szCs w:val="20"/>
          <w:lang w:val="hy-AM"/>
        </w:rPr>
      </w:pPr>
      <w:del w:id="1059"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3E31E5" w:rsidRPr="00B138F3" w:rsidDel="00815061" w:rsidRDefault="003E31E5" w:rsidP="003E31E5">
      <w:pPr>
        <w:pStyle w:val="NormalWeb"/>
        <w:shd w:val="clear" w:color="auto" w:fill="FFFFFF"/>
        <w:spacing w:before="0" w:beforeAutospacing="0" w:after="0" w:afterAutospacing="0"/>
        <w:rPr>
          <w:del w:id="1060" w:author="User" w:date="2024-06-13T09:09:00Z"/>
          <w:rFonts w:ascii="GHEA Grapalat" w:hAnsi="GHEA Grapalat" w:cs="Sylfaen"/>
          <w:vertAlign w:val="superscript"/>
        </w:rPr>
      </w:pPr>
      <w:del w:id="1061"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62" w:author="User" w:date="2024-06-13T09:09:00Z"/>
          <w:rFonts w:ascii="GHEA Grapalat" w:eastAsiaTheme="minorHAnsi" w:hAnsi="GHEA Grapalat" w:cstheme="minorBidi"/>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3"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4" w:author="User" w:date="2024-06-13T09:09:00Z"/>
          <w:rFonts w:ascii="GHEA Grapalat" w:eastAsiaTheme="minorHAnsi" w:hAnsi="GHEA Grapalat" w:cstheme="minorBidi"/>
        </w:rPr>
      </w:pPr>
    </w:p>
    <w:p w:rsidR="003E31E5" w:rsidRPr="00B138F3" w:rsidDel="00815061" w:rsidRDefault="003E31E5" w:rsidP="003E31E5">
      <w:pPr>
        <w:widowControl w:val="0"/>
        <w:spacing w:after="160"/>
        <w:ind w:left="567" w:right="565"/>
        <w:jc w:val="center"/>
        <w:rPr>
          <w:del w:id="1065" w:author="User" w:date="2024-06-13T09:09:00Z"/>
          <w:rFonts w:ascii="GHEA Grapalat" w:hAnsi="GHEA Grapalat"/>
          <w:b/>
        </w:rPr>
      </w:pPr>
    </w:p>
    <w:p w:rsidR="003E31E5" w:rsidDel="00815061" w:rsidRDefault="003E31E5">
      <w:pPr>
        <w:rPr>
          <w:del w:id="1066" w:author="User" w:date="2024-06-13T09:09:00Z"/>
          <w:rFonts w:ascii="GHEA Grapalat" w:hAnsi="GHEA Grapalat"/>
          <w:i/>
          <w:sz w:val="22"/>
          <w:szCs w:val="22"/>
        </w:rPr>
      </w:pPr>
    </w:p>
    <w:p w:rsidR="00BF3696" w:rsidDel="00815061" w:rsidRDefault="00BF3696">
      <w:pPr>
        <w:rPr>
          <w:del w:id="1067" w:author="User" w:date="2024-06-13T09:09:00Z"/>
          <w:rFonts w:ascii="GHEA Grapalat" w:hAnsi="GHEA Grapalat"/>
          <w:i/>
          <w:sz w:val="22"/>
          <w:szCs w:val="22"/>
        </w:rPr>
      </w:pPr>
      <w:del w:id="1068" w:author="User" w:date="2024-06-13T09:09:00Z">
        <w:r w:rsidDel="00815061">
          <w:rPr>
            <w:rFonts w:ascii="GHEA Grapalat" w:hAnsi="GHEA Grapalat"/>
            <w:i/>
            <w:sz w:val="22"/>
            <w:szCs w:val="22"/>
          </w:rPr>
          <w:br w:type="page"/>
        </w:r>
      </w:del>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B871F1" w:rsidRPr="00B138F3" w:rsidRDefault="00B871F1" w:rsidP="00B871F1">
      <w:pPr>
        <w:widowControl w:val="0"/>
        <w:spacing w:after="160"/>
        <w:jc w:val="right"/>
        <w:rPr>
          <w:ins w:id="1069" w:author="User" w:date="2024-06-13T09:10:00Z"/>
          <w:rFonts w:ascii="GHEA Grapalat" w:hAnsi="GHEA Grapalat"/>
          <w:b/>
          <w:sz w:val="22"/>
          <w:szCs w:val="22"/>
        </w:rPr>
      </w:pPr>
      <w:ins w:id="1070" w:author="User" w:date="2024-06-13T09:10:00Z">
        <w:r w:rsidRPr="00112078">
          <w:rPr>
            <w:rFonts w:ascii="GHEA Grapalat" w:hAnsi="GHEA Grapalat"/>
          </w:rPr>
          <w:t>к Приглашению на запрос котировки</w:t>
        </w:r>
        <w:r w:rsidRPr="00112078">
          <w:rPr>
            <w:rFonts w:ascii="GHEA Grapalat" w:hAnsi="GHEA Grapalat"/>
          </w:rPr>
          <w:br/>
          <w:t xml:space="preserve">под кодом </w:t>
        </w:r>
        <w:r>
          <w:rPr>
            <w:rFonts w:ascii="GHEA Grapalat" w:hAnsi="GHEA Grapalat"/>
          </w:rPr>
          <w:t>M1HD-GHAPDzB-24/02</w:t>
        </w:r>
      </w:ins>
    </w:p>
    <w:p w:rsidR="003D2FE2" w:rsidRPr="00B138F3" w:rsidDel="00B871F1" w:rsidRDefault="003D2FE2" w:rsidP="003D2FE2">
      <w:pPr>
        <w:widowControl w:val="0"/>
        <w:spacing w:after="160"/>
        <w:jc w:val="right"/>
        <w:rPr>
          <w:del w:id="1071" w:author="User" w:date="2024-06-13T09:10:00Z"/>
          <w:rFonts w:ascii="GHEA Grapalat" w:hAnsi="GHEA Grapalat" w:cs="GHEA Grapalat"/>
          <w:i/>
          <w:sz w:val="22"/>
          <w:szCs w:val="22"/>
        </w:rPr>
      </w:pPr>
      <w:del w:id="1072" w:author="User" w:date="2024-06-13T09:10:00Z">
        <w:r w:rsidRPr="00B138F3" w:rsidDel="00B871F1">
          <w:rPr>
            <w:rFonts w:ascii="GHEA Grapalat" w:hAnsi="GHEA Grapalat"/>
            <w:i/>
            <w:sz w:val="22"/>
            <w:szCs w:val="22"/>
          </w:rPr>
          <w:delText>к Приглашению на открытый конкурс</w:delText>
        </w:r>
        <w:r w:rsidRPr="00B138F3" w:rsidDel="00B871F1">
          <w:rPr>
            <w:rFonts w:ascii="GHEA Grapalat" w:hAnsi="GHEA Grapalat" w:cs="GHEA Grapalat"/>
            <w:i/>
            <w:sz w:val="22"/>
            <w:szCs w:val="22"/>
          </w:rPr>
          <w:br/>
        </w:r>
        <w:r w:rsidRPr="00B138F3" w:rsidDel="00B871F1">
          <w:rPr>
            <w:rFonts w:ascii="GHEA Grapalat" w:hAnsi="GHEA Grapalat"/>
            <w:i/>
            <w:sz w:val="22"/>
            <w:szCs w:val="22"/>
          </w:rPr>
          <w:delText>под кодом "---BMAPDzB---/---"</w:delText>
        </w:r>
        <w:r w:rsidRPr="00B138F3" w:rsidDel="00B871F1">
          <w:rPr>
            <w:rStyle w:val="FootnoteReference"/>
            <w:rFonts w:ascii="GHEA Grapalat" w:hAnsi="GHEA Grapalat"/>
            <w:i/>
            <w:sz w:val="22"/>
            <w:szCs w:val="22"/>
          </w:rPr>
          <w:footnoteReference w:customMarkFollows="1" w:id="22"/>
          <w:delText>*</w:delText>
        </w:r>
      </w:del>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del w:id="1076" w:author="User" w:date="2024-06-13T09:12:00Z">
              <w:r w:rsidRPr="00B138F3" w:rsidDel="007F466C">
                <w:rPr>
                  <w:rFonts w:ascii="GHEA Grapalat" w:hAnsi="GHEA Grapalat"/>
                  <w:sz w:val="22"/>
                  <w:szCs w:val="22"/>
                </w:rPr>
                <w:delText>Ереван</w:delText>
              </w:r>
            </w:del>
            <w:ins w:id="1077" w:author="User" w:date="2024-06-13T09:12:00Z">
              <w:r w:rsidR="007F466C">
                <w:rPr>
                  <w:rFonts w:ascii="GHEA Grapalat" w:hAnsi="GHEA Grapalat"/>
                  <w:sz w:val="22"/>
                  <w:szCs w:val="22"/>
                </w:rPr>
                <w:t>Масис</w:t>
              </w:r>
            </w:ins>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871F1" w:rsidRPr="0096414C" w:rsidRDefault="00B871F1" w:rsidP="00B871F1">
      <w:pPr>
        <w:widowControl w:val="0"/>
        <w:tabs>
          <w:tab w:val="left" w:pos="567"/>
        </w:tabs>
        <w:jc w:val="both"/>
        <w:rPr>
          <w:ins w:id="1078" w:author="User" w:date="2024-06-13T09:10:00Z"/>
          <w:rFonts w:ascii="GHEA Grapalat" w:hAnsi="GHEA Grapalat" w:cs="GHEA Grapalat"/>
          <w:spacing w:val="-6"/>
          <w:sz w:val="22"/>
          <w:szCs w:val="22"/>
        </w:rPr>
      </w:pPr>
      <w:ins w:id="1079" w:author="User" w:date="2024-06-13T09:10:00Z">
        <w:r w:rsidRPr="00B138F3">
          <w:rPr>
            <w:rFonts w:ascii="GHEA Grapalat" w:hAnsi="GHEA Grapalat"/>
            <w:spacing w:val="-6"/>
            <w:sz w:val="22"/>
            <w:szCs w:val="22"/>
          </w:rPr>
          <w:t xml:space="preserve">Компания участвует в организованной </w:t>
        </w: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B138F3">
          <w:rPr>
            <w:rFonts w:ascii="GHEA Grapalat" w:hAnsi="GHEA Grapalat"/>
            <w:spacing w:val="-6"/>
            <w:sz w:val="22"/>
            <w:szCs w:val="22"/>
          </w:rPr>
          <w:t xml:space="preserve">*(далее — Заказчик) </w:t>
        </w:r>
        <w:r w:rsidRPr="0096414C">
          <w:rPr>
            <w:rFonts w:ascii="GHEA Grapalat" w:hAnsi="GHEA Grapalat" w:cs="GHEA Grapalat"/>
            <w:spacing w:val="-6"/>
            <w:sz w:val="22"/>
            <w:szCs w:val="22"/>
          </w:rPr>
          <w:t xml:space="preserve">  </w:t>
        </w:r>
        <w:r w:rsidRPr="00B138F3">
          <w:rPr>
            <w:rFonts w:ascii="GHEA Grapalat" w:hAnsi="GHEA Grapalat"/>
            <w:sz w:val="22"/>
            <w:szCs w:val="22"/>
          </w:rPr>
          <w:t xml:space="preserve">процедуре закупок под кодом </w:t>
        </w:r>
        <w:r>
          <w:rPr>
            <w:rFonts w:ascii="GHEA Grapalat" w:hAnsi="GHEA Grapalat"/>
          </w:rPr>
          <w:t>M1HD-GHAPDzB-24/02</w:t>
        </w:r>
        <w:r w:rsidRPr="00B138F3">
          <w:rPr>
            <w:rFonts w:ascii="GHEA Grapalat" w:hAnsi="GHEA Grapalat"/>
            <w:sz w:val="22"/>
            <w:szCs w:val="22"/>
          </w:rPr>
          <w:t>.</w:t>
        </w:r>
      </w:ins>
    </w:p>
    <w:p w:rsidR="003D2FE2" w:rsidRPr="00B138F3" w:rsidDel="00B871F1" w:rsidRDefault="003D2FE2" w:rsidP="003D2FE2">
      <w:pPr>
        <w:widowControl w:val="0"/>
        <w:tabs>
          <w:tab w:val="left" w:pos="567"/>
        </w:tabs>
        <w:jc w:val="both"/>
        <w:rPr>
          <w:del w:id="1080" w:author="User" w:date="2024-06-13T09:10:00Z"/>
          <w:rFonts w:ascii="GHEA Grapalat" w:hAnsi="GHEA Grapalat" w:cs="GHEA Grapalat"/>
          <w:spacing w:val="-6"/>
          <w:sz w:val="22"/>
          <w:szCs w:val="22"/>
        </w:rPr>
      </w:pPr>
      <w:del w:id="1081" w:author="User" w:date="2024-06-13T09:10:00Z">
        <w:r w:rsidRPr="00B138F3" w:rsidDel="00B871F1">
          <w:rPr>
            <w:rFonts w:ascii="GHEA Grapalat" w:hAnsi="GHEA Grapalat"/>
            <w:sz w:val="22"/>
            <w:szCs w:val="22"/>
          </w:rPr>
          <w:delText>1</w:delText>
        </w:r>
        <w:r w:rsidRPr="00B138F3" w:rsidDel="00B871F1">
          <w:rPr>
            <w:rFonts w:ascii="GHEA Grapalat" w:hAnsi="GHEA Grapalat"/>
            <w:spacing w:val="-6"/>
            <w:sz w:val="22"/>
            <w:szCs w:val="22"/>
          </w:rPr>
          <w:delText>.1.</w:delText>
        </w:r>
        <w:r w:rsidRPr="00B138F3" w:rsidDel="00B871F1">
          <w:rPr>
            <w:rFonts w:ascii="GHEA Grapalat" w:hAnsi="GHEA Grapalat"/>
            <w:spacing w:val="-6"/>
            <w:sz w:val="22"/>
            <w:szCs w:val="22"/>
          </w:rPr>
          <w:tab/>
          <w:delText xml:space="preserve">Компания участвует в организованной ___________________ *(далее — Заказчик) </w:delText>
        </w:r>
      </w:del>
    </w:p>
    <w:p w:rsidR="003D2FE2" w:rsidRPr="00B138F3" w:rsidDel="00B871F1" w:rsidRDefault="003D2FE2" w:rsidP="003D2FE2">
      <w:pPr>
        <w:widowControl w:val="0"/>
        <w:tabs>
          <w:tab w:val="left" w:pos="284"/>
        </w:tabs>
        <w:spacing w:after="160"/>
        <w:ind w:left="5245"/>
        <w:jc w:val="both"/>
        <w:rPr>
          <w:del w:id="1082" w:author="User" w:date="2024-06-13T09:10:00Z"/>
          <w:rFonts w:ascii="GHEA Grapalat" w:hAnsi="GHEA Grapalat" w:cs="GHEA Grapalat"/>
          <w:sz w:val="22"/>
          <w:szCs w:val="22"/>
        </w:rPr>
      </w:pPr>
      <w:del w:id="1083" w:author="User" w:date="2024-06-13T09:10:00Z">
        <w:r w:rsidRPr="00B138F3" w:rsidDel="00B871F1">
          <w:rPr>
            <w:rFonts w:ascii="GHEA Grapalat" w:hAnsi="GHEA Grapalat"/>
            <w:sz w:val="22"/>
            <w:szCs w:val="22"/>
            <w:vertAlign w:val="superscript"/>
          </w:rPr>
          <w:delText>наименование заказчика</w:delText>
        </w:r>
      </w:del>
    </w:p>
    <w:p w:rsidR="003D2FE2" w:rsidRPr="00B138F3" w:rsidDel="00B871F1" w:rsidRDefault="003D2FE2" w:rsidP="003D2FE2">
      <w:pPr>
        <w:widowControl w:val="0"/>
        <w:jc w:val="both"/>
        <w:rPr>
          <w:del w:id="1084" w:author="User" w:date="2024-06-13T09:10:00Z"/>
          <w:rFonts w:ascii="GHEA Grapalat" w:hAnsi="GHEA Grapalat" w:cs="GHEA Grapalat"/>
          <w:sz w:val="22"/>
          <w:szCs w:val="22"/>
        </w:rPr>
      </w:pPr>
      <w:del w:id="1085" w:author="User" w:date="2024-06-13T09:10:00Z">
        <w:r w:rsidRPr="00B138F3" w:rsidDel="00B871F1">
          <w:rPr>
            <w:rFonts w:ascii="GHEA Grapalat" w:hAnsi="GHEA Grapalat"/>
            <w:sz w:val="22"/>
            <w:szCs w:val="22"/>
          </w:rPr>
          <w:delText>процедуре закупок под кодом ____________________________________________ *.</w:delText>
        </w:r>
      </w:del>
    </w:p>
    <w:p w:rsidR="003D2FE2" w:rsidRPr="00B138F3" w:rsidDel="00B871F1" w:rsidRDefault="003D2FE2" w:rsidP="003D2FE2">
      <w:pPr>
        <w:widowControl w:val="0"/>
        <w:spacing w:after="160"/>
        <w:ind w:left="5245"/>
        <w:jc w:val="both"/>
        <w:rPr>
          <w:del w:id="1086" w:author="User" w:date="2024-06-13T09:10:00Z"/>
          <w:rFonts w:ascii="GHEA Grapalat" w:hAnsi="GHEA Grapalat" w:cs="GHEA Grapalat"/>
          <w:sz w:val="22"/>
          <w:szCs w:val="22"/>
        </w:rPr>
      </w:pPr>
      <w:del w:id="1087" w:author="User" w:date="2024-06-13T09:10:00Z">
        <w:r w:rsidRPr="00B138F3" w:rsidDel="00B871F1">
          <w:rPr>
            <w:rFonts w:ascii="GHEA Grapalat" w:hAnsi="GHEA Grapalat"/>
            <w:sz w:val="22"/>
            <w:szCs w:val="22"/>
            <w:vertAlign w:val="superscript"/>
          </w:rPr>
          <w:delText>код процедуры</w:delText>
        </w:r>
      </w:del>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8232D" w:rsidRPr="00B138F3" w:rsidRDefault="003D2FE2" w:rsidP="00C8232D">
      <w:pPr>
        <w:widowControl w:val="0"/>
        <w:tabs>
          <w:tab w:val="left" w:pos="1134"/>
        </w:tabs>
        <w:spacing w:after="160"/>
        <w:ind w:firstLine="567"/>
        <w:jc w:val="both"/>
        <w:rPr>
          <w:moveTo w:id="1088" w:author="User" w:date="2024-06-14T09:36:00Z"/>
          <w:rFonts w:ascii="GHEA Grapalat" w:hAnsi="GHEA Grapalat"/>
          <w:b/>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ins w:id="1089" w:author="User" w:date="2024-06-14T09:36:00Z">
        <w:r w:rsidR="00C8232D" w:rsidRPr="00C8232D">
          <w:rPr>
            <w:rFonts w:ascii="GHEA Grapalat" w:hAnsi="GHEA Grapalat"/>
            <w:b/>
            <w:sz w:val="22"/>
            <w:szCs w:val="22"/>
          </w:rPr>
          <w:t xml:space="preserve"> </w:t>
        </w:r>
      </w:ins>
      <w:moveToRangeStart w:id="1090" w:author="User" w:date="2024-06-14T09:36:00Z" w:name="move169250185"/>
      <w:moveTo w:id="1091" w:author="User" w:date="2024-06-14T09:36:00Z">
        <w:r w:rsidR="00C8232D" w:rsidRPr="00B138F3">
          <w:rPr>
            <w:rFonts w:ascii="GHEA Grapalat" w:hAnsi="GHEA Grapalat"/>
            <w:b/>
            <w:sz w:val="22"/>
            <w:szCs w:val="22"/>
          </w:rPr>
          <w:lastRenderedPageBreak/>
          <w:t>3. Адрес, банковские реквизиты Компании</w:t>
        </w:r>
      </w:moveTo>
    </w:p>
    <w:p w:rsidR="00C8232D" w:rsidRPr="00B138F3" w:rsidRDefault="00C8232D" w:rsidP="00C8232D">
      <w:pPr>
        <w:widowControl w:val="0"/>
        <w:jc w:val="both"/>
        <w:rPr>
          <w:moveTo w:id="1092" w:author="User" w:date="2024-06-14T09:36:00Z"/>
          <w:rFonts w:ascii="GHEA Grapalat" w:hAnsi="GHEA Grapalat"/>
          <w:sz w:val="22"/>
          <w:szCs w:val="22"/>
        </w:rPr>
      </w:pPr>
      <w:moveTo w:id="1093"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094" w:author="User" w:date="2024-06-14T09:36:00Z"/>
          <w:rFonts w:ascii="GHEA Grapalat" w:hAnsi="GHEA Grapalat"/>
          <w:sz w:val="22"/>
          <w:szCs w:val="22"/>
          <w:vertAlign w:val="superscript"/>
        </w:rPr>
      </w:pPr>
      <w:moveTo w:id="1095" w:author="User" w:date="2024-06-14T09:36:00Z">
        <w:r w:rsidRPr="00B138F3">
          <w:rPr>
            <w:rFonts w:ascii="GHEA Grapalat" w:hAnsi="GHEA Grapalat"/>
            <w:sz w:val="22"/>
            <w:szCs w:val="22"/>
            <w:vertAlign w:val="superscript"/>
          </w:rPr>
          <w:t>наименование компании</w:t>
        </w:r>
      </w:moveTo>
    </w:p>
    <w:p w:rsidR="00C8232D" w:rsidRPr="00B138F3" w:rsidRDefault="00C8232D" w:rsidP="00C8232D">
      <w:pPr>
        <w:widowControl w:val="0"/>
        <w:jc w:val="both"/>
        <w:rPr>
          <w:moveTo w:id="1096" w:author="User" w:date="2024-06-14T09:36:00Z"/>
          <w:rFonts w:ascii="GHEA Grapalat" w:hAnsi="GHEA Grapalat"/>
          <w:sz w:val="22"/>
          <w:szCs w:val="22"/>
        </w:rPr>
      </w:pPr>
      <w:moveTo w:id="1097"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098" w:author="User" w:date="2024-06-14T09:36:00Z"/>
          <w:rFonts w:ascii="GHEA Grapalat" w:hAnsi="GHEA Grapalat"/>
          <w:sz w:val="22"/>
          <w:szCs w:val="22"/>
          <w:vertAlign w:val="superscript"/>
        </w:rPr>
      </w:pPr>
      <w:moveTo w:id="1099" w:author="User" w:date="2024-06-14T09:36:00Z">
        <w:r w:rsidRPr="00B138F3">
          <w:rPr>
            <w:rFonts w:ascii="GHEA Grapalat" w:hAnsi="GHEA Grapalat"/>
            <w:sz w:val="22"/>
            <w:szCs w:val="22"/>
            <w:vertAlign w:val="superscript"/>
          </w:rPr>
          <w:t>адрес компании</w:t>
        </w:r>
      </w:moveTo>
    </w:p>
    <w:p w:rsidR="00C8232D" w:rsidRPr="00B138F3" w:rsidRDefault="00C8232D" w:rsidP="00C8232D">
      <w:pPr>
        <w:widowControl w:val="0"/>
        <w:jc w:val="both"/>
        <w:rPr>
          <w:moveTo w:id="1100" w:author="User" w:date="2024-06-14T09:36:00Z"/>
          <w:rFonts w:ascii="GHEA Grapalat" w:hAnsi="GHEA Grapalat"/>
          <w:sz w:val="22"/>
          <w:szCs w:val="22"/>
        </w:rPr>
      </w:pPr>
      <w:moveTo w:id="1101"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102" w:author="User" w:date="2024-06-14T09:36:00Z"/>
          <w:rFonts w:ascii="GHEA Grapalat" w:hAnsi="GHEA Grapalat"/>
          <w:sz w:val="22"/>
          <w:szCs w:val="22"/>
          <w:vertAlign w:val="superscript"/>
        </w:rPr>
      </w:pPr>
      <w:moveTo w:id="1103" w:author="User" w:date="2024-06-14T09:36:00Z">
        <w:r w:rsidRPr="00B138F3">
          <w:rPr>
            <w:rFonts w:ascii="GHEA Grapalat" w:hAnsi="GHEA Grapalat"/>
            <w:sz w:val="22"/>
            <w:szCs w:val="22"/>
            <w:vertAlign w:val="superscript"/>
          </w:rPr>
          <w:t>наименование обслуживающего компанию банка</w:t>
        </w:r>
      </w:moveTo>
    </w:p>
    <w:p w:rsidR="00C8232D" w:rsidRPr="00B138F3" w:rsidRDefault="00C8232D" w:rsidP="00C8232D">
      <w:pPr>
        <w:widowControl w:val="0"/>
        <w:spacing w:after="160"/>
        <w:jc w:val="right"/>
        <w:rPr>
          <w:moveTo w:id="1104" w:author="User" w:date="2024-06-14T09:36:00Z"/>
          <w:rFonts w:ascii="GHEA Grapalat" w:hAnsi="GHEA Grapalat"/>
          <w:sz w:val="22"/>
          <w:szCs w:val="22"/>
        </w:rPr>
      </w:pPr>
    </w:p>
    <w:p w:rsidR="00C8232D" w:rsidRPr="00B138F3" w:rsidRDefault="00C8232D" w:rsidP="00C8232D">
      <w:pPr>
        <w:widowControl w:val="0"/>
        <w:spacing w:after="160"/>
        <w:jc w:val="right"/>
        <w:rPr>
          <w:moveTo w:id="1105" w:author="User" w:date="2024-06-14T09:36:00Z"/>
          <w:rFonts w:ascii="GHEA Grapalat" w:hAnsi="GHEA Grapalat"/>
          <w:sz w:val="22"/>
          <w:szCs w:val="22"/>
        </w:rPr>
      </w:pPr>
      <w:moveTo w:id="1106" w:author="User" w:date="2024-06-14T09:36:00Z">
        <w:r w:rsidRPr="00B138F3">
          <w:rPr>
            <w:rFonts w:ascii="GHEA Grapalat" w:hAnsi="GHEA Grapalat"/>
            <w:sz w:val="22"/>
            <w:szCs w:val="22"/>
          </w:rPr>
          <w:t>М. П.</w:t>
        </w:r>
      </w:moveTo>
    </w:p>
    <w:p w:rsidR="00C8232D" w:rsidRPr="00B138F3" w:rsidRDefault="00C8232D" w:rsidP="00C8232D">
      <w:pPr>
        <w:widowControl w:val="0"/>
        <w:spacing w:after="160"/>
        <w:jc w:val="both"/>
        <w:rPr>
          <w:moveTo w:id="1107" w:author="User" w:date="2024-06-14T09:36:00Z"/>
          <w:rFonts w:ascii="GHEA Grapalat" w:hAnsi="GHEA Grapalat"/>
          <w:sz w:val="22"/>
          <w:szCs w:val="22"/>
        </w:rPr>
      </w:pPr>
      <w:moveTo w:id="1108" w:author="User" w:date="2024-06-14T09:36:00Z">
        <w:r w:rsidRPr="00C655A6">
          <w:rPr>
            <w:rFonts w:ascii="GHEA Grapalat" w:hAnsi="GHEA Grapalat"/>
            <w:sz w:val="22"/>
            <w:szCs w:val="22"/>
            <w:highlight w:val="yellow"/>
          </w:rPr>
          <w:t>День/месяц/год</w:t>
        </w:r>
      </w:moveTo>
    </w:p>
    <w:p w:rsidR="00C8232D" w:rsidRPr="00B138F3" w:rsidRDefault="00C8232D" w:rsidP="00C8232D">
      <w:pPr>
        <w:widowControl w:val="0"/>
        <w:spacing w:after="160"/>
        <w:jc w:val="both"/>
        <w:rPr>
          <w:moveTo w:id="1109" w:author="User" w:date="2024-06-14T09:36:00Z"/>
          <w:rFonts w:ascii="GHEA Grapalat" w:hAnsi="GHEA Grapalat"/>
          <w:sz w:val="22"/>
          <w:szCs w:val="22"/>
        </w:rPr>
      </w:pPr>
    </w:p>
    <w:moveToRangeEnd w:id="1090"/>
    <w:p w:rsidR="003D2FE2" w:rsidRPr="00C8232D" w:rsidDel="00C8232D" w:rsidRDefault="003D2FE2" w:rsidP="003D2FE2">
      <w:pPr>
        <w:widowControl w:val="0"/>
        <w:tabs>
          <w:tab w:val="left" w:pos="1134"/>
        </w:tabs>
        <w:spacing w:after="160"/>
        <w:ind w:firstLine="567"/>
        <w:jc w:val="both"/>
        <w:rPr>
          <w:del w:id="1110" w:author="User" w:date="2024-06-14T09:35:00Z"/>
          <w:rPrChange w:id="1111" w:author="User" w:date="2024-06-14T09:36:00Z">
            <w:rPr>
              <w:del w:id="1112" w:author="User" w:date="2024-06-14T09:35:00Z"/>
              <w:rFonts w:ascii="GHEA Grapalat" w:hAnsi="GHEA Grapalat"/>
              <w:sz w:val="22"/>
              <w:szCs w:val="22"/>
            </w:rPr>
          </w:rPrChange>
        </w:rPr>
      </w:pPr>
    </w:p>
    <w:p w:rsidR="00C8232D" w:rsidRDefault="00C8232D">
      <w:pPr>
        <w:widowControl w:val="0"/>
        <w:tabs>
          <w:tab w:val="left" w:pos="1134"/>
        </w:tabs>
        <w:spacing w:after="160"/>
        <w:ind w:firstLine="567"/>
        <w:jc w:val="both"/>
        <w:rPr>
          <w:ins w:id="1113" w:author="User" w:date="2024-06-14T09:35:00Z"/>
          <w:rFonts w:ascii="GHEA Grapalat" w:hAnsi="GHEA Grapalat"/>
          <w:b/>
          <w:sz w:val="22"/>
          <w:szCs w:val="22"/>
        </w:rPr>
        <w:pPrChange w:id="1114" w:author="User" w:date="2024-06-14T09:35:00Z">
          <w:pPr>
            <w:widowControl w:val="0"/>
            <w:spacing w:after="160"/>
            <w:ind w:firstLine="567"/>
            <w:jc w:val="center"/>
          </w:pPr>
        </w:pPrChange>
      </w:pPr>
    </w:p>
    <w:p w:rsidR="003D2FE2" w:rsidRPr="00B138F3" w:rsidDel="00C8232D" w:rsidRDefault="003D2FE2">
      <w:pPr>
        <w:widowControl w:val="0"/>
        <w:tabs>
          <w:tab w:val="left" w:pos="1134"/>
        </w:tabs>
        <w:spacing w:after="160"/>
        <w:ind w:firstLine="567"/>
        <w:jc w:val="both"/>
        <w:rPr>
          <w:moveFrom w:id="1115" w:author="User" w:date="2024-06-14T09:36:00Z"/>
          <w:rFonts w:ascii="GHEA Grapalat" w:hAnsi="GHEA Grapalat"/>
          <w:b/>
          <w:sz w:val="22"/>
          <w:szCs w:val="22"/>
        </w:rPr>
        <w:pPrChange w:id="1116" w:author="User" w:date="2024-06-14T09:35:00Z">
          <w:pPr>
            <w:widowControl w:val="0"/>
            <w:spacing w:after="160"/>
            <w:ind w:firstLine="567"/>
            <w:jc w:val="center"/>
          </w:pPr>
        </w:pPrChange>
      </w:pPr>
      <w:moveFromRangeStart w:id="1117" w:author="User" w:date="2024-06-14T09:36:00Z" w:name="move169250185"/>
      <w:moveFrom w:id="1118" w:author="User" w:date="2024-06-14T09:36:00Z">
        <w:r w:rsidRPr="00B138F3" w:rsidDel="00C8232D">
          <w:rPr>
            <w:rFonts w:ascii="GHEA Grapalat" w:hAnsi="GHEA Grapalat"/>
            <w:b/>
            <w:sz w:val="22"/>
            <w:szCs w:val="22"/>
          </w:rPr>
          <w:t>3. Адрес, банковские реквизиты Компании</w:t>
        </w:r>
      </w:moveFrom>
    </w:p>
    <w:p w:rsidR="003D2FE2" w:rsidRPr="00B138F3" w:rsidDel="00C8232D" w:rsidRDefault="003D2FE2" w:rsidP="003D2FE2">
      <w:pPr>
        <w:widowControl w:val="0"/>
        <w:jc w:val="both"/>
        <w:rPr>
          <w:moveFrom w:id="1119" w:author="User" w:date="2024-06-14T09:36:00Z"/>
          <w:rFonts w:ascii="GHEA Grapalat" w:hAnsi="GHEA Grapalat"/>
          <w:sz w:val="22"/>
          <w:szCs w:val="22"/>
        </w:rPr>
      </w:pPr>
      <w:moveFrom w:id="1120"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21" w:author="User" w:date="2024-06-14T09:36:00Z"/>
          <w:rFonts w:ascii="GHEA Grapalat" w:hAnsi="GHEA Grapalat"/>
          <w:sz w:val="22"/>
          <w:szCs w:val="22"/>
          <w:vertAlign w:val="superscript"/>
        </w:rPr>
      </w:pPr>
      <w:moveFrom w:id="1122" w:author="User" w:date="2024-06-14T09:36:00Z">
        <w:r w:rsidRPr="00B138F3" w:rsidDel="00C8232D">
          <w:rPr>
            <w:rFonts w:ascii="GHEA Grapalat" w:hAnsi="GHEA Grapalat"/>
            <w:sz w:val="22"/>
            <w:szCs w:val="22"/>
            <w:vertAlign w:val="superscript"/>
          </w:rPr>
          <w:t>наименование компании</w:t>
        </w:r>
      </w:moveFrom>
    </w:p>
    <w:p w:rsidR="003D2FE2" w:rsidRPr="00B138F3" w:rsidDel="00C8232D" w:rsidRDefault="003D2FE2" w:rsidP="003D2FE2">
      <w:pPr>
        <w:widowControl w:val="0"/>
        <w:jc w:val="both"/>
        <w:rPr>
          <w:moveFrom w:id="1123" w:author="User" w:date="2024-06-14T09:36:00Z"/>
          <w:rFonts w:ascii="GHEA Grapalat" w:hAnsi="GHEA Grapalat"/>
          <w:sz w:val="22"/>
          <w:szCs w:val="22"/>
        </w:rPr>
      </w:pPr>
      <w:moveFrom w:id="1124"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25" w:author="User" w:date="2024-06-14T09:36:00Z"/>
          <w:rFonts w:ascii="GHEA Grapalat" w:hAnsi="GHEA Grapalat"/>
          <w:sz w:val="22"/>
          <w:szCs w:val="22"/>
          <w:vertAlign w:val="superscript"/>
        </w:rPr>
      </w:pPr>
      <w:moveFrom w:id="1126" w:author="User" w:date="2024-06-14T09:36:00Z">
        <w:r w:rsidRPr="00B138F3" w:rsidDel="00C8232D">
          <w:rPr>
            <w:rFonts w:ascii="GHEA Grapalat" w:hAnsi="GHEA Grapalat"/>
            <w:sz w:val="22"/>
            <w:szCs w:val="22"/>
            <w:vertAlign w:val="superscript"/>
          </w:rPr>
          <w:t>адрес компании</w:t>
        </w:r>
      </w:moveFrom>
    </w:p>
    <w:p w:rsidR="003D2FE2" w:rsidRPr="00B138F3" w:rsidDel="00C8232D" w:rsidRDefault="003D2FE2" w:rsidP="003D2FE2">
      <w:pPr>
        <w:widowControl w:val="0"/>
        <w:jc w:val="both"/>
        <w:rPr>
          <w:moveFrom w:id="1127" w:author="User" w:date="2024-06-14T09:36:00Z"/>
          <w:rFonts w:ascii="GHEA Grapalat" w:hAnsi="GHEA Grapalat"/>
          <w:sz w:val="22"/>
          <w:szCs w:val="22"/>
        </w:rPr>
      </w:pPr>
      <w:moveFrom w:id="1128"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29" w:author="User" w:date="2024-06-14T09:36:00Z"/>
          <w:rFonts w:ascii="GHEA Grapalat" w:hAnsi="GHEA Grapalat"/>
          <w:sz w:val="22"/>
          <w:szCs w:val="22"/>
          <w:vertAlign w:val="superscript"/>
        </w:rPr>
      </w:pPr>
      <w:moveFrom w:id="1130" w:author="User" w:date="2024-06-14T09:36:00Z">
        <w:r w:rsidRPr="00B138F3" w:rsidDel="00C8232D">
          <w:rPr>
            <w:rFonts w:ascii="GHEA Grapalat" w:hAnsi="GHEA Grapalat"/>
            <w:sz w:val="22"/>
            <w:szCs w:val="22"/>
            <w:vertAlign w:val="superscript"/>
          </w:rPr>
          <w:t>наименование обслуживающего компанию банка</w:t>
        </w:r>
      </w:moveFrom>
    </w:p>
    <w:p w:rsidR="003D2FE2" w:rsidRPr="00B138F3" w:rsidDel="00C8232D" w:rsidRDefault="003D2FE2" w:rsidP="003D2FE2">
      <w:pPr>
        <w:widowControl w:val="0"/>
        <w:spacing w:after="160"/>
        <w:jc w:val="right"/>
        <w:rPr>
          <w:moveFrom w:id="1131" w:author="User" w:date="2024-06-14T09:36:00Z"/>
          <w:rFonts w:ascii="GHEA Grapalat" w:hAnsi="GHEA Grapalat"/>
          <w:sz w:val="22"/>
          <w:szCs w:val="22"/>
        </w:rPr>
      </w:pPr>
    </w:p>
    <w:p w:rsidR="003D2FE2" w:rsidRPr="00B138F3" w:rsidDel="00C8232D" w:rsidRDefault="003D2FE2" w:rsidP="003D2FE2">
      <w:pPr>
        <w:widowControl w:val="0"/>
        <w:spacing w:after="160"/>
        <w:jc w:val="right"/>
        <w:rPr>
          <w:moveFrom w:id="1132" w:author="User" w:date="2024-06-14T09:36:00Z"/>
          <w:rFonts w:ascii="GHEA Grapalat" w:hAnsi="GHEA Grapalat"/>
          <w:sz w:val="22"/>
          <w:szCs w:val="22"/>
        </w:rPr>
      </w:pPr>
      <w:moveFrom w:id="1133" w:author="User" w:date="2024-06-14T09:36:00Z">
        <w:r w:rsidRPr="00B138F3" w:rsidDel="00C8232D">
          <w:rPr>
            <w:rFonts w:ascii="GHEA Grapalat" w:hAnsi="GHEA Grapalat"/>
            <w:sz w:val="22"/>
            <w:szCs w:val="22"/>
          </w:rPr>
          <w:t>М. П.</w:t>
        </w:r>
      </w:moveFrom>
    </w:p>
    <w:p w:rsidR="003D2FE2" w:rsidRPr="00B138F3" w:rsidDel="00C8232D" w:rsidRDefault="003D2FE2" w:rsidP="003D2FE2">
      <w:pPr>
        <w:widowControl w:val="0"/>
        <w:spacing w:after="160"/>
        <w:jc w:val="both"/>
        <w:rPr>
          <w:moveFrom w:id="1134" w:author="User" w:date="2024-06-14T09:36:00Z"/>
          <w:rFonts w:ascii="GHEA Grapalat" w:hAnsi="GHEA Grapalat"/>
          <w:sz w:val="22"/>
          <w:szCs w:val="22"/>
        </w:rPr>
      </w:pPr>
      <w:moveFrom w:id="1135" w:author="User" w:date="2024-06-14T09:36:00Z">
        <w:r w:rsidRPr="00B871F1" w:rsidDel="00C8232D">
          <w:rPr>
            <w:rFonts w:ascii="GHEA Grapalat" w:hAnsi="GHEA Grapalat"/>
            <w:sz w:val="22"/>
            <w:szCs w:val="22"/>
            <w:highlight w:val="yellow"/>
            <w:rPrChange w:id="1136" w:author="User" w:date="2024-06-13T09:10:00Z">
              <w:rPr>
                <w:rFonts w:ascii="GHEA Grapalat" w:hAnsi="GHEA Grapalat"/>
                <w:sz w:val="22"/>
                <w:szCs w:val="22"/>
              </w:rPr>
            </w:rPrChange>
          </w:rPr>
          <w:t>День/месяц/год</w:t>
        </w:r>
      </w:moveFrom>
    </w:p>
    <w:p w:rsidR="003D2FE2" w:rsidRPr="00B138F3" w:rsidDel="00C8232D" w:rsidRDefault="003D2FE2" w:rsidP="003D2FE2">
      <w:pPr>
        <w:widowControl w:val="0"/>
        <w:spacing w:after="160"/>
        <w:jc w:val="both"/>
        <w:rPr>
          <w:moveFrom w:id="1137" w:author="User" w:date="2024-06-14T09:36:00Z"/>
          <w:rFonts w:ascii="GHEA Grapalat" w:hAnsi="GHEA Grapalat"/>
          <w:sz w:val="22"/>
          <w:szCs w:val="22"/>
        </w:rPr>
      </w:pPr>
    </w:p>
    <w:moveFromRangeEnd w:id="1117"/>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871F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38" w:author="User" w:date="2024-06-13T09:11:00Z">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6E089E">
                <w:rPr>
                  <w:rFonts w:ascii="Sylfaen" w:hAnsi="Sylfaen"/>
                  <w:sz w:val="18"/>
                  <w:szCs w:val="18"/>
                  <w:lang w:val="af-ZA"/>
                </w:rPr>
                <w:t xml:space="preserve">ОШ  N 1 им. М. Маштоца  г. Масиса Араратской области РА » </w:t>
              </w:r>
              <w:r w:rsidRPr="006E089E">
                <w:rPr>
                  <w:rFonts w:ascii="Sylfaen" w:hAnsi="Sylfaen" w:cs="Arial"/>
                  <w:sz w:val="18"/>
                  <w:szCs w:val="18"/>
                  <w:lang w:val="af-ZA"/>
                </w:rPr>
                <w:t>ГНО</w:t>
              </w:r>
            </w:ins>
            <w:del w:id="1139" w:author="User" w:date="2024-06-13T09:11:00Z">
              <w:r w:rsidRPr="00B138F3" w:rsidDel="007A5B6B">
                <w:rPr>
                  <w:rFonts w:ascii="GHEA Grapalat" w:hAnsi="GHEA Grapalat"/>
                </w:rPr>
                <w:delText>9.</w:delText>
              </w:r>
              <w:r w:rsidRPr="00B138F3" w:rsidDel="007A5B6B">
                <w:rPr>
                  <w:rFonts w:ascii="GHEA Grapalat" w:hAnsi="GHEA Grapalat"/>
                </w:rPr>
                <w:tab/>
                <w:delText>Наименование, или имя, фамилия бенефициара:</w:delText>
              </w:r>
            </w:del>
          </w:p>
        </w:tc>
      </w:tr>
      <w:tr w:rsidR="00B871F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0" w:author="User" w:date="2024-06-13T09:11:00Z">
              <w:r w:rsidRPr="00B138F3">
                <w:rPr>
                  <w:rFonts w:ascii="GHEA Grapalat" w:hAnsi="GHEA Grapalat"/>
                </w:rPr>
                <w:t>10.</w:t>
              </w:r>
              <w:r w:rsidRPr="00B138F3">
                <w:rPr>
                  <w:rFonts w:ascii="GHEA Grapalat" w:hAnsi="GHEA Grapalat"/>
                </w:rPr>
                <w:tab/>
                <w:t>НЗОУ бенефициара (не заполняется)</w:t>
              </w:r>
            </w:ins>
            <w:del w:id="1141" w:author="User" w:date="2024-06-13T09:11:00Z">
              <w:r w:rsidRPr="00B138F3" w:rsidDel="007A5B6B">
                <w:rPr>
                  <w:rFonts w:ascii="GHEA Grapalat" w:hAnsi="GHEA Grapalat"/>
                </w:rPr>
                <w:delText>10.</w:delText>
              </w:r>
              <w:r w:rsidRPr="00B138F3" w:rsidDel="007A5B6B">
                <w:rPr>
                  <w:rFonts w:ascii="GHEA Grapalat" w:hAnsi="GHEA Grapalat"/>
                </w:rPr>
                <w:tab/>
                <w:delText>НЗОУ бенефициара (не заполняется)</w:delText>
              </w:r>
            </w:del>
          </w:p>
        </w:tc>
      </w:tr>
      <w:tr w:rsidR="00B871F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2" w:author="User" w:date="2024-06-13T09:11:00Z">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ins>
            <w:del w:id="1143" w:author="User" w:date="2024-06-13T09:11:00Z">
              <w:r w:rsidRPr="00B138F3" w:rsidDel="007A5B6B">
                <w:rPr>
                  <w:rFonts w:ascii="GHEA Grapalat" w:hAnsi="GHEA Grapalat"/>
                </w:rPr>
                <w:delText>11.</w:delText>
              </w:r>
              <w:r w:rsidRPr="00B138F3" w:rsidDel="007A5B6B">
                <w:rPr>
                  <w:rFonts w:ascii="GHEA Grapalat" w:hAnsi="GHEA Grapalat"/>
                </w:rPr>
                <w:tab/>
                <w:delText>УНН бенефициара:</w:delText>
              </w:r>
            </w:del>
          </w:p>
        </w:tc>
      </w:tr>
      <w:tr w:rsidR="00B871F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4" w:author="User" w:date="2024-06-13T09:11:00Z">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ins>
            <w:del w:id="1145" w:author="User" w:date="2024-06-13T09:11:00Z">
              <w:r w:rsidRPr="00B138F3" w:rsidDel="007A5B6B">
                <w:rPr>
                  <w:rFonts w:ascii="GHEA Grapalat" w:hAnsi="GHEA Grapalat"/>
                </w:rPr>
                <w:delText>12.</w:delText>
              </w:r>
              <w:r w:rsidRPr="00B138F3" w:rsidDel="007A5B6B">
                <w:rPr>
                  <w:rFonts w:ascii="GHEA Grapalat" w:hAnsi="GHEA Grapalat"/>
                </w:rPr>
                <w:tab/>
                <w:delText>Обслуживающая бенефициара Финансовая организация (банк):</w:delText>
              </w:r>
            </w:del>
          </w:p>
        </w:tc>
      </w:tr>
      <w:tr w:rsidR="00B871F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6" w:author="User" w:date="2024-06-13T09:11:00Z">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ins>
            <w:del w:id="1147" w:author="User" w:date="2024-06-13T09:11:00Z">
              <w:r w:rsidRPr="00B138F3" w:rsidDel="007A5B6B">
                <w:rPr>
                  <w:rFonts w:ascii="GHEA Grapalat" w:hAnsi="GHEA Grapalat"/>
                </w:rPr>
                <w:delText>13.</w:delText>
              </w:r>
              <w:r w:rsidRPr="00B138F3" w:rsidDel="007A5B6B">
                <w:rPr>
                  <w:rFonts w:ascii="GHEA Grapalat" w:hAnsi="GHEA Grapalat"/>
                </w:rPr>
                <w:tab/>
                <w:delText>Номер счета бенефициара (сч.№)</w:delText>
              </w:r>
            </w:del>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B871F1"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871F1"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871F1"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871F1"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871F1" w:rsidRPr="00B138F3" w:rsidRDefault="00B871F1" w:rsidP="00B871F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871F1" w:rsidRPr="00B138F3" w:rsidRDefault="00B871F1" w:rsidP="00B871F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871F1" w:rsidRPr="00B138F3" w:rsidRDefault="00B871F1" w:rsidP="00B871F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jc w:val="right"/>
              <w:rPr>
                <w:rFonts w:ascii="GHEA Grapalat" w:hAnsi="GHEA Grapalat" w:cs="Tahoma"/>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871F1"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871F1" w:rsidRPr="00B138F3" w:rsidRDefault="00B871F1" w:rsidP="00B871F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871F1" w:rsidRPr="00B138F3" w:rsidRDefault="00B871F1" w:rsidP="00B871F1">
            <w:pPr>
              <w:widowControl w:val="0"/>
              <w:spacing w:after="160"/>
              <w:rPr>
                <w:rFonts w:ascii="GHEA Grapalat" w:hAnsi="GHEA Grapalat"/>
              </w:rPr>
            </w:pPr>
          </w:p>
          <w:p w:rsidR="00B871F1" w:rsidRPr="00B138F3" w:rsidRDefault="00B871F1" w:rsidP="00B871F1">
            <w:pPr>
              <w:widowControl w:val="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871F1" w:rsidRPr="00B138F3" w:rsidRDefault="00B871F1" w:rsidP="00B871F1">
            <w:pPr>
              <w:widowControl w:val="0"/>
              <w:spacing w:after="160"/>
              <w:rPr>
                <w:rFonts w:ascii="GHEA Grapalat" w:hAnsi="GHEA Grapalat" w:cs="Tahoma"/>
              </w:rPr>
            </w:pPr>
          </w:p>
          <w:p w:rsidR="00B871F1" w:rsidRPr="00B138F3" w:rsidRDefault="00B871F1" w:rsidP="00B871F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871F1" w:rsidRPr="00B138F3" w:rsidRDefault="00B871F1" w:rsidP="00B871F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871F1" w:rsidRPr="00B138F3" w:rsidRDefault="00B871F1" w:rsidP="00B871F1">
            <w:pPr>
              <w:widowControl w:val="0"/>
              <w:spacing w:after="160"/>
              <w:rPr>
                <w:rFonts w:ascii="GHEA Grapalat" w:hAnsi="GHEA Grapalat" w:cs="Tahoma"/>
              </w:rPr>
            </w:pPr>
          </w:p>
          <w:p w:rsidR="00B871F1" w:rsidRPr="00B138F3" w:rsidRDefault="00B871F1" w:rsidP="00B871F1">
            <w:pPr>
              <w:widowControl w:val="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871F1" w:rsidRPr="00B138F3" w:rsidRDefault="00B871F1" w:rsidP="00B871F1">
            <w:pPr>
              <w:widowControl w:val="0"/>
              <w:spacing w:after="160"/>
              <w:rPr>
                <w:rFonts w:ascii="GHEA Grapalat" w:hAnsi="GHEA Grapalat" w:cs="Arial"/>
              </w:rPr>
            </w:pPr>
          </w:p>
        </w:tc>
      </w:tr>
      <w:tr w:rsidR="00B871F1"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871F1" w:rsidRPr="00B138F3" w:rsidRDefault="00B871F1" w:rsidP="00B871F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871F1" w:rsidRPr="00B138F3" w:rsidRDefault="00B871F1" w:rsidP="00B871F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871F1" w:rsidRPr="00B138F3" w:rsidRDefault="00B871F1" w:rsidP="00B871F1">
            <w:pPr>
              <w:widowControl w:val="0"/>
              <w:spacing w:after="160"/>
              <w:rPr>
                <w:rFonts w:ascii="GHEA Grapalat" w:hAnsi="GHEA Grapalat"/>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Del="00C8232D" w:rsidRDefault="001005B0" w:rsidP="00B46D58">
      <w:pPr>
        <w:widowControl w:val="0"/>
        <w:spacing w:after="160"/>
        <w:ind w:left="567" w:right="565"/>
        <w:jc w:val="center"/>
        <w:rPr>
          <w:del w:id="1148"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49"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50"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51" w:author="User" w:date="2024-06-14T09:36:00Z"/>
          <w:rFonts w:ascii="GHEA Grapalat" w:hAnsi="GHEA Grapalat"/>
          <w:b/>
        </w:rPr>
      </w:pPr>
    </w:p>
    <w:p w:rsidR="00235549" w:rsidRPr="00B138F3" w:rsidDel="007F466C" w:rsidRDefault="00235549" w:rsidP="00235549">
      <w:pPr>
        <w:widowControl w:val="0"/>
        <w:spacing w:after="160"/>
        <w:ind w:firstLine="567"/>
        <w:jc w:val="right"/>
        <w:rPr>
          <w:del w:id="1152" w:author="User" w:date="2024-06-13T09:12:00Z"/>
          <w:rFonts w:ascii="GHEA Grapalat" w:hAnsi="GHEA Grapalat" w:cs="Arial"/>
          <w:b/>
        </w:rPr>
      </w:pPr>
      <w:del w:id="1153" w:author="User" w:date="2024-06-13T09:12:00Z">
        <w:r w:rsidRPr="00B138F3" w:rsidDel="007F466C">
          <w:rPr>
            <w:rFonts w:ascii="GHEA Grapalat" w:hAnsi="GHEA Grapalat"/>
            <w:b/>
          </w:rPr>
          <w:delText>Приложение № 5</w:delText>
        </w:r>
      </w:del>
    </w:p>
    <w:p w:rsidR="00235549" w:rsidRPr="00B138F3" w:rsidDel="007F466C" w:rsidRDefault="00235549" w:rsidP="00235549">
      <w:pPr>
        <w:pStyle w:val="BodyTextIndent3"/>
        <w:widowControl w:val="0"/>
        <w:spacing w:after="160" w:line="240" w:lineRule="auto"/>
        <w:jc w:val="right"/>
        <w:rPr>
          <w:del w:id="1154" w:author="User" w:date="2024-06-13T09:12:00Z"/>
          <w:rFonts w:ascii="GHEA Grapalat" w:hAnsi="GHEA Grapalat" w:cs="Arial"/>
          <w:b/>
          <w:sz w:val="24"/>
          <w:szCs w:val="24"/>
        </w:rPr>
      </w:pPr>
      <w:del w:id="1155" w:author="User" w:date="2024-06-13T09:12:00Z">
        <w:r w:rsidRPr="00B138F3" w:rsidDel="007F466C">
          <w:rPr>
            <w:rFonts w:ascii="GHEA Grapalat" w:hAnsi="GHEA Grapalat"/>
            <w:b/>
            <w:sz w:val="24"/>
            <w:szCs w:val="24"/>
          </w:rPr>
          <w:delText>к Приглашению на открытый конкурс</w:delText>
        </w:r>
        <w:r w:rsidRPr="00B138F3" w:rsidDel="007F466C">
          <w:rPr>
            <w:rFonts w:ascii="GHEA Grapalat" w:hAnsi="GHEA Grapalat" w:cs="Arial"/>
            <w:b/>
            <w:sz w:val="24"/>
            <w:szCs w:val="24"/>
          </w:rPr>
          <w:br/>
        </w:r>
        <w:r w:rsidRPr="00B138F3" w:rsidDel="007F466C">
          <w:rPr>
            <w:rFonts w:ascii="GHEA Grapalat" w:hAnsi="GHEA Grapalat"/>
            <w:b/>
            <w:sz w:val="24"/>
            <w:szCs w:val="24"/>
          </w:rPr>
          <w:delText>под кодом "---BMAPDzB---/---"</w:delText>
        </w:r>
        <w:r w:rsidRPr="00B138F3" w:rsidDel="007F466C">
          <w:rPr>
            <w:rStyle w:val="FootnoteReference"/>
            <w:rFonts w:ascii="GHEA Grapalat" w:hAnsi="GHEA Grapalat"/>
            <w:b/>
            <w:sz w:val="24"/>
            <w:szCs w:val="24"/>
          </w:rPr>
          <w:footnoteReference w:customMarkFollows="1" w:id="24"/>
          <w:delText>*</w:delText>
        </w:r>
      </w:del>
    </w:p>
    <w:p w:rsidR="001005B0" w:rsidRPr="00B138F3" w:rsidDel="007F466C" w:rsidRDefault="001005B0" w:rsidP="00B46D58">
      <w:pPr>
        <w:widowControl w:val="0"/>
        <w:spacing w:after="160"/>
        <w:ind w:left="567" w:right="565"/>
        <w:jc w:val="center"/>
        <w:rPr>
          <w:del w:id="1158" w:author="User" w:date="2024-06-13T09:12:00Z"/>
          <w:rFonts w:ascii="GHEA Grapalat" w:hAnsi="GHEA Grapalat"/>
          <w:b/>
        </w:rPr>
      </w:pPr>
    </w:p>
    <w:p w:rsidR="0075061D" w:rsidRPr="00B138F3" w:rsidDel="007F466C" w:rsidRDefault="0075061D" w:rsidP="0075061D">
      <w:pPr>
        <w:pStyle w:val="BodyTextIndent3"/>
        <w:widowControl w:val="0"/>
        <w:spacing w:after="160" w:line="240" w:lineRule="auto"/>
        <w:jc w:val="center"/>
        <w:rPr>
          <w:del w:id="1159" w:author="User" w:date="2024-06-13T09:12:00Z"/>
          <w:rFonts w:ascii="GHEA Grapalat" w:hAnsi="GHEA Grapalat"/>
          <w:sz w:val="24"/>
          <w:szCs w:val="24"/>
          <w:lang w:val="hy-AM"/>
        </w:rPr>
      </w:pPr>
      <w:del w:id="1160" w:author="User" w:date="2024-06-13T09:12:00Z">
        <w:r w:rsidRPr="00B138F3" w:rsidDel="007F466C">
          <w:rPr>
            <w:rFonts w:ascii="GHEA Grapalat" w:hAnsi="GHEA Grapalat"/>
            <w:sz w:val="24"/>
            <w:szCs w:val="24"/>
          </w:rPr>
          <w:delText xml:space="preserve">ГАРАНТИЯ </w:delText>
        </w:r>
        <w:r w:rsidRPr="00B138F3" w:rsidDel="007F466C">
          <w:rPr>
            <w:rFonts w:ascii="GHEA Grapalat" w:hAnsi="GHEA Grapalat"/>
            <w:sz w:val="24"/>
            <w:szCs w:val="24"/>
            <w:lang w:val="en-US"/>
          </w:rPr>
          <w:delText>N</w:delText>
        </w:r>
        <w:r w:rsidRPr="00B138F3" w:rsidDel="007F466C">
          <w:rPr>
            <w:rFonts w:ascii="GHEA Grapalat" w:hAnsi="GHEA Grapalat"/>
            <w:sz w:val="24"/>
            <w:szCs w:val="24"/>
            <w:lang w:val="hy-AM"/>
          </w:rPr>
          <w:delText>________</w:delText>
        </w:r>
      </w:del>
    </w:p>
    <w:p w:rsidR="0075061D" w:rsidRPr="00B138F3" w:rsidDel="007F466C" w:rsidRDefault="0075061D" w:rsidP="0075061D">
      <w:pPr>
        <w:widowControl w:val="0"/>
        <w:spacing w:after="160"/>
        <w:ind w:left="567" w:right="565"/>
        <w:jc w:val="center"/>
        <w:rPr>
          <w:del w:id="1161" w:author="User" w:date="2024-06-13T09:12:00Z"/>
          <w:rFonts w:ascii="GHEA Grapalat" w:hAnsi="GHEA Grapalat"/>
          <w:b/>
        </w:rPr>
      </w:pPr>
      <w:del w:id="1162" w:author="User" w:date="2024-06-13T09:12:00Z">
        <w:r w:rsidRPr="00B138F3" w:rsidDel="007F466C">
          <w:rPr>
            <w:rFonts w:ascii="GHEA Grapalat" w:hAnsi="GHEA Grapalat"/>
            <w:b/>
          </w:rPr>
          <w:delText>(обеспечение договора)</w:delText>
        </w:r>
      </w:del>
    </w:p>
    <w:p w:rsidR="001005B0" w:rsidRPr="00B138F3" w:rsidDel="007F466C" w:rsidRDefault="001005B0" w:rsidP="00B46D58">
      <w:pPr>
        <w:widowControl w:val="0"/>
        <w:spacing w:after="160"/>
        <w:ind w:left="567" w:right="565"/>
        <w:jc w:val="center"/>
        <w:rPr>
          <w:del w:id="1163" w:author="User" w:date="2024-06-13T09:12:00Z"/>
          <w:rFonts w:ascii="GHEA Grapalat" w:hAnsi="GHEA Grapalat"/>
          <w:b/>
        </w:rPr>
      </w:pPr>
    </w:p>
    <w:p w:rsidR="005B3A59" w:rsidRPr="00B138F3" w:rsidDel="007F466C" w:rsidRDefault="005B3A59" w:rsidP="005B3A59">
      <w:pPr>
        <w:pStyle w:val="NormalWeb"/>
        <w:shd w:val="clear" w:color="auto" w:fill="FFFFFF"/>
        <w:spacing w:before="0" w:beforeAutospacing="0" w:after="0" w:afterAutospacing="0"/>
        <w:jc w:val="both"/>
        <w:rPr>
          <w:del w:id="1164" w:author="User" w:date="2024-06-13T09:12:00Z"/>
          <w:rStyle w:val="Strong"/>
          <w:rFonts w:ascii="GHEA Grapalat" w:hAnsi="GHEA Grapalat"/>
          <w:b w:val="0"/>
          <w:bCs w:val="0"/>
          <w:sz w:val="20"/>
          <w:szCs w:val="20"/>
          <w:lang w:val="hy-AM"/>
        </w:rPr>
      </w:pPr>
      <w:del w:id="1165" w:author="User" w:date="2024-06-13T09:12:00Z">
        <w:r w:rsidRPr="00B138F3" w:rsidDel="007F466C">
          <w:rPr>
            <w:rFonts w:ascii="GHEA Grapalat" w:eastAsiaTheme="minorHAnsi" w:hAnsi="GHEA Grapalat" w:cstheme="minorBidi"/>
          </w:rPr>
          <w:delTex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delText>
        </w:r>
        <w:r w:rsidRPr="00B138F3" w:rsidDel="007F466C">
          <w:rPr>
            <w:rFonts w:eastAsiaTheme="minorHAnsi" w:cstheme="minorBidi"/>
          </w:rPr>
          <w:delText>N</w:delText>
        </w:r>
        <w:r w:rsidRPr="00B138F3" w:rsidDel="007F466C">
          <w:rPr>
            <w:rFonts w:eastAsiaTheme="minorHAnsi" w:cstheme="minorBidi"/>
            <w:lang w:val="hy-AM"/>
          </w:rPr>
          <w:delText xml:space="preserve">  </w:delText>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rPr>
          <w:delText xml:space="preserve">   </w:delText>
        </w:r>
        <w:r w:rsidRPr="00B138F3" w:rsidDel="007F466C">
          <w:rPr>
            <w:rFonts w:ascii="GHEA Grapalat" w:eastAsiaTheme="minorHAnsi" w:hAnsi="GHEA Grapalat" w:cstheme="minorBidi"/>
          </w:rPr>
          <w:delText>заключаемым</w:delText>
        </w:r>
        <w:r w:rsidRPr="00B138F3" w:rsidDel="007F466C">
          <w:rPr>
            <w:rStyle w:val="Strong"/>
            <w:rFonts w:ascii="GHEA Grapalat" w:hAnsi="GHEA Grapalat"/>
            <w:sz w:val="22"/>
            <w:szCs w:val="22"/>
          </w:rPr>
          <w:delText xml:space="preserve">  </w:delText>
        </w:r>
        <w:r w:rsidRPr="00B138F3" w:rsidDel="007F466C">
          <w:rPr>
            <w:rFonts w:ascii="GHEA Grapalat" w:eastAsiaTheme="minorHAnsi" w:hAnsi="GHEA Grapalat" w:cstheme="minorBidi"/>
            <w:bCs/>
          </w:rPr>
          <w:delText>между</w:delText>
        </w:r>
      </w:del>
    </w:p>
    <w:p w:rsidR="005B3A59" w:rsidRPr="00B138F3" w:rsidDel="007F466C" w:rsidRDefault="005B3A59" w:rsidP="005B3A59">
      <w:pPr>
        <w:pStyle w:val="NormalWeb"/>
        <w:shd w:val="clear" w:color="auto" w:fill="FFFFFF"/>
        <w:spacing w:before="0" w:beforeAutospacing="0" w:after="0" w:afterAutospacing="0"/>
        <w:jc w:val="both"/>
        <w:rPr>
          <w:del w:id="1166" w:author="User" w:date="2024-06-13T09:12:00Z"/>
          <w:rStyle w:val="Strong"/>
          <w:rFonts w:ascii="GHEA Grapalat" w:hAnsi="GHEA Grapalat"/>
          <w:b w:val="0"/>
          <w:bCs w:val="0"/>
          <w:sz w:val="20"/>
          <w:szCs w:val="20"/>
        </w:rPr>
      </w:pPr>
      <w:del w:id="1167" w:author="User" w:date="2024-06-13T09:12:00Z">
        <w:r w:rsidRPr="00B138F3" w:rsidDel="007F466C">
          <w:rPr>
            <w:rStyle w:val="Strong"/>
            <w:rFonts w:ascii="GHEA Grapalat" w:hAnsi="GHEA Grapalat"/>
            <w:sz w:val="20"/>
            <w:szCs w:val="20"/>
            <w:lang w:val="hy-AM"/>
          </w:rPr>
          <w:tab/>
        </w:r>
        <w:r w:rsidRPr="00B138F3" w:rsidDel="007F466C">
          <w:rPr>
            <w:rStyle w:val="Strong"/>
            <w:rFonts w:ascii="GHEA Grapalat" w:hAnsi="GHEA Grapalat"/>
            <w:sz w:val="20"/>
            <w:szCs w:val="20"/>
            <w:lang w:val="hy-AM"/>
          </w:rPr>
          <w:tab/>
        </w:r>
        <w:r w:rsidRPr="00B138F3" w:rsidDel="007F466C">
          <w:rPr>
            <w:rStyle w:val="Strong"/>
            <w:rFonts w:ascii="GHEA Grapalat" w:hAnsi="GHEA Grapalat"/>
            <w:b w:val="0"/>
            <w:sz w:val="20"/>
            <w:szCs w:val="20"/>
          </w:rPr>
          <w:delText xml:space="preserve">      номер заключаемого договора</w:delText>
        </w:r>
        <w:r w:rsidRPr="00B138F3" w:rsidDel="007F466C">
          <w:rPr>
            <w:rStyle w:val="Strong"/>
            <w:rFonts w:ascii="GHEA Grapalat" w:hAnsi="GHEA Grapalat"/>
            <w:b w:val="0"/>
            <w:sz w:val="20"/>
            <w:szCs w:val="20"/>
            <w:lang w:val="hy-AM"/>
          </w:rPr>
          <w:tab/>
        </w:r>
        <w:r w:rsidRPr="00B138F3" w:rsidDel="007F466C">
          <w:rPr>
            <w:rStyle w:val="Strong"/>
            <w:rFonts w:ascii="GHEA Grapalat" w:hAnsi="GHEA Grapalat"/>
            <w:b w:val="0"/>
            <w:sz w:val="20"/>
            <w:szCs w:val="20"/>
            <w:lang w:val="hy-AM"/>
          </w:rPr>
          <w:tab/>
        </w:r>
        <w:r w:rsidRPr="00B138F3" w:rsidDel="007F466C">
          <w:rPr>
            <w:rStyle w:val="Strong"/>
            <w:rFonts w:ascii="GHEA Grapalat" w:hAnsi="GHEA Grapalat"/>
            <w:b w:val="0"/>
            <w:sz w:val="20"/>
            <w:szCs w:val="20"/>
            <w:lang w:val="hy-AM"/>
          </w:rPr>
          <w:tab/>
        </w:r>
      </w:del>
    </w:p>
    <w:p w:rsidR="005B3A59" w:rsidRPr="00B138F3" w:rsidDel="007F466C" w:rsidRDefault="005B3A59" w:rsidP="005B3A59">
      <w:pPr>
        <w:pStyle w:val="NormalWeb"/>
        <w:shd w:val="clear" w:color="auto" w:fill="FFFFFF"/>
        <w:spacing w:before="0" w:beforeAutospacing="0" w:after="0" w:afterAutospacing="0"/>
        <w:ind w:left="-142"/>
        <w:rPr>
          <w:del w:id="1168" w:author="User" w:date="2024-06-13T09:12:00Z"/>
          <w:rStyle w:val="Strong"/>
          <w:rFonts w:ascii="GHEA Grapalat" w:hAnsi="GHEA Grapalat"/>
          <w:b w:val="0"/>
          <w:bCs w:val="0"/>
          <w:sz w:val="20"/>
          <w:szCs w:val="20"/>
          <w:lang w:val="hy-AM"/>
        </w:rPr>
      </w:pPr>
      <w:del w:id="1169" w:author="User" w:date="2024-06-13T09:12:00Z">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00875F09" w:rsidRPr="00B138F3" w:rsidDel="007F466C">
          <w:rPr>
            <w:rFonts w:ascii="GHEA Grapalat" w:hAnsi="GHEA Grapalat"/>
            <w:sz w:val="20"/>
            <w:szCs w:val="20"/>
            <w:u w:val="single"/>
          </w:rPr>
          <w:delText>_____</w:delText>
        </w:r>
        <w:r w:rsidRPr="00B138F3" w:rsidDel="007F466C">
          <w:rPr>
            <w:rFonts w:ascii="GHEA Grapalat" w:hAnsi="GHEA Grapalat"/>
            <w:sz w:val="20"/>
            <w:szCs w:val="20"/>
            <w:lang w:val="hy-AM"/>
          </w:rPr>
          <w:delText xml:space="preserve"> </w:delText>
        </w:r>
        <w:r w:rsidRPr="00B138F3" w:rsidDel="007F466C">
          <w:rPr>
            <w:rFonts w:ascii="GHEA Grapalat" w:eastAsiaTheme="minorHAnsi" w:hAnsi="GHEA Grapalat" w:cstheme="minorBidi"/>
          </w:rPr>
          <w:delText xml:space="preserve">   (далее-бенефициар) и</w:delText>
        </w:r>
        <w:r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00875F09" w:rsidRPr="00B138F3" w:rsidDel="007F466C">
          <w:rPr>
            <w:rStyle w:val="Strong"/>
            <w:rFonts w:ascii="GHEA Grapalat" w:hAnsi="GHEA Grapalat"/>
            <w:b w:val="0"/>
            <w:sz w:val="20"/>
            <w:szCs w:val="20"/>
            <w:u w:val="single"/>
          </w:rPr>
          <w:delText>____</w:delText>
        </w:r>
        <w:r w:rsidRPr="00B138F3" w:rsidDel="007F466C">
          <w:rPr>
            <w:rFonts w:eastAsiaTheme="minorHAnsi"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left="-142"/>
        <w:rPr>
          <w:del w:id="1170" w:author="User" w:date="2024-06-13T09:12:00Z"/>
          <w:rStyle w:val="Strong"/>
          <w:rFonts w:ascii="GHEA Grapalat" w:hAnsi="GHEA Grapalat"/>
          <w:b w:val="0"/>
          <w:sz w:val="18"/>
          <w:szCs w:val="18"/>
        </w:rPr>
      </w:pPr>
      <w:del w:id="1171" w:author="User" w:date="2024-06-13T09:12:00Z">
        <w:r w:rsidRPr="00B138F3" w:rsidDel="007F466C">
          <w:rPr>
            <w:rStyle w:val="Strong"/>
            <w:rFonts w:ascii="GHEA Grapalat" w:hAnsi="GHEA Grapalat"/>
            <w:b w:val="0"/>
            <w:sz w:val="18"/>
            <w:szCs w:val="18"/>
          </w:rPr>
          <w:delText>наименование заказчика</w:delText>
        </w:r>
        <w:r w:rsidRPr="00B138F3" w:rsidDel="007F466C">
          <w:rPr>
            <w:rStyle w:val="Strong"/>
            <w:rFonts w:ascii="GHEA Grapalat" w:hAnsi="GHEA Grapalat"/>
            <w:b w:val="0"/>
            <w:sz w:val="20"/>
            <w:szCs w:val="20"/>
          </w:rPr>
          <w:delText xml:space="preserve">                                    </w:delText>
        </w:r>
        <w:r w:rsidR="00875F09"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rPr>
          <w:delText>наименование отобранного участника</w:delText>
        </w:r>
      </w:del>
    </w:p>
    <w:p w:rsidR="005B3A59" w:rsidRPr="00B138F3" w:rsidDel="007F466C" w:rsidRDefault="005B3A59" w:rsidP="005B3A59">
      <w:pPr>
        <w:pStyle w:val="NormalWeb"/>
        <w:shd w:val="clear" w:color="auto" w:fill="FFFFFF"/>
        <w:spacing w:before="0" w:beforeAutospacing="0" w:after="0" w:afterAutospacing="0"/>
        <w:ind w:left="-142"/>
        <w:rPr>
          <w:del w:id="1172" w:author="User" w:date="2024-06-13T09:12:00Z"/>
          <w:rFonts w:cs="Sylfaen"/>
          <w:vertAlign w:val="superscript"/>
          <w:lang w:val="hy-AM"/>
        </w:rPr>
      </w:pPr>
      <w:del w:id="1173" w:author="User" w:date="2024-06-13T09:12:00Z">
        <w:r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lang w:val="hy-AM"/>
          </w:rPr>
          <w:tab/>
        </w:r>
      </w:del>
    </w:p>
    <w:p w:rsidR="005B3A59" w:rsidRPr="00B138F3" w:rsidDel="007F466C" w:rsidRDefault="00875F09" w:rsidP="005B3A59">
      <w:pPr>
        <w:pStyle w:val="NormalWeb"/>
        <w:shd w:val="clear" w:color="auto" w:fill="FFFFFF"/>
        <w:spacing w:before="0" w:beforeAutospacing="0" w:after="0" w:afterAutospacing="0"/>
        <w:jc w:val="both"/>
        <w:rPr>
          <w:del w:id="1174" w:author="User" w:date="2024-06-13T09:12:00Z"/>
          <w:rFonts w:ascii="GHEA Grapalat" w:hAnsi="GHEA Grapalat"/>
          <w:sz w:val="20"/>
          <w:szCs w:val="20"/>
          <w:lang w:val="hy-AM"/>
        </w:rPr>
      </w:pPr>
      <w:del w:id="1175" w:author="User" w:date="2024-06-13T09:12:00Z">
        <w:r w:rsidRPr="00B138F3" w:rsidDel="007F466C">
          <w:rPr>
            <w:rFonts w:eastAsiaTheme="minorHAnsi" w:cstheme="minorBidi"/>
          </w:rPr>
          <w:delText>(</w:delText>
        </w:r>
        <w:r w:rsidRPr="00B138F3" w:rsidDel="007F466C">
          <w:rPr>
            <w:rFonts w:ascii="GHEA Grapalat" w:eastAsiaTheme="minorHAnsi" w:hAnsi="GHEA Grapalat" w:cstheme="minorBidi"/>
          </w:rPr>
          <w:delText>далее-принципал).</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176" w:author="User" w:date="2024-06-13T09:12:00Z"/>
          <w:rFonts w:ascii="GHEA Grapalat" w:eastAsiaTheme="minorHAnsi" w:hAnsi="GHEA Grapalat" w:cstheme="minorBidi"/>
        </w:rPr>
      </w:pPr>
      <w:del w:id="1177" w:author="User" w:date="2024-06-13T09:12:00Z">
        <w:r w:rsidRPr="00B138F3" w:rsidDel="007F466C">
          <w:rPr>
            <w:rStyle w:val="Strong"/>
            <w:rFonts w:ascii="GHEA Grapalat" w:hAnsi="GHEA Grapalat"/>
            <w:sz w:val="20"/>
            <w:szCs w:val="20"/>
            <w:lang w:val="hy-AM"/>
          </w:rPr>
          <w:tab/>
        </w:r>
        <w:r w:rsidRPr="00B138F3" w:rsidDel="007F466C">
          <w:rPr>
            <w:rStyle w:val="Strong"/>
            <w:rFonts w:ascii="GHEA Grapalat" w:hAnsi="GHEA Grapalat"/>
            <w:sz w:val="20"/>
            <w:szCs w:val="20"/>
            <w:lang w:val="hy-AM"/>
          </w:rPr>
          <w:tab/>
        </w:r>
        <w:r w:rsidRPr="00B138F3" w:rsidDel="007F466C">
          <w:rPr>
            <w:rFonts w:eastAsiaTheme="minorHAnsi"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jc w:val="both"/>
        <w:rPr>
          <w:del w:id="1178" w:author="User" w:date="2024-06-13T09:12:00Z"/>
          <w:rFonts w:ascii="GHEA Grapalat" w:eastAsiaTheme="minorHAnsi" w:hAnsi="GHEA Grapalat" w:cstheme="minorBidi"/>
          <w:lang w:val="hy-AM"/>
        </w:rPr>
      </w:pPr>
      <w:del w:id="1179" w:author="User" w:date="2024-06-13T09:12:00Z">
        <w:r w:rsidRPr="00B138F3" w:rsidDel="007F466C">
          <w:rPr>
            <w:rFonts w:ascii="GHEA Grapalat" w:eastAsiaTheme="minorHAnsi" w:hAnsi="GHEA Grapalat" w:cstheme="minorBidi"/>
          </w:rPr>
          <w:delText xml:space="preserve">  </w:delText>
        </w:r>
        <w:r w:rsidRPr="00903D4D" w:rsidDel="007F466C">
          <w:rPr>
            <w:rFonts w:ascii="GHEA Grapalat" w:eastAsiaTheme="minorHAnsi" w:hAnsi="GHEA Grapalat" w:cstheme="minorBidi"/>
          </w:rPr>
          <w:delText xml:space="preserve">2.  По гарантии </w:delText>
        </w:r>
        <w:r w:rsidRPr="00903D4D" w:rsidDel="007F466C">
          <w:rPr>
            <w:rFonts w:ascii="GHEA Grapalat" w:eastAsiaTheme="minorHAnsi" w:hAnsi="GHEA Grapalat" w:cstheme="minorBidi"/>
            <w:lang w:val="hy-AM"/>
          </w:rPr>
          <w:delText>----------------------------------------------------------------------------</w:delText>
        </w:r>
        <w:r w:rsidRPr="00B138F3" w:rsidDel="007F466C">
          <w:rPr>
            <w:rFonts w:ascii="GHEA Grapalat" w:eastAsiaTheme="minorHAnsi" w:hAnsi="GHEA Grapalat" w:cstheme="minorBidi"/>
            <w:lang w:val="hy-AM"/>
          </w:rPr>
          <w:delText xml:space="preserve"> </w:delText>
        </w:r>
      </w:del>
    </w:p>
    <w:p w:rsidR="005B3A59" w:rsidRPr="00B138F3" w:rsidDel="007F466C" w:rsidRDefault="005B3A59" w:rsidP="005B3A59">
      <w:pPr>
        <w:pStyle w:val="NormalWeb"/>
        <w:shd w:val="clear" w:color="auto" w:fill="FFFFFF"/>
        <w:spacing w:before="0" w:beforeAutospacing="0" w:after="0" w:afterAutospacing="0"/>
        <w:jc w:val="both"/>
        <w:rPr>
          <w:del w:id="1180" w:author="User" w:date="2024-06-13T09:12:00Z"/>
          <w:rFonts w:ascii="GHEA Grapalat" w:eastAsiaTheme="minorHAnsi" w:hAnsi="GHEA Grapalat" w:cstheme="minorBidi"/>
          <w:sz w:val="18"/>
          <w:szCs w:val="18"/>
          <w:lang w:val="hy-AM"/>
        </w:rPr>
      </w:pPr>
      <w:del w:id="1181" w:author="User" w:date="2024-06-13T09:12:00Z">
        <w:r w:rsidRPr="00B138F3" w:rsidDel="007F466C">
          <w:rPr>
            <w:rFonts w:ascii="GHEA Grapalat" w:eastAsiaTheme="minorHAnsi" w:hAnsi="GHEA Grapalat" w:cstheme="minorBidi"/>
            <w:sz w:val="18"/>
            <w:szCs w:val="18"/>
          </w:rPr>
          <w:delText xml:space="preserve">                                                           наименование банка выдающего гарантию</w:delText>
        </w:r>
      </w:del>
    </w:p>
    <w:p w:rsidR="005B3A59" w:rsidRPr="00B138F3" w:rsidDel="007F466C" w:rsidRDefault="005B3A59" w:rsidP="005B3A59">
      <w:pPr>
        <w:pStyle w:val="NormalWeb"/>
        <w:shd w:val="clear" w:color="auto" w:fill="FFFFFF"/>
        <w:spacing w:before="0" w:beforeAutospacing="0" w:after="0" w:afterAutospacing="0"/>
        <w:jc w:val="both"/>
        <w:rPr>
          <w:del w:id="1182" w:author="User" w:date="2024-06-13T09:12:00Z"/>
          <w:rFonts w:ascii="GHEA Grapalat" w:eastAsiaTheme="minorHAnsi" w:hAnsi="GHEA Grapalat" w:cstheme="minorBidi"/>
        </w:rPr>
      </w:pPr>
    </w:p>
    <w:p w:rsidR="00286CDB" w:rsidRPr="00B138F3" w:rsidDel="007F466C" w:rsidRDefault="005B3A59" w:rsidP="005B3A59">
      <w:pPr>
        <w:pStyle w:val="NormalWeb"/>
        <w:shd w:val="clear" w:color="auto" w:fill="FFFFFF"/>
        <w:spacing w:before="0" w:beforeAutospacing="0" w:after="0" w:afterAutospacing="0"/>
        <w:jc w:val="both"/>
        <w:rPr>
          <w:del w:id="1183" w:author="User" w:date="2024-06-13T09:12:00Z"/>
          <w:rFonts w:ascii="GHEA Grapalat" w:eastAsiaTheme="minorHAnsi" w:hAnsi="GHEA Grapalat" w:cstheme="minorBidi"/>
        </w:rPr>
      </w:pPr>
      <w:del w:id="1184" w:author="User" w:date="2024-06-13T09:12:00Z">
        <w:r w:rsidRPr="00B138F3" w:rsidDel="007F466C">
          <w:rPr>
            <w:rFonts w:ascii="GHEA Grapalat" w:eastAsiaTheme="minorHAnsi" w:hAnsi="GHEA Grapalat" w:cstheme="minorBidi"/>
          </w:rPr>
          <w:delTex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delText>
        </w:r>
        <w:r w:rsidR="00286CDB" w:rsidRPr="00B138F3" w:rsidDel="007F466C">
          <w:rPr>
            <w:rFonts w:ascii="GHEA Grapalat" w:eastAsiaTheme="minorHAnsi" w:hAnsi="GHEA Grapalat" w:cstheme="minorBidi"/>
          </w:rPr>
          <w:delText>-------------</w:delText>
        </w:r>
        <w:r w:rsidRPr="00B138F3" w:rsidDel="007F466C">
          <w:rPr>
            <w:rFonts w:ascii="GHEA Grapalat" w:eastAsiaTheme="minorHAnsi" w:hAnsi="GHEA Grapalat" w:cstheme="minorBidi"/>
          </w:rPr>
          <w:delText xml:space="preserve"> </w:delText>
        </w:r>
      </w:del>
    </w:p>
    <w:p w:rsidR="00286CDB" w:rsidRPr="00B138F3" w:rsidDel="007F466C" w:rsidRDefault="00286CDB" w:rsidP="00286CDB">
      <w:pPr>
        <w:pStyle w:val="NormalWeb"/>
        <w:shd w:val="clear" w:color="auto" w:fill="FFFFFF"/>
        <w:spacing w:before="0" w:beforeAutospacing="0" w:after="0" w:afterAutospacing="0"/>
        <w:jc w:val="center"/>
        <w:rPr>
          <w:del w:id="1185" w:author="User" w:date="2024-06-13T09:12:00Z"/>
          <w:rFonts w:ascii="GHEA Grapalat" w:eastAsiaTheme="minorHAnsi" w:hAnsi="GHEA Grapalat" w:cstheme="minorBidi"/>
        </w:rPr>
      </w:pPr>
      <w:del w:id="1186" w:author="User" w:date="2024-06-13T09:12:00Z">
        <w:r w:rsidRPr="00B138F3" w:rsidDel="007F466C">
          <w:rPr>
            <w:rFonts w:ascii="GHEA Grapalat" w:eastAsiaTheme="minorHAnsi" w:hAnsi="GHEA Grapalat" w:cstheme="minorBidi"/>
            <w:sz w:val="18"/>
            <w:szCs w:val="18"/>
          </w:rPr>
          <w:delText xml:space="preserve">                                                       сумма в цифрах и прописью</w:delText>
        </w:r>
      </w:del>
    </w:p>
    <w:p w:rsidR="005B3A59" w:rsidRPr="00B138F3" w:rsidDel="007F466C" w:rsidRDefault="005B3A59" w:rsidP="005B3A59">
      <w:pPr>
        <w:pStyle w:val="NormalWeb"/>
        <w:shd w:val="clear" w:color="auto" w:fill="FFFFFF"/>
        <w:spacing w:before="0" w:beforeAutospacing="0" w:after="0" w:afterAutospacing="0"/>
        <w:jc w:val="both"/>
        <w:rPr>
          <w:del w:id="1187" w:author="User" w:date="2024-06-13T09:12:00Z"/>
          <w:rFonts w:ascii="GHEA Grapalat" w:eastAsiaTheme="minorHAnsi" w:hAnsi="GHEA Grapalat" w:cstheme="minorBidi"/>
          <w:sz w:val="18"/>
          <w:szCs w:val="18"/>
        </w:rPr>
      </w:pPr>
      <w:del w:id="1188" w:author="User" w:date="2024-06-13T09:12:00Z">
        <w:r w:rsidRPr="00B138F3" w:rsidDel="007F466C">
          <w:rPr>
            <w:rFonts w:ascii="GHEA Grapalat" w:eastAsiaTheme="minorHAnsi" w:hAnsi="GHEA Grapalat" w:cstheme="minorBidi"/>
          </w:rPr>
          <w:delText xml:space="preserve">                         </w:delText>
        </w:r>
      </w:del>
    </w:p>
    <w:p w:rsidR="005B3A59" w:rsidRPr="00B138F3" w:rsidDel="007F466C" w:rsidRDefault="002D4EEB" w:rsidP="005B3A59">
      <w:pPr>
        <w:pStyle w:val="NormalWeb"/>
        <w:shd w:val="clear" w:color="auto" w:fill="FFFFFF"/>
        <w:spacing w:before="0" w:beforeAutospacing="0" w:after="0" w:afterAutospacing="0"/>
        <w:jc w:val="both"/>
        <w:rPr>
          <w:del w:id="1189" w:author="User" w:date="2024-06-13T09:12:00Z"/>
          <w:rFonts w:ascii="GHEA Grapalat" w:eastAsiaTheme="minorHAnsi" w:hAnsi="GHEA Grapalat" w:cstheme="minorBidi"/>
        </w:rPr>
      </w:pPr>
      <w:del w:id="1190" w:author="User" w:date="2024-06-13T09:12:00Z">
        <w:r w:rsidRPr="00B138F3" w:rsidDel="007F466C">
          <w:rPr>
            <w:rFonts w:ascii="GHEA Grapalat" w:eastAsiaTheme="minorHAnsi" w:hAnsi="GHEA Grapalat" w:cstheme="minorBidi"/>
          </w:rPr>
          <w:delText xml:space="preserve">(далее-сумма гарантии) в течение </w:delText>
        </w:r>
        <w:r w:rsidR="00B64C74" w:rsidDel="007F466C">
          <w:rPr>
            <w:rFonts w:ascii="GHEA Grapalat" w:eastAsiaTheme="minorHAnsi" w:hAnsi="GHEA Grapalat" w:cstheme="minorBidi"/>
          </w:rPr>
          <w:delText xml:space="preserve">пяти </w:delText>
        </w:r>
        <w:r w:rsidR="005B3A59" w:rsidRPr="00B138F3" w:rsidDel="007F466C">
          <w:rPr>
            <w:rFonts w:ascii="GHEA Grapalat" w:eastAsiaTheme="minorHAnsi" w:hAnsi="GHEA Grapalat" w:cstheme="minorBidi"/>
          </w:rPr>
          <w:delText>рабочих дней после получения требования. Выплата производится посредством перечисления на расчетный счет____________________ бенефициара.</w:delText>
        </w:r>
      </w:del>
    </w:p>
    <w:p w:rsidR="005B3A59" w:rsidRPr="00B138F3" w:rsidDel="007F466C" w:rsidRDefault="005B3A59" w:rsidP="005B3A59">
      <w:pPr>
        <w:pStyle w:val="NormalWeb"/>
        <w:shd w:val="clear" w:color="auto" w:fill="FFFFFF"/>
        <w:spacing w:before="0" w:beforeAutospacing="0" w:after="0" w:afterAutospacing="0"/>
        <w:jc w:val="both"/>
        <w:rPr>
          <w:del w:id="1191" w:author="User" w:date="2024-06-13T09:12:00Z"/>
          <w:rFonts w:ascii="GHEA Grapalat" w:eastAsiaTheme="minorHAnsi" w:hAnsi="GHEA Grapalat" w:cstheme="minorBidi"/>
          <w:sz w:val="18"/>
          <w:szCs w:val="18"/>
        </w:rPr>
      </w:pPr>
      <w:del w:id="1192" w:author="User" w:date="2024-06-13T09:12:00Z">
        <w:r w:rsidRPr="00B138F3" w:rsidDel="007F466C">
          <w:rPr>
            <w:rFonts w:ascii="GHEA Grapalat" w:eastAsiaTheme="minorHAnsi" w:hAnsi="GHEA Grapalat" w:cstheme="minorBidi"/>
          </w:rPr>
          <w:delText xml:space="preserve">             </w:delText>
        </w:r>
        <w:r w:rsidRPr="00B138F3" w:rsidDel="007F466C">
          <w:rPr>
            <w:rFonts w:ascii="GHEA Grapalat" w:eastAsiaTheme="minorHAnsi" w:hAnsi="GHEA Grapalat" w:cstheme="minorBidi"/>
            <w:sz w:val="18"/>
            <w:szCs w:val="18"/>
          </w:rPr>
          <w:delText>расчетный счет</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193" w:author="User" w:date="2024-06-13T09:12:00Z"/>
          <w:rStyle w:val="Strong"/>
          <w:rFonts w:ascii="GHEA Grapalat" w:hAnsi="GHEA Grapalat"/>
          <w:b w:val="0"/>
          <w:bCs w:val="0"/>
          <w:sz w:val="20"/>
          <w:szCs w:val="20"/>
        </w:rPr>
      </w:pPr>
      <w:del w:id="1194" w:author="User" w:date="2024-06-13T09:12:00Z">
        <w:r w:rsidRPr="00B138F3" w:rsidDel="007F466C">
          <w:rPr>
            <w:rStyle w:val="Strong"/>
            <w:rFonts w:ascii="GHEA Grapalat" w:hAnsi="GHEA Grapalat"/>
            <w:sz w:val="20"/>
            <w:szCs w:val="20"/>
          </w:rPr>
          <w:delText xml:space="preserve">3. </w:delText>
        </w:r>
        <w:r w:rsidRPr="00B138F3" w:rsidDel="007F466C">
          <w:rPr>
            <w:rFonts w:ascii="GHEA Grapalat" w:eastAsiaTheme="minorHAnsi" w:hAnsi="GHEA Grapalat" w:cstheme="minorBidi"/>
          </w:rPr>
          <w:delText>Настоящая гарантия является безотзывной.</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195" w:author="User" w:date="2024-06-13T09:12:00Z"/>
          <w:rStyle w:val="Strong"/>
          <w:rFonts w:ascii="GHEA Grapalat" w:hAnsi="GHEA Grapalat"/>
          <w:b w:val="0"/>
          <w:bCs w:val="0"/>
          <w:sz w:val="20"/>
          <w:szCs w:val="20"/>
        </w:rPr>
      </w:pPr>
    </w:p>
    <w:p w:rsidR="005B3A59" w:rsidRPr="00B138F3" w:rsidDel="007F466C" w:rsidRDefault="005B3A59" w:rsidP="005B3A59">
      <w:pPr>
        <w:pStyle w:val="NormalWeb"/>
        <w:shd w:val="clear" w:color="auto" w:fill="FFFFFF"/>
        <w:spacing w:before="0" w:beforeAutospacing="0" w:after="0" w:afterAutospacing="0"/>
        <w:ind w:firstLine="375"/>
        <w:jc w:val="both"/>
        <w:rPr>
          <w:del w:id="1196" w:author="User" w:date="2024-06-13T09:12:00Z"/>
          <w:rFonts w:ascii="GHEA Grapalat" w:eastAsiaTheme="minorHAnsi" w:hAnsi="GHEA Grapalat" w:cstheme="minorBidi"/>
        </w:rPr>
      </w:pPr>
      <w:del w:id="1197" w:author="User" w:date="2024-06-13T09:12:00Z">
        <w:r w:rsidRPr="00B138F3" w:rsidDel="007F466C">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A944D6" w:rsidRPr="00665A01" w:rsidDel="007F466C" w:rsidRDefault="00A944D6" w:rsidP="00A944D6">
      <w:pPr>
        <w:pStyle w:val="NormalWeb"/>
        <w:shd w:val="clear" w:color="auto" w:fill="FFFFFF"/>
        <w:ind w:firstLine="374"/>
        <w:contextualSpacing/>
        <w:jc w:val="both"/>
        <w:rPr>
          <w:del w:id="1198" w:author="User" w:date="2024-06-13T09:12:00Z"/>
          <w:rFonts w:ascii="GHEA Grapalat" w:eastAsiaTheme="minorHAnsi" w:hAnsi="GHEA Grapalat" w:cstheme="minorBidi"/>
        </w:rPr>
      </w:pPr>
      <w:del w:id="1199" w:author="User" w:date="2024-06-13T09:12:00Z">
        <w:r w:rsidRPr="00665A01" w:rsidDel="007F466C">
          <w:rPr>
            <w:rFonts w:ascii="GHEA Grapalat" w:eastAsiaTheme="minorHAnsi" w:hAnsi="GHEA Grapalat" w:cstheme="minorBidi"/>
          </w:rPr>
          <w:delText xml:space="preserve">5. Гарантия действует </w:delText>
        </w:r>
        <w:r w:rsidR="00286D44" w:rsidDel="007F466C">
          <w:rPr>
            <w:rFonts w:ascii="GHEA Grapalat" w:eastAsiaTheme="minorHAnsi" w:hAnsi="GHEA Grapalat" w:cstheme="minorBidi"/>
          </w:rPr>
          <w:delText xml:space="preserve">с момента выпуска и в силе </w:delText>
        </w:r>
        <w:r w:rsidRPr="00665A01" w:rsidDel="007F466C">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4D6" w:rsidRPr="00665A01" w:rsidDel="007F466C" w:rsidRDefault="00286D44" w:rsidP="00A944D6">
      <w:pPr>
        <w:pStyle w:val="NormalWeb"/>
        <w:shd w:val="clear" w:color="auto" w:fill="FFFFFF"/>
        <w:ind w:firstLine="374"/>
        <w:contextualSpacing/>
        <w:jc w:val="both"/>
        <w:rPr>
          <w:del w:id="1200" w:author="User" w:date="2024-06-13T09:12:00Z"/>
          <w:rFonts w:ascii="GHEA Grapalat" w:eastAsiaTheme="minorHAnsi" w:hAnsi="GHEA Grapalat" w:cstheme="minorBidi"/>
        </w:rPr>
      </w:pPr>
      <w:del w:id="1201" w:author="User" w:date="2024-06-13T09:12:00Z">
        <w:r w:rsidDel="007F466C">
          <w:rPr>
            <w:rFonts w:ascii="GHEA Grapalat" w:eastAsiaTheme="minorHAnsi" w:hAnsi="GHEA Grapalat" w:cstheme="minorBidi"/>
            <w:sz w:val="18"/>
            <w:szCs w:val="18"/>
          </w:rPr>
          <w:delText xml:space="preserve">                  </w:delText>
        </w:r>
        <w:r w:rsidR="00A944D6" w:rsidRPr="00665A01" w:rsidDel="007F466C">
          <w:rPr>
            <w:rFonts w:ascii="GHEA Grapalat" w:eastAsiaTheme="minorHAnsi" w:hAnsi="GHEA Grapalat" w:cstheme="minorBidi"/>
            <w:sz w:val="18"/>
            <w:szCs w:val="18"/>
          </w:rPr>
          <w:delText>номер заключаемого договара</w:delText>
        </w:r>
      </w:del>
    </w:p>
    <w:p w:rsidR="00A944D6" w:rsidRPr="00665A01" w:rsidDel="007F466C" w:rsidRDefault="00A944D6" w:rsidP="00A944D6">
      <w:pPr>
        <w:pStyle w:val="NormalWeb"/>
        <w:shd w:val="clear" w:color="auto" w:fill="FFFFFF"/>
        <w:ind w:firstLine="374"/>
        <w:contextualSpacing/>
        <w:jc w:val="both"/>
        <w:rPr>
          <w:del w:id="1202" w:author="User" w:date="2024-06-13T09:12:00Z"/>
          <w:rFonts w:ascii="GHEA Grapalat" w:eastAsiaTheme="minorHAnsi" w:hAnsi="GHEA Grapalat" w:cstheme="minorBidi"/>
        </w:rPr>
      </w:pPr>
    </w:p>
    <w:p w:rsidR="00A944D6" w:rsidRPr="00665A01" w:rsidDel="007F466C" w:rsidRDefault="00286D44" w:rsidP="00A944D6">
      <w:pPr>
        <w:pStyle w:val="NormalWeb"/>
        <w:shd w:val="clear" w:color="auto" w:fill="FFFFFF"/>
        <w:contextualSpacing/>
        <w:jc w:val="both"/>
        <w:rPr>
          <w:del w:id="1203" w:author="User" w:date="2024-06-13T09:12:00Z"/>
          <w:rFonts w:ascii="GHEA Grapalat" w:eastAsiaTheme="minorHAnsi" w:hAnsi="GHEA Grapalat" w:cstheme="minorBidi"/>
          <w:lang w:val="hy-AM"/>
        </w:rPr>
      </w:pPr>
      <w:del w:id="1204" w:author="User" w:date="2024-06-13T09:12:00Z">
        <w:r w:rsidRPr="00665A01" w:rsidDel="007F466C">
          <w:rPr>
            <w:rFonts w:ascii="GHEA Grapalat" w:eastAsiaTheme="minorHAnsi" w:hAnsi="GHEA Grapalat" w:cstheme="minorBidi"/>
          </w:rPr>
          <w:delText xml:space="preserve">принципалом   </w:delText>
        </w:r>
        <w:r w:rsidR="00A944D6" w:rsidRPr="00665A01" w:rsidDel="007F466C">
          <w:rPr>
            <w:rFonts w:ascii="GHEA Grapalat" w:eastAsiaTheme="minorHAnsi" w:hAnsi="GHEA Grapalat" w:cstheme="minorBidi"/>
          </w:rPr>
          <w:delText xml:space="preserve">и  действует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в</w:delText>
        </w:r>
        <w:r w:rsidR="00A944D6" w:rsidRPr="00665A01" w:rsidDel="007F466C">
          <w:rPr>
            <w:rFonts w:ascii="GHEA Grapalat" w:hAnsi="GHEA Grapalat"/>
          </w:rPr>
          <w:delText>ключительно</w:delText>
        </w:r>
        <w:r w:rsidR="00A944D6" w:rsidRPr="00665A01" w:rsidDel="007F466C">
          <w:rPr>
            <w:rFonts w:ascii="GHEA Grapalat" w:eastAsiaTheme="minorHAnsi" w:hAnsi="GHEA Grapalat" w:cstheme="minorBidi"/>
          </w:rPr>
          <w:delText xml:space="preserve">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до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девяностого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рабочего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дня</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следующего за днем </w:delText>
        </w:r>
      </w:del>
    </w:p>
    <w:p w:rsidR="00A944D6" w:rsidRPr="00665A01" w:rsidDel="007F466C" w:rsidRDefault="00A944D6" w:rsidP="00A944D6">
      <w:pPr>
        <w:pStyle w:val="NormalWeb"/>
        <w:shd w:val="clear" w:color="auto" w:fill="FFFFFF"/>
        <w:contextualSpacing/>
        <w:jc w:val="both"/>
        <w:rPr>
          <w:del w:id="1205" w:author="User" w:date="2024-06-13T09:12:00Z"/>
          <w:rFonts w:ascii="GHEA Grapalat" w:eastAsiaTheme="minorHAnsi" w:hAnsi="GHEA Grapalat" w:cstheme="minorBidi"/>
          <w:sz w:val="18"/>
          <w:szCs w:val="18"/>
          <w:lang w:val="hy-AM"/>
        </w:rPr>
      </w:pPr>
    </w:p>
    <w:p w:rsidR="00A944D6" w:rsidRPr="00665A01" w:rsidDel="007F466C" w:rsidRDefault="00A944D6" w:rsidP="00A944D6">
      <w:pPr>
        <w:pStyle w:val="NormalWeb"/>
        <w:shd w:val="clear" w:color="auto" w:fill="FFFFFF"/>
        <w:contextualSpacing/>
        <w:jc w:val="center"/>
        <w:rPr>
          <w:del w:id="1206" w:author="User" w:date="2024-06-13T09:12:00Z"/>
          <w:rFonts w:eastAsiaTheme="minorHAnsi" w:cstheme="minorBidi"/>
        </w:rPr>
      </w:pPr>
      <w:del w:id="1207" w:author="User" w:date="2024-06-13T09:12:00Z">
        <w:r w:rsidRPr="00665A01" w:rsidDel="007F466C">
          <w:rPr>
            <w:rFonts w:ascii="GHEA Grapalat" w:eastAsiaTheme="minorHAnsi" w:hAnsi="GHEA Grapalat" w:cstheme="minorBidi"/>
            <w:lang w:val="hy-AM"/>
          </w:rPr>
          <w:delText>--------------------------------------------------------</w:delText>
        </w:r>
        <w:r w:rsidRPr="00665A01" w:rsidDel="007F466C">
          <w:rPr>
            <w:rFonts w:ascii="GHEA Grapalat" w:eastAsiaTheme="minorHAnsi" w:hAnsi="GHEA Grapalat" w:cstheme="minorBidi"/>
          </w:rPr>
          <w:delText>------------------</w:delText>
        </w:r>
        <w:r w:rsidRPr="00665A01" w:rsidDel="007F466C">
          <w:rPr>
            <w:rFonts w:ascii="GHEA Grapalat" w:eastAsiaTheme="minorHAnsi" w:hAnsi="GHEA Grapalat" w:cstheme="minorBidi"/>
            <w:lang w:val="hy-AM"/>
          </w:rPr>
          <w:delText>----------------------</w:delText>
        </w:r>
        <w:r w:rsidRPr="00665A01" w:rsidDel="007F466C">
          <w:rPr>
            <w:rFonts w:eastAsiaTheme="minorHAnsi" w:cstheme="minorBidi"/>
          </w:rPr>
          <w:delText xml:space="preserve"> </w:delText>
        </w:r>
        <w:r w:rsidRPr="00665A01" w:rsidDel="007F466C">
          <w:rPr>
            <w:rFonts w:eastAsiaTheme="minorHAnsi" w:cstheme="minorBidi"/>
            <w:lang w:val="hy-AM"/>
          </w:rPr>
          <w:delText>.</w:delText>
        </w:r>
        <w:r w:rsidRPr="00665A01" w:rsidDel="007F466C">
          <w:rPr>
            <w:rFonts w:eastAsiaTheme="minorHAnsi" w:cstheme="minorBidi"/>
          </w:rPr>
          <w:delText xml:space="preserve">           </w:delText>
        </w:r>
        <w:r w:rsidRPr="00665A01" w:rsidDel="007F466C">
          <w:rPr>
            <w:rFonts w:ascii="GHEA Grapalat" w:hAnsi="GHEA Grapalat"/>
            <w:sz w:val="16"/>
            <w:szCs w:val="16"/>
          </w:rPr>
          <w:delText>крайний  срок</w:delText>
        </w:r>
        <w:r w:rsidRPr="00665A01" w:rsidDel="007F466C">
          <w:rPr>
            <w:rFonts w:ascii="GHEA Grapalat" w:eastAsiaTheme="minorHAnsi" w:hAnsi="GHEA Grapalat" w:cstheme="minorBidi"/>
            <w:sz w:val="16"/>
            <w:szCs w:val="16"/>
          </w:rPr>
          <w:delText xml:space="preserve"> поставки товаров</w:delText>
        </w:r>
        <w:r w:rsidRPr="00665A01" w:rsidDel="007F466C">
          <w:rPr>
            <w:rFonts w:ascii="GHEA Grapalat" w:hAnsi="GHEA Grapalat"/>
            <w:sz w:val="16"/>
            <w:szCs w:val="16"/>
          </w:rPr>
          <w:delText>, предусмотренный заключаемым договором, включая гарантийный срок</w:delText>
        </w:r>
      </w:del>
    </w:p>
    <w:p w:rsidR="00C055E0" w:rsidDel="007F466C" w:rsidRDefault="00A944D6" w:rsidP="00A944D6">
      <w:pPr>
        <w:pStyle w:val="NormalWeb"/>
        <w:shd w:val="clear" w:color="auto" w:fill="FFFFFF"/>
        <w:contextualSpacing/>
        <w:jc w:val="both"/>
        <w:rPr>
          <w:del w:id="1208" w:author="User" w:date="2024-06-13T09:12:00Z"/>
          <w:rFonts w:ascii="GHEA Grapalat" w:eastAsiaTheme="minorHAnsi" w:hAnsi="GHEA Grapalat" w:cstheme="minorBidi"/>
        </w:rPr>
      </w:pPr>
      <w:del w:id="1209" w:author="User" w:date="2024-06-13T09:12:00Z">
        <w:r w:rsidRPr="00665A01" w:rsidDel="007F466C">
          <w:rPr>
            <w:rFonts w:ascii="GHEA Grapalat" w:eastAsiaTheme="minorHAnsi" w:hAnsi="GHEA Grapalat" w:cstheme="minorBidi"/>
          </w:rPr>
          <w:delText>В день предоставления гарантии лицо, выдающее гарантию, с официального адреса</w:delText>
        </w:r>
        <w:r w:rsidRPr="00665A01" w:rsidDel="007F466C">
          <w:rPr>
            <w:rFonts w:ascii="GHEA Grapalat" w:eastAsiaTheme="minorHAnsi" w:hAnsi="GHEA Grapalat" w:cstheme="minorBidi"/>
            <w:lang w:val="hy-AM"/>
          </w:rPr>
          <w:delText xml:space="preserve"> </w:delText>
        </w:r>
        <w:r w:rsidRPr="00665A01" w:rsidDel="007F466C">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C055E0" w:rsidDel="007F466C">
          <w:rPr>
            <w:rFonts w:ascii="GHEA Grapalat" w:eastAsiaTheme="minorHAnsi" w:hAnsi="GHEA Grapalat" w:cstheme="minorBidi"/>
          </w:rPr>
          <w:delText>-----------------------------------------------------------------</w:delText>
        </w:r>
      </w:del>
    </w:p>
    <w:p w:rsidR="00C055E0" w:rsidDel="007F466C" w:rsidRDefault="00C055E0" w:rsidP="00A944D6">
      <w:pPr>
        <w:pStyle w:val="NormalWeb"/>
        <w:shd w:val="clear" w:color="auto" w:fill="FFFFFF"/>
        <w:contextualSpacing/>
        <w:jc w:val="both"/>
        <w:rPr>
          <w:del w:id="1210" w:author="User" w:date="2024-06-13T09:12:00Z"/>
          <w:rFonts w:ascii="GHEA Grapalat" w:eastAsiaTheme="minorHAnsi" w:hAnsi="GHEA Grapalat" w:cstheme="minorBidi"/>
        </w:rPr>
      </w:pPr>
      <w:del w:id="1211" w:author="User" w:date="2024-06-13T09:12:00Z">
        <w:r w:rsidDel="007F466C">
          <w:rPr>
            <w:rStyle w:val="Strong"/>
            <w:b w:val="0"/>
            <w:bCs w:val="0"/>
            <w:sz w:val="20"/>
            <w:szCs w:val="20"/>
          </w:rPr>
          <w:delText xml:space="preserve">                                                                                                 адрес эл. почты секретаря</w:delText>
        </w:r>
      </w:del>
    </w:p>
    <w:p w:rsidR="00A944D6" w:rsidRPr="00665A01" w:rsidDel="007F466C" w:rsidRDefault="00A944D6" w:rsidP="00A944D6">
      <w:pPr>
        <w:pStyle w:val="NormalWeb"/>
        <w:shd w:val="clear" w:color="auto" w:fill="FFFFFF"/>
        <w:contextualSpacing/>
        <w:jc w:val="both"/>
        <w:rPr>
          <w:del w:id="1212" w:author="User" w:date="2024-06-13T09:12:00Z"/>
          <w:rFonts w:ascii="GHEA Grapalat" w:eastAsiaTheme="minorHAnsi" w:hAnsi="GHEA Grapalat" w:cstheme="minorBidi"/>
        </w:rPr>
      </w:pPr>
      <w:del w:id="1213" w:author="User" w:date="2024-06-13T09:12:00Z">
        <w:r w:rsidRPr="00665A01" w:rsidDel="007F466C">
          <w:rPr>
            <w:rFonts w:ascii="GHEA Grapalat" w:eastAsiaTheme="minorHAnsi" w:hAnsi="GHEA Grapalat" w:cstheme="minorBidi"/>
          </w:rPr>
          <w:delText xml:space="preserve">указанный в приглашении к процедуре закупкок, организованной с целью заключения договора упомянутого в пункте 1 настоящей гарантии. </w:delText>
        </w:r>
      </w:del>
    </w:p>
    <w:p w:rsidR="005B3A59" w:rsidRPr="00B138F3" w:rsidDel="007F466C" w:rsidRDefault="005B3A59" w:rsidP="00EE62ED">
      <w:pPr>
        <w:pStyle w:val="NormalWeb"/>
        <w:shd w:val="clear" w:color="auto" w:fill="FFFFFF"/>
        <w:contextualSpacing/>
        <w:jc w:val="both"/>
        <w:rPr>
          <w:del w:id="1214" w:author="User" w:date="2024-06-13T09:12:00Z"/>
          <w:rFonts w:ascii="GHEA Grapalat" w:eastAsiaTheme="minorHAnsi" w:hAnsi="GHEA Grapalat" w:cstheme="minorBidi"/>
          <w:sz w:val="18"/>
          <w:szCs w:val="18"/>
        </w:rPr>
      </w:pPr>
      <w:del w:id="1215" w:author="User" w:date="2024-06-13T09:12:00Z">
        <w:r w:rsidRPr="00B138F3" w:rsidDel="007F466C">
          <w:rPr>
            <w:rFonts w:ascii="GHEA Grapalat" w:eastAsiaTheme="minorHAnsi" w:hAnsi="GHEA Grapalat"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16" w:author="User" w:date="2024-06-13T09:12:00Z"/>
          <w:rFonts w:ascii="GHEA Grapalat" w:eastAsiaTheme="minorHAnsi" w:hAnsi="GHEA Grapalat" w:cstheme="minorBidi"/>
        </w:rPr>
      </w:pPr>
      <w:del w:id="1217" w:author="User" w:date="2024-06-13T09:12:00Z">
        <w:r w:rsidRPr="00B138F3" w:rsidDel="007F466C">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D273E6" w:rsidRPr="00B138F3" w:rsidDel="007F466C" w:rsidRDefault="00D273E6" w:rsidP="005B3A59">
      <w:pPr>
        <w:pStyle w:val="NormalWeb"/>
        <w:shd w:val="clear" w:color="auto" w:fill="FFFFFF"/>
        <w:spacing w:before="0" w:beforeAutospacing="0" w:after="0" w:afterAutospacing="0"/>
        <w:ind w:firstLine="375"/>
        <w:jc w:val="both"/>
        <w:rPr>
          <w:del w:id="1218"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ind w:firstLine="374"/>
        <w:contextualSpacing/>
        <w:jc w:val="both"/>
        <w:rPr>
          <w:del w:id="1219" w:author="User" w:date="2024-06-13T09:12:00Z"/>
          <w:rFonts w:ascii="GHEA Grapalat" w:eastAsiaTheme="minorHAnsi" w:hAnsi="GHEA Grapalat" w:cstheme="minorBidi"/>
        </w:rPr>
      </w:pPr>
      <w:del w:id="1220" w:author="User" w:date="2024-06-13T09:12:00Z">
        <w:r w:rsidRPr="00B138F3" w:rsidDel="007F466C">
          <w:rPr>
            <w:rFonts w:ascii="GHEA Grapalat" w:eastAsiaTheme="minorHAnsi" w:hAnsi="GHEA Grapalat" w:cstheme="minorBidi"/>
          </w:rPr>
          <w:delText>1) копии заключенного договора N</w:delText>
        </w:r>
        <w:r w:rsidRPr="00B138F3" w:rsidDel="007F466C">
          <w:rPr>
            <w:rFonts w:ascii="GHEA Grapalat" w:eastAsiaTheme="minorHAnsi" w:hAnsi="GHEA Grapalat" w:cstheme="minorBidi"/>
            <w:lang w:val="hy-AM"/>
          </w:rPr>
          <w:delText xml:space="preserve"> </w:delText>
        </w:r>
        <w:r w:rsidRPr="00B138F3" w:rsidDel="007F466C">
          <w:rPr>
            <w:rFonts w:ascii="GHEA Grapalat" w:eastAsiaTheme="minorHAnsi" w:hAnsi="GHEA Grapalat" w:cstheme="minorBidi"/>
          </w:rPr>
          <w:delText xml:space="preserve">_____________________, включая </w:delText>
        </w:r>
      </w:del>
    </w:p>
    <w:p w:rsidR="005B3A59" w:rsidRPr="00B138F3" w:rsidDel="007F466C" w:rsidRDefault="005B3A59" w:rsidP="005B3A59">
      <w:pPr>
        <w:pStyle w:val="NormalWeb"/>
        <w:shd w:val="clear" w:color="auto" w:fill="FFFFFF"/>
        <w:contextualSpacing/>
        <w:jc w:val="both"/>
        <w:rPr>
          <w:del w:id="1221" w:author="User" w:date="2024-06-13T09:12:00Z"/>
          <w:rFonts w:ascii="GHEA Grapalat" w:eastAsiaTheme="minorHAnsi" w:hAnsi="GHEA Grapalat" w:cstheme="minorBidi"/>
          <w:sz w:val="18"/>
          <w:szCs w:val="18"/>
        </w:rPr>
      </w:pPr>
      <w:del w:id="1222" w:author="User" w:date="2024-06-13T09:12:00Z">
        <w:r w:rsidRPr="00B138F3" w:rsidDel="007F466C">
          <w:rPr>
            <w:rFonts w:eastAsiaTheme="minorHAnsi" w:cstheme="minorBidi"/>
          </w:rPr>
          <w:delText xml:space="preserve">                                                               </w:delText>
        </w:r>
        <w:r w:rsidR="00D273E6" w:rsidRPr="00B138F3" w:rsidDel="007F466C">
          <w:rPr>
            <w:rFonts w:eastAsiaTheme="minorHAnsi" w:cstheme="minorBidi"/>
          </w:rPr>
          <w:delText xml:space="preserve">          </w:delText>
        </w:r>
        <w:r w:rsidRPr="00B138F3" w:rsidDel="007F466C">
          <w:rPr>
            <w:rFonts w:ascii="GHEA Grapalat" w:eastAsiaTheme="minorHAnsi" w:hAnsi="GHEA Grapalat" w:cstheme="minorBidi"/>
            <w:sz w:val="18"/>
            <w:szCs w:val="18"/>
          </w:rPr>
          <w:delText>номер заключаемого договара</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23" w:author="User" w:date="2024-06-13T09:12:00Z"/>
          <w:rFonts w:ascii="GHEA Grapalat" w:eastAsiaTheme="minorHAnsi" w:hAnsi="GHEA Grapalat" w:cstheme="minorBidi"/>
        </w:rPr>
      </w:pPr>
      <w:del w:id="1224" w:author="User" w:date="2024-06-13T09:12:00Z">
        <w:r w:rsidRPr="00B138F3" w:rsidDel="007F466C">
          <w:rPr>
            <w:rFonts w:ascii="GHEA Grapalat" w:eastAsiaTheme="minorHAnsi" w:hAnsi="GHEA Grapalat" w:cstheme="minorBidi"/>
          </w:rPr>
          <w:delText>копии внесенных  в него изменений, дополнительных соглашений,</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25"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26" w:author="User" w:date="2024-06-13T09:12:00Z"/>
          <w:rFonts w:ascii="GHEA Grapalat" w:eastAsiaTheme="minorHAnsi" w:hAnsi="GHEA Grapalat" w:cstheme="minorBidi"/>
        </w:rPr>
      </w:pPr>
      <w:del w:id="1227" w:author="User" w:date="2024-06-13T09:12:00Z">
        <w:r w:rsidRPr="00B138F3" w:rsidDel="007F466C">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7F466C">
          <w:fldChar w:fldCharType="begin"/>
        </w:r>
        <w:r w:rsidR="007F20A9" w:rsidDel="007F466C">
          <w:delInstrText xml:space="preserve"> HYPERLINK "http://www.procurement.am" </w:delInstrText>
        </w:r>
        <w:r w:rsidR="007F20A9" w:rsidDel="007F466C">
          <w:fldChar w:fldCharType="separate"/>
        </w:r>
        <w:r w:rsidRPr="00B138F3" w:rsidDel="007F466C">
          <w:rPr>
            <w:rStyle w:val="Hyperlink"/>
            <w:rFonts w:ascii="GHEA Grapalat" w:hAnsi="GHEA Grapalat"/>
            <w:color w:val="auto"/>
            <w:sz w:val="20"/>
            <w:szCs w:val="20"/>
            <w:lang w:val="hy-AM"/>
          </w:rPr>
          <w:delText>www.procurement.am</w:delText>
        </w:r>
        <w:r w:rsidR="007F20A9" w:rsidDel="007F466C">
          <w:rPr>
            <w:rStyle w:val="Hyperlink"/>
            <w:rFonts w:ascii="GHEA Grapalat" w:hAnsi="GHEA Grapalat"/>
            <w:color w:val="auto"/>
            <w:sz w:val="20"/>
            <w:szCs w:val="20"/>
            <w:lang w:val="hy-AM"/>
          </w:rPr>
          <w:fldChar w:fldCharType="end"/>
        </w:r>
        <w:r w:rsidRPr="00B138F3" w:rsidDel="007F466C">
          <w:rPr>
            <w:rFonts w:ascii="GHEA Grapalat" w:eastAsiaTheme="minorHAnsi" w:hAnsi="GHEA Grapalat"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28"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29" w:author="User" w:date="2024-06-13T09:12:00Z"/>
          <w:rFonts w:ascii="GHEA Grapalat" w:eastAsiaTheme="minorHAnsi" w:hAnsi="GHEA Grapalat" w:cstheme="minorBidi"/>
        </w:rPr>
      </w:pPr>
      <w:del w:id="1230" w:author="User" w:date="2024-06-13T09:12:00Z">
        <w:r w:rsidRPr="00B138F3" w:rsidDel="007F466C">
          <w:rPr>
            <w:rFonts w:ascii="GHEA Grapalat" w:eastAsiaTheme="minorHAnsi" w:hAnsi="GHEA Grapalat" w:cstheme="minorBidi"/>
          </w:rPr>
          <w:delText>7.</w:delText>
        </w:r>
        <w:r w:rsidRPr="00B138F3" w:rsidDel="007F466C">
          <w:delText xml:space="preserve"> </w:delText>
        </w:r>
        <w:r w:rsidRPr="00B138F3" w:rsidDel="007F466C">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1"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32" w:author="User" w:date="2024-06-13T09:12:00Z"/>
          <w:rFonts w:ascii="GHEA Grapalat" w:eastAsiaTheme="minorHAnsi" w:hAnsi="GHEA Grapalat" w:cstheme="minorBidi"/>
        </w:rPr>
      </w:pPr>
      <w:del w:id="1233" w:author="User" w:date="2024-06-13T09:12:00Z">
        <w:r w:rsidRPr="00B138F3" w:rsidDel="007F466C">
          <w:rPr>
            <w:rFonts w:ascii="GHEA Grapalat" w:eastAsiaTheme="minorHAnsi" w:hAnsi="GHEA Grapalat" w:cstheme="minorBidi"/>
          </w:rPr>
          <w:delText>8.</w:delText>
        </w:r>
        <w:r w:rsidRPr="00B138F3" w:rsidDel="007F466C">
          <w:delText xml:space="preserve"> </w:delText>
        </w:r>
        <w:r w:rsidRPr="00B138F3" w:rsidDel="007F466C">
          <w:rPr>
            <w:rFonts w:ascii="GHEA Grapalat" w:eastAsiaTheme="minorHAnsi" w:hAnsi="GHEA Grapalat" w:cstheme="minorBidi"/>
          </w:rPr>
          <w:delText>Лицо, выдающее гарантию, отклоняет требование бенефициара, если:</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4" w:author="User" w:date="2024-06-13T09:12:00Z"/>
          <w:rFonts w:ascii="GHEA Grapalat" w:eastAsiaTheme="minorHAnsi" w:hAnsi="GHEA Grapalat" w:cstheme="minorBidi"/>
        </w:rPr>
      </w:pPr>
      <w:del w:id="1235" w:author="User" w:date="2024-06-13T09:12:00Z">
        <w:r w:rsidRPr="00B138F3" w:rsidDel="007F466C">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5B3A59" w:rsidRPr="00B138F3" w:rsidDel="007F466C" w:rsidRDefault="005B3A59" w:rsidP="005B3A59">
      <w:pPr>
        <w:pStyle w:val="NormalWeb"/>
        <w:shd w:val="clear" w:color="auto" w:fill="FFFFFF"/>
        <w:spacing w:before="0" w:beforeAutospacing="0" w:after="0" w:afterAutospacing="0"/>
        <w:ind w:firstLine="375"/>
        <w:rPr>
          <w:del w:id="1236" w:author="User" w:date="2024-06-13T09:12:00Z"/>
          <w:rFonts w:ascii="GHEA Grapalat" w:eastAsiaTheme="minorHAnsi" w:hAnsi="GHEA Grapalat" w:cstheme="minorBidi"/>
        </w:rPr>
      </w:pPr>
      <w:del w:id="1237" w:author="User" w:date="2024-06-13T09:12:00Z">
        <w:r w:rsidRPr="00B138F3" w:rsidDel="007F466C">
          <w:rPr>
            <w:rFonts w:ascii="GHEA Grapalat" w:eastAsiaTheme="minorHAnsi" w:hAnsi="GHEA Grapalat" w:cstheme="minorBidi"/>
          </w:rPr>
          <w:delText>2) требование представлено по истечении срока, установленного гарантией.</w:delText>
        </w:r>
      </w:del>
    </w:p>
    <w:p w:rsidR="005B3A59" w:rsidRPr="00B138F3" w:rsidDel="007F466C" w:rsidRDefault="005B3A59" w:rsidP="005B3A59">
      <w:pPr>
        <w:pStyle w:val="NormalWeb"/>
        <w:shd w:val="clear" w:color="auto" w:fill="FFFFFF"/>
        <w:spacing w:before="0" w:beforeAutospacing="0" w:after="0" w:afterAutospacing="0"/>
        <w:ind w:firstLine="375"/>
        <w:rPr>
          <w:del w:id="1238"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39" w:author="User" w:date="2024-06-13T09:12:00Z"/>
          <w:rFonts w:ascii="GHEA Grapalat" w:eastAsiaTheme="minorHAnsi" w:hAnsi="GHEA Grapalat" w:cstheme="minorBidi"/>
        </w:rPr>
      </w:pPr>
      <w:del w:id="1240" w:author="User" w:date="2024-06-13T09:12:00Z">
        <w:r w:rsidRPr="00B138F3" w:rsidDel="007F466C">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5B3A59" w:rsidRPr="00B138F3" w:rsidDel="007F466C" w:rsidRDefault="005B3A59" w:rsidP="005B3A59">
      <w:pPr>
        <w:pStyle w:val="NormalWeb"/>
        <w:shd w:val="clear" w:color="auto" w:fill="FFFFFF"/>
        <w:spacing w:before="0" w:beforeAutospacing="0" w:after="0" w:afterAutospacing="0"/>
        <w:ind w:firstLine="375"/>
        <w:rPr>
          <w:del w:id="1241" w:author="User" w:date="2024-06-13T09:12:00Z"/>
          <w:rFonts w:ascii="GHEA Grapalat" w:eastAsiaTheme="minorHAnsi" w:hAnsi="GHEA Grapalat" w:cstheme="minorBidi"/>
        </w:rPr>
      </w:pPr>
      <w:del w:id="1242" w:author="User" w:date="2024-06-13T09:12:00Z">
        <w:r w:rsidRPr="00B138F3" w:rsidDel="007F466C">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3" w:author="User" w:date="2024-06-13T09:12:00Z"/>
          <w:rFonts w:ascii="GHEA Grapalat" w:eastAsiaTheme="minorHAnsi" w:hAnsi="GHEA Grapalat" w:cstheme="minorBidi"/>
        </w:rPr>
      </w:pPr>
      <w:del w:id="1244" w:author="User" w:date="2024-06-13T09:12:00Z">
        <w:r w:rsidRPr="00B138F3" w:rsidDel="007F466C">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5"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46" w:author="User" w:date="2024-06-13T09:12:00Z"/>
          <w:rFonts w:ascii="GHEA Grapalat" w:hAnsi="GHEA Grapalat"/>
          <w:sz w:val="20"/>
          <w:szCs w:val="20"/>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47" w:author="User" w:date="2024-06-13T09:12:00Z"/>
          <w:rFonts w:ascii="GHEA Grapalat" w:hAnsi="GHEA Grapalat"/>
          <w:sz w:val="20"/>
          <w:szCs w:val="20"/>
          <w:u w:val="single"/>
          <w:lang w:val="hy-AM"/>
        </w:rPr>
      </w:pPr>
      <w:del w:id="1248" w:author="User" w:date="2024-06-13T09:12:00Z">
        <w:r w:rsidRPr="00B138F3" w:rsidDel="007F466C">
          <w:rPr>
            <w:rFonts w:ascii="GHEA Grapalat" w:hAnsi="GHEA Grapalat"/>
            <w:sz w:val="20"/>
            <w:szCs w:val="20"/>
            <w:lang w:val="hy-AM"/>
          </w:rPr>
          <w:delText>Руководитель исполнительного органа</w:delText>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del>
    </w:p>
    <w:p w:rsidR="005B3A59" w:rsidRPr="00B138F3" w:rsidDel="007F466C" w:rsidRDefault="005B3A59" w:rsidP="005B3A59">
      <w:pPr>
        <w:pStyle w:val="NormalWeb"/>
        <w:shd w:val="clear" w:color="auto" w:fill="FFFFFF"/>
        <w:spacing w:before="0" w:beforeAutospacing="0" w:after="0" w:afterAutospacing="0"/>
        <w:ind w:firstLine="375"/>
        <w:jc w:val="both"/>
        <w:rPr>
          <w:del w:id="1249" w:author="User" w:date="2024-06-13T09:12:00Z"/>
          <w:rFonts w:ascii="GHEA Grapalat" w:hAnsi="GHEA Grapalat"/>
          <w:sz w:val="20"/>
          <w:szCs w:val="20"/>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0" w:author="User" w:date="2024-06-13T09:12:00Z"/>
          <w:rFonts w:ascii="GHEA Grapalat" w:hAnsi="GHEA Grapalat"/>
          <w:sz w:val="20"/>
          <w:szCs w:val="20"/>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1" w:author="User" w:date="2024-06-13T09:12:00Z"/>
          <w:rFonts w:ascii="GHEA Grapalat" w:hAnsi="GHEA Grapalat"/>
          <w:sz w:val="20"/>
          <w:szCs w:val="20"/>
          <w:lang w:val="hy-AM"/>
        </w:rPr>
      </w:pPr>
      <w:del w:id="1252" w:author="User" w:date="2024-06-13T09:12:00Z">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del>
    </w:p>
    <w:p w:rsidR="005B3A59" w:rsidRPr="00B138F3" w:rsidDel="007F466C" w:rsidRDefault="005B3A59" w:rsidP="005B3A59">
      <w:pPr>
        <w:pStyle w:val="NormalWeb"/>
        <w:shd w:val="clear" w:color="auto" w:fill="FFFFFF"/>
        <w:spacing w:before="0" w:beforeAutospacing="0" w:after="0" w:afterAutospacing="0"/>
        <w:rPr>
          <w:del w:id="1253" w:author="User" w:date="2024-06-13T09:12:00Z"/>
          <w:rFonts w:ascii="GHEA Grapalat" w:hAnsi="GHEA Grapalat" w:cs="Sylfaen"/>
          <w:vertAlign w:val="superscript"/>
        </w:rPr>
      </w:pPr>
      <w:del w:id="1254" w:author="User" w:date="2024-06-13T09:12:00Z">
        <w:r w:rsidRPr="00B138F3" w:rsidDel="007F466C">
          <w:rPr>
            <w:rFonts w:ascii="GHEA Grapalat" w:hAnsi="GHEA Grapalat" w:cs="Sylfaen"/>
            <w:vertAlign w:val="superscript"/>
            <w:lang w:val="hy-AM"/>
          </w:rPr>
          <w:delText xml:space="preserve">                                                        </w:delText>
        </w:r>
        <w:r w:rsidRPr="00B138F3" w:rsidDel="007F466C">
          <w:rPr>
            <w:rFonts w:ascii="GHEA Grapalat" w:hAnsi="GHEA Grapalat" w:cs="Sylfaen"/>
            <w:vertAlign w:val="superscript"/>
          </w:rPr>
          <w:delText>число, месяц, год</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55" w:author="User" w:date="2024-06-13T09:12:00Z"/>
          <w:rFonts w:ascii="GHEA Grapalat" w:eastAsiaTheme="minorHAnsi" w:hAnsi="GHEA Grapalat" w:cstheme="minorBidi"/>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6"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7"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58" w:author="User" w:date="2024-06-13T09:12:00Z"/>
          <w:rFonts w:eastAsiaTheme="minorHAnsi"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59" w:author="User" w:date="2024-06-13T09:12:00Z"/>
          <w:rStyle w:val="Strong"/>
          <w:rFonts w:ascii="GHEA Grapalat" w:hAnsi="GHEA Grapalat"/>
          <w:b w:val="0"/>
          <w:bCs w:val="0"/>
          <w:sz w:val="20"/>
          <w:szCs w:val="20"/>
        </w:rPr>
      </w:pPr>
    </w:p>
    <w:p w:rsidR="001005B0" w:rsidRPr="00B138F3" w:rsidDel="007F466C" w:rsidRDefault="001005B0" w:rsidP="005B3A59">
      <w:pPr>
        <w:widowControl w:val="0"/>
        <w:spacing w:after="160"/>
        <w:ind w:left="567" w:right="565"/>
        <w:jc w:val="both"/>
        <w:rPr>
          <w:del w:id="1260" w:author="User" w:date="2024-06-13T09:12:00Z"/>
          <w:rFonts w:ascii="GHEA Grapalat" w:hAnsi="GHEA Grapalat"/>
        </w:rPr>
      </w:pPr>
    </w:p>
    <w:p w:rsidR="001005B0" w:rsidRPr="00B138F3" w:rsidDel="007F466C" w:rsidRDefault="001005B0" w:rsidP="00B46D58">
      <w:pPr>
        <w:widowControl w:val="0"/>
        <w:spacing w:after="160"/>
        <w:ind w:left="567" w:right="565"/>
        <w:jc w:val="center"/>
        <w:rPr>
          <w:del w:id="1261"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62"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63"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64" w:author="User" w:date="2024-06-13T09:12:00Z"/>
          <w:rFonts w:ascii="GHEA Grapalat" w:hAnsi="GHEA Grapalat"/>
          <w:b/>
        </w:rPr>
      </w:pPr>
    </w:p>
    <w:p w:rsidR="00FC10BB" w:rsidDel="007F466C" w:rsidRDefault="00FC10BB">
      <w:pPr>
        <w:rPr>
          <w:del w:id="1265" w:author="User" w:date="2024-06-13T09:12:00Z"/>
          <w:rFonts w:ascii="GHEA Grapalat" w:hAnsi="GHEA Grapalat"/>
          <w:i/>
        </w:rPr>
      </w:pPr>
      <w:del w:id="1266" w:author="User" w:date="2024-06-13T09:12:00Z">
        <w:r w:rsidDel="007F466C">
          <w:rPr>
            <w:rFonts w:ascii="GHEA Grapalat" w:hAnsi="GHEA Grapalat"/>
            <w:i/>
          </w:rPr>
          <w:br w:type="page"/>
        </w:r>
      </w:del>
    </w:p>
    <w:p w:rsidR="000A214C" w:rsidRPr="00B138F3" w:rsidRDefault="000A214C" w:rsidP="000A214C">
      <w:pPr>
        <w:widowControl w:val="0"/>
        <w:spacing w:after="160"/>
        <w:jc w:val="right"/>
        <w:rPr>
          <w:rFonts w:ascii="GHEA Grapalat" w:hAnsi="GHEA Grapalat" w:cs="GHEA Grapalat"/>
          <w:i/>
        </w:rPr>
      </w:pPr>
      <w:del w:id="1267" w:author="User" w:date="2024-06-13T09:12:00Z">
        <w:r w:rsidRPr="00B138F3" w:rsidDel="007F466C">
          <w:rPr>
            <w:rFonts w:ascii="GHEA Grapalat" w:hAnsi="GHEA Grapalat"/>
            <w:i/>
          </w:rPr>
          <w:delText xml:space="preserve">Приложение </w:delText>
        </w:r>
      </w:del>
      <w:r w:rsidRPr="00B138F3">
        <w:rPr>
          <w:rFonts w:ascii="GHEA Grapalat" w:hAnsi="GHEA Grapalat"/>
          <w:i/>
        </w:rPr>
        <w:t>№ 5.1</w:t>
      </w:r>
    </w:p>
    <w:p w:rsidR="007F466C" w:rsidRPr="00066E12" w:rsidRDefault="007F466C" w:rsidP="007F466C">
      <w:pPr>
        <w:widowControl w:val="0"/>
        <w:spacing w:after="160"/>
        <w:jc w:val="right"/>
        <w:rPr>
          <w:ins w:id="1268" w:author="User" w:date="2024-06-13T09:12:00Z"/>
          <w:rFonts w:ascii="GHEA Grapalat" w:hAnsi="GHEA Grapalat"/>
          <w:b/>
        </w:rPr>
      </w:pPr>
      <w:ins w:id="1269" w:author="User" w:date="2024-06-13T09:12: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r>
          <w:rPr>
            <w:rFonts w:ascii="GHEA Grapalat" w:hAnsi="GHEA Grapalat"/>
            <w:b/>
          </w:rPr>
          <w:t>M1HD-GHAPDzB-24/02</w:t>
        </w:r>
      </w:ins>
    </w:p>
    <w:p w:rsidR="000A214C" w:rsidRPr="00B138F3" w:rsidDel="007F466C" w:rsidRDefault="000A214C" w:rsidP="000A214C">
      <w:pPr>
        <w:widowControl w:val="0"/>
        <w:spacing w:after="160"/>
        <w:jc w:val="right"/>
        <w:rPr>
          <w:del w:id="1270" w:author="User" w:date="2024-06-13T09:12:00Z"/>
          <w:rFonts w:ascii="GHEA Grapalat" w:hAnsi="GHEA Grapalat" w:cs="GHEA Grapalat"/>
          <w:i/>
        </w:rPr>
      </w:pPr>
      <w:del w:id="1271" w:author="User" w:date="2024-06-13T09:12:00Z">
        <w:r w:rsidRPr="00B138F3" w:rsidDel="007F466C">
          <w:rPr>
            <w:rFonts w:ascii="GHEA Grapalat" w:hAnsi="GHEA Grapalat"/>
            <w:i/>
          </w:rPr>
          <w:delText xml:space="preserve">к Приглашению на </w:delText>
        </w:r>
        <w:r w:rsidR="008B1233" w:rsidRPr="00B138F3" w:rsidDel="007F466C">
          <w:rPr>
            <w:rFonts w:ascii="GHEA Grapalat" w:hAnsi="GHEA Grapalat"/>
            <w:i/>
          </w:rPr>
          <w:delText>открытый конкурс</w:delText>
        </w:r>
        <w:r w:rsidRPr="00B138F3" w:rsidDel="007F466C">
          <w:rPr>
            <w:rFonts w:ascii="GHEA Grapalat" w:hAnsi="GHEA Grapalat"/>
            <w:i/>
          </w:rPr>
          <w:br/>
          <w:delText>под кодом "---BMAPDzB---/---"</w:delText>
        </w:r>
        <w:r w:rsidRPr="00B138F3" w:rsidDel="007F466C">
          <w:rPr>
            <w:rStyle w:val="FootnoteReference"/>
            <w:rFonts w:ascii="GHEA Grapalat" w:hAnsi="GHEA Grapalat"/>
            <w:i/>
          </w:rPr>
          <w:footnoteReference w:customMarkFollows="1" w:id="25"/>
          <w:delText>*</w:delText>
        </w:r>
      </w:del>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pPr>
              <w:widowControl w:val="0"/>
              <w:spacing w:after="160"/>
              <w:rPr>
                <w:rFonts w:ascii="GHEA Grapalat" w:hAnsi="GHEA Grapalat" w:cs="GHEA Grapalat"/>
                <w:b/>
                <w:lang w:val="en-US"/>
              </w:rPr>
            </w:pPr>
            <w:r w:rsidRPr="00B138F3">
              <w:rPr>
                <w:rFonts w:ascii="GHEA Grapalat" w:hAnsi="GHEA Grapalat"/>
              </w:rPr>
              <w:t xml:space="preserve">г. </w:t>
            </w:r>
            <w:del w:id="1275" w:author="User" w:date="2024-06-13T09:12:00Z">
              <w:r w:rsidRPr="00B138F3" w:rsidDel="007F466C">
                <w:rPr>
                  <w:rFonts w:ascii="GHEA Grapalat" w:hAnsi="GHEA Grapalat"/>
                </w:rPr>
                <w:delText>Ереван</w:delText>
              </w:r>
            </w:del>
            <w:ins w:id="1276" w:author="User" w:date="2024-06-13T09:12:00Z">
              <w:r w:rsidR="007F466C">
                <w:rPr>
                  <w:rFonts w:ascii="GHEA Grapalat" w:hAnsi="GHEA Grapalat"/>
                </w:rPr>
                <w:t>Масис</w:t>
              </w:r>
            </w:ins>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F466C" w:rsidRPr="0096414C" w:rsidRDefault="007F466C" w:rsidP="007F466C">
      <w:pPr>
        <w:widowControl w:val="0"/>
        <w:ind w:firstLine="567"/>
        <w:jc w:val="both"/>
        <w:rPr>
          <w:ins w:id="1277" w:author="User" w:date="2024-06-13T09:13:00Z"/>
          <w:rFonts w:ascii="GHEA Grapalat" w:hAnsi="GHEA Grapalat" w:cs="GHEA Grapalat"/>
          <w:spacing w:val="-6"/>
        </w:rPr>
      </w:pPr>
      <w:ins w:id="1278" w:author="User" w:date="2024-06-13T09:13:00Z">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Pr>
            <w:rFonts w:ascii="GHEA Grapalat" w:hAnsi="GHEA Grapalat"/>
          </w:rPr>
          <w:t>M1HD-GHAPDzB-24/02</w:t>
        </w:r>
        <w:r w:rsidRPr="00B138F3">
          <w:rPr>
            <w:rFonts w:ascii="GHEA Grapalat" w:hAnsi="GHEA Grapalat"/>
          </w:rPr>
          <w:t>.</w:t>
        </w:r>
      </w:ins>
    </w:p>
    <w:p w:rsidR="000A214C" w:rsidRPr="00B138F3" w:rsidDel="007F466C" w:rsidRDefault="000A214C" w:rsidP="000A214C">
      <w:pPr>
        <w:widowControl w:val="0"/>
        <w:tabs>
          <w:tab w:val="left" w:pos="567"/>
        </w:tabs>
        <w:jc w:val="both"/>
        <w:rPr>
          <w:del w:id="1279" w:author="User" w:date="2024-06-13T09:13:00Z"/>
          <w:rFonts w:ascii="GHEA Grapalat" w:hAnsi="GHEA Grapalat" w:cs="GHEA Grapalat"/>
          <w:spacing w:val="-6"/>
        </w:rPr>
      </w:pPr>
      <w:del w:id="1280" w:author="User" w:date="2024-06-13T09:13:00Z">
        <w:r w:rsidRPr="00B138F3" w:rsidDel="007F466C">
          <w:rPr>
            <w:rFonts w:ascii="GHEA Grapalat" w:hAnsi="GHEA Grapalat"/>
          </w:rPr>
          <w:delText>1</w:delText>
        </w:r>
        <w:r w:rsidRPr="00B138F3" w:rsidDel="007F466C">
          <w:rPr>
            <w:rFonts w:ascii="GHEA Grapalat" w:hAnsi="GHEA Grapalat"/>
            <w:spacing w:val="-6"/>
          </w:rPr>
          <w:delText>.1.</w:delText>
        </w:r>
        <w:r w:rsidRPr="00B138F3" w:rsidDel="007F466C">
          <w:rPr>
            <w:rFonts w:ascii="GHEA Grapalat" w:hAnsi="GHEA Grapalat"/>
            <w:spacing w:val="-6"/>
          </w:rPr>
          <w:tab/>
          <w:delText xml:space="preserve">Компания участвует в организованной ___________________ *(далее — Заказчик) </w:delText>
        </w:r>
      </w:del>
    </w:p>
    <w:p w:rsidR="000A214C" w:rsidRPr="00B138F3" w:rsidDel="007F466C" w:rsidRDefault="000A214C" w:rsidP="000A214C">
      <w:pPr>
        <w:widowControl w:val="0"/>
        <w:tabs>
          <w:tab w:val="left" w:pos="284"/>
        </w:tabs>
        <w:spacing w:after="160"/>
        <w:ind w:left="5245"/>
        <w:jc w:val="both"/>
        <w:rPr>
          <w:del w:id="1281" w:author="User" w:date="2024-06-13T09:13:00Z"/>
          <w:rFonts w:ascii="GHEA Grapalat" w:hAnsi="GHEA Grapalat" w:cs="GHEA Grapalat"/>
        </w:rPr>
      </w:pPr>
      <w:del w:id="1282" w:author="User" w:date="2024-06-13T09:13:00Z">
        <w:r w:rsidRPr="00B138F3" w:rsidDel="007F466C">
          <w:rPr>
            <w:rFonts w:ascii="GHEA Grapalat" w:hAnsi="GHEA Grapalat"/>
            <w:vertAlign w:val="superscript"/>
          </w:rPr>
          <w:delText>наименование заказчика</w:delText>
        </w:r>
      </w:del>
    </w:p>
    <w:p w:rsidR="000A214C" w:rsidRPr="00B138F3" w:rsidDel="007F466C" w:rsidRDefault="000A214C" w:rsidP="000A214C">
      <w:pPr>
        <w:widowControl w:val="0"/>
        <w:jc w:val="both"/>
        <w:rPr>
          <w:del w:id="1283" w:author="User" w:date="2024-06-13T09:13:00Z"/>
          <w:rFonts w:ascii="GHEA Grapalat" w:hAnsi="GHEA Grapalat" w:cs="GHEA Grapalat"/>
        </w:rPr>
      </w:pPr>
      <w:del w:id="1284" w:author="User" w:date="2024-06-13T09:13:00Z">
        <w:r w:rsidRPr="00B138F3" w:rsidDel="007F466C">
          <w:rPr>
            <w:rFonts w:ascii="GHEA Grapalat" w:hAnsi="GHEA Grapalat"/>
          </w:rPr>
          <w:delText>процедуре закупок под кодом ____________________________________________ *.</w:delText>
        </w:r>
      </w:del>
    </w:p>
    <w:p w:rsidR="000A214C" w:rsidRPr="00B138F3" w:rsidDel="007F466C" w:rsidRDefault="000A214C" w:rsidP="000A214C">
      <w:pPr>
        <w:widowControl w:val="0"/>
        <w:spacing w:after="160"/>
        <w:ind w:left="5245"/>
        <w:jc w:val="both"/>
        <w:rPr>
          <w:del w:id="1285" w:author="User" w:date="2024-06-13T09:13:00Z"/>
          <w:rFonts w:ascii="GHEA Grapalat" w:hAnsi="GHEA Grapalat" w:cs="GHEA Grapalat"/>
        </w:rPr>
      </w:pPr>
      <w:del w:id="1286" w:author="User" w:date="2024-06-13T09:13:00Z">
        <w:r w:rsidRPr="00B138F3" w:rsidDel="007F466C">
          <w:rPr>
            <w:rFonts w:ascii="GHEA Grapalat" w:hAnsi="GHEA Grapalat"/>
            <w:vertAlign w:val="superscript"/>
          </w:rPr>
          <w:delText>код процедуры</w:delText>
        </w:r>
      </w:del>
    </w:p>
    <w:p w:rsidR="000A214C" w:rsidRPr="00B138F3" w:rsidDel="007F466C" w:rsidRDefault="000A214C" w:rsidP="000A214C">
      <w:pPr>
        <w:rPr>
          <w:del w:id="1287" w:author="User" w:date="2024-06-13T09:13:00Z"/>
          <w:rFonts w:ascii="GHEA Grapalat" w:hAnsi="GHEA Grapalat"/>
        </w:rPr>
      </w:pPr>
      <w:del w:id="1288" w:author="User" w:date="2024-06-13T09:13:00Z">
        <w:r w:rsidRPr="00B138F3" w:rsidDel="007F466C">
          <w:rPr>
            <w:rFonts w:ascii="GHEA Grapalat" w:hAnsi="GHEA Grapalat"/>
          </w:rPr>
          <w:br w:type="page"/>
        </w:r>
      </w:del>
    </w:p>
    <w:p w:rsidR="000A214C" w:rsidRPr="00B138F3" w:rsidRDefault="000A214C">
      <w:pPr>
        <w:rPr>
          <w:rFonts w:ascii="GHEA Grapalat" w:hAnsi="GHEA Grapalat" w:cs="GHEA Grapalat"/>
        </w:rPr>
        <w:pPrChange w:id="1289" w:author="User" w:date="2024-06-13T09:13:00Z">
          <w:pPr>
            <w:widowControl w:val="0"/>
            <w:tabs>
              <w:tab w:val="left" w:pos="1134"/>
            </w:tabs>
            <w:spacing w:after="160"/>
            <w:ind w:firstLine="567"/>
            <w:jc w:val="both"/>
          </w:pPr>
        </w:pPrChange>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3C4F35" w:rsidRPr="00B253E1" w:rsidRDefault="000A214C" w:rsidP="003C4F35">
      <w:pPr>
        <w:widowControl w:val="0"/>
        <w:tabs>
          <w:tab w:val="left" w:pos="1134"/>
        </w:tabs>
        <w:spacing w:after="160"/>
        <w:ind w:firstLine="567"/>
        <w:jc w:val="both"/>
        <w:rPr>
          <w:moveTo w:id="1290" w:author="User" w:date="2024-06-13T09:15:00Z"/>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двадцатого</w:t>
      </w:r>
      <w:ins w:id="1291" w:author="User" w:date="2024-06-13T09:15:00Z">
        <w:r w:rsidR="003C4F35" w:rsidRPr="003C4F35">
          <w:rPr>
            <w:rFonts w:ascii="GHEA Grapalat" w:hAnsi="GHEA Grapalat"/>
          </w:rPr>
          <w:t xml:space="preserve"> </w:t>
        </w:r>
      </w:ins>
      <w:moveToRangeStart w:id="1292" w:author="User" w:date="2024-06-13T09:15:00Z" w:name="move169162529"/>
      <w:moveTo w:id="1293" w:author="User" w:date="2024-06-13T09:15:00Z">
        <w:r w:rsidR="003C4F35" w:rsidRPr="00677822">
          <w:rPr>
            <w:rFonts w:ascii="GHEA Grapalat" w:hAnsi="GHEA Grapalat"/>
          </w:rPr>
          <w:t>рабочего дня, следующего за последним днем полного выполнения взятых Компанией по заключаемому договору обязательств, включительно.</w:t>
        </w:r>
      </w:moveTo>
    </w:p>
    <w:p w:rsidR="003C4F35" w:rsidRPr="00B138F3" w:rsidRDefault="003C4F35" w:rsidP="003C4F35">
      <w:pPr>
        <w:widowControl w:val="0"/>
        <w:tabs>
          <w:tab w:val="left" w:pos="1134"/>
        </w:tabs>
        <w:spacing w:after="160"/>
        <w:ind w:firstLine="567"/>
        <w:jc w:val="both"/>
        <w:rPr>
          <w:moveTo w:id="1294" w:author="User" w:date="2024-06-13T09:15:00Z"/>
          <w:rFonts w:ascii="GHEA Grapalat" w:hAnsi="GHEA Grapalat" w:cs="GHEA Grapalat"/>
        </w:rPr>
      </w:pPr>
      <w:moveTo w:id="1295" w:author="User" w:date="2024-06-13T09:15:00Z">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moveTo>
    </w:p>
    <w:p w:rsidR="003C4F35" w:rsidRPr="00B138F3" w:rsidRDefault="003C4F35" w:rsidP="003C4F35">
      <w:pPr>
        <w:widowControl w:val="0"/>
        <w:tabs>
          <w:tab w:val="left" w:pos="1134"/>
        </w:tabs>
        <w:spacing w:after="160"/>
        <w:ind w:firstLine="567"/>
        <w:jc w:val="both"/>
        <w:rPr>
          <w:moveTo w:id="1296" w:author="User" w:date="2024-06-13T09:15:00Z"/>
          <w:rFonts w:ascii="GHEA Grapalat" w:hAnsi="GHEA Grapalat" w:cs="GHEA Grapalat"/>
        </w:rPr>
      </w:pPr>
      <w:moveTo w:id="1297" w:author="User" w:date="2024-06-13T09:15:00Z">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moveTo>
    </w:p>
    <w:p w:rsidR="00C8232D" w:rsidRDefault="003C4F35" w:rsidP="00C8232D">
      <w:pPr>
        <w:widowControl w:val="0"/>
        <w:tabs>
          <w:tab w:val="left" w:pos="1134"/>
        </w:tabs>
        <w:spacing w:after="160"/>
        <w:ind w:firstLine="567"/>
        <w:jc w:val="both"/>
        <w:rPr>
          <w:ins w:id="1298" w:author="User" w:date="2024-06-14T09:38:00Z"/>
          <w:rFonts w:ascii="GHEA Grapalat" w:hAnsi="GHEA Grapalat"/>
        </w:rPr>
      </w:pPr>
      <w:moveTo w:id="1299" w:author="User" w:date="2024-06-13T09:15:00Z">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w:t>
        </w:r>
      </w:moveTo>
      <w:ins w:id="1300" w:author="User" w:date="2024-06-14T09:38:00Z">
        <w:r w:rsidR="00C8232D" w:rsidRPr="00C8232D">
          <w:rPr>
            <w:rFonts w:ascii="GHEA Grapalat" w:hAnsi="GHEA Grapalat"/>
          </w:rPr>
          <w:t xml:space="preserve"> </w:t>
        </w:r>
        <w:r w:rsidR="00C8232D" w:rsidRPr="00B138F3">
          <w:rPr>
            <w:rFonts w:ascii="GHEA Grapalat" w:hAnsi="GHEA Grapalat"/>
          </w:rPr>
          <w:t xml:space="preserve">прилагаемое Требование надлежащим образом подписаны уполномоченным </w:t>
        </w:r>
      </w:ins>
    </w:p>
    <w:p w:rsidR="00C8232D" w:rsidRPr="00B138F3" w:rsidDel="00A13215" w:rsidRDefault="00C8232D" w:rsidP="00C8232D">
      <w:pPr>
        <w:widowControl w:val="0"/>
        <w:tabs>
          <w:tab w:val="left" w:pos="1134"/>
        </w:tabs>
        <w:spacing w:after="160"/>
        <w:ind w:firstLine="567"/>
        <w:jc w:val="both"/>
        <w:rPr>
          <w:ins w:id="1301" w:author="User" w:date="2024-06-14T09:38:00Z"/>
          <w:rFonts w:ascii="GHEA Grapalat" w:hAnsi="GHEA Grapalat" w:cs="GHEA Grapalat"/>
        </w:rPr>
      </w:pPr>
      <w:ins w:id="1302" w:author="User" w:date="2024-06-14T09:38:00Z">
        <w:r w:rsidRPr="00B138F3">
          <w:rPr>
            <w:rFonts w:ascii="GHEA Grapalat" w:hAnsi="GHEA Grapalat"/>
          </w:rPr>
          <w:t>Компанией лицом.</w:t>
        </w:r>
      </w:ins>
    </w:p>
    <w:p w:rsidR="00C8232D" w:rsidRPr="00B138F3" w:rsidRDefault="00C8232D" w:rsidP="00C8232D">
      <w:pPr>
        <w:widowControl w:val="0"/>
        <w:tabs>
          <w:tab w:val="left" w:pos="1134"/>
        </w:tabs>
        <w:spacing w:after="160"/>
        <w:ind w:firstLine="567"/>
        <w:jc w:val="both"/>
        <w:rPr>
          <w:ins w:id="1303" w:author="User" w:date="2024-06-14T09:38:00Z"/>
          <w:rFonts w:ascii="GHEA Grapalat" w:hAnsi="GHEA Grapalat"/>
        </w:rPr>
      </w:pPr>
      <w:ins w:id="1304" w:author="User" w:date="2024-06-14T09:38:00Z">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ins>
    </w:p>
    <w:p w:rsidR="00C8232D" w:rsidRPr="00B138F3" w:rsidRDefault="00C8232D" w:rsidP="00C8232D">
      <w:pPr>
        <w:widowControl w:val="0"/>
        <w:spacing w:after="160"/>
        <w:ind w:firstLine="567"/>
        <w:jc w:val="center"/>
        <w:rPr>
          <w:ins w:id="1305" w:author="User" w:date="2024-06-14T09:38:00Z"/>
          <w:rFonts w:ascii="GHEA Grapalat" w:hAnsi="GHEA Grapalat"/>
          <w:b/>
        </w:rPr>
      </w:pPr>
      <w:ins w:id="1306" w:author="User" w:date="2024-06-14T09:38:00Z">
        <w:r w:rsidRPr="00B138F3">
          <w:rPr>
            <w:rFonts w:ascii="GHEA Grapalat" w:hAnsi="GHEA Grapalat"/>
            <w:b/>
          </w:rPr>
          <w:t>3. Адрес, банковские реквизиты Компании</w:t>
        </w:r>
      </w:ins>
    </w:p>
    <w:p w:rsidR="00C8232D" w:rsidRPr="00B138F3" w:rsidRDefault="00C8232D" w:rsidP="00C8232D">
      <w:pPr>
        <w:widowControl w:val="0"/>
        <w:jc w:val="both"/>
        <w:rPr>
          <w:ins w:id="1307" w:author="User" w:date="2024-06-14T09:38:00Z"/>
          <w:rFonts w:ascii="GHEA Grapalat" w:hAnsi="GHEA Grapalat"/>
        </w:rPr>
      </w:pPr>
      <w:ins w:id="1308"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09" w:author="User" w:date="2024-06-14T09:38:00Z"/>
          <w:rFonts w:ascii="GHEA Grapalat" w:hAnsi="GHEA Grapalat"/>
          <w:vertAlign w:val="superscript"/>
        </w:rPr>
      </w:pPr>
      <w:ins w:id="1310" w:author="User" w:date="2024-06-14T09:38:00Z">
        <w:r w:rsidRPr="00B138F3">
          <w:rPr>
            <w:rFonts w:ascii="GHEA Grapalat" w:hAnsi="GHEA Grapalat"/>
            <w:vertAlign w:val="superscript"/>
          </w:rPr>
          <w:t>наименование компании</w:t>
        </w:r>
      </w:ins>
    </w:p>
    <w:p w:rsidR="00C8232D" w:rsidRPr="00B138F3" w:rsidRDefault="00C8232D" w:rsidP="00C8232D">
      <w:pPr>
        <w:widowControl w:val="0"/>
        <w:jc w:val="both"/>
        <w:rPr>
          <w:ins w:id="1311" w:author="User" w:date="2024-06-14T09:38:00Z"/>
          <w:rFonts w:ascii="GHEA Grapalat" w:hAnsi="GHEA Grapalat"/>
        </w:rPr>
      </w:pPr>
      <w:ins w:id="1312"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13" w:author="User" w:date="2024-06-14T09:38:00Z"/>
          <w:rFonts w:ascii="GHEA Grapalat" w:hAnsi="GHEA Grapalat"/>
          <w:vertAlign w:val="superscript"/>
        </w:rPr>
      </w:pPr>
      <w:ins w:id="1314" w:author="User" w:date="2024-06-14T09:38:00Z">
        <w:r w:rsidRPr="00B138F3">
          <w:rPr>
            <w:rFonts w:ascii="GHEA Grapalat" w:hAnsi="GHEA Grapalat"/>
            <w:vertAlign w:val="superscript"/>
          </w:rPr>
          <w:t>адрес компании</w:t>
        </w:r>
      </w:ins>
    </w:p>
    <w:p w:rsidR="00C8232D" w:rsidRPr="00B138F3" w:rsidRDefault="00C8232D" w:rsidP="00C8232D">
      <w:pPr>
        <w:widowControl w:val="0"/>
        <w:jc w:val="both"/>
        <w:rPr>
          <w:ins w:id="1315" w:author="User" w:date="2024-06-14T09:38:00Z"/>
          <w:rFonts w:ascii="GHEA Grapalat" w:hAnsi="GHEA Grapalat"/>
        </w:rPr>
      </w:pPr>
      <w:ins w:id="1316"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17" w:author="User" w:date="2024-06-14T09:38:00Z"/>
          <w:rFonts w:ascii="GHEA Grapalat" w:hAnsi="GHEA Grapalat"/>
          <w:vertAlign w:val="superscript"/>
        </w:rPr>
      </w:pPr>
      <w:ins w:id="1318" w:author="User" w:date="2024-06-14T09:38:00Z">
        <w:r w:rsidRPr="00B138F3">
          <w:rPr>
            <w:rFonts w:ascii="GHEA Grapalat" w:hAnsi="GHEA Grapalat"/>
            <w:vertAlign w:val="superscript"/>
          </w:rPr>
          <w:t>наименование обслуживающего компанию банка</w:t>
        </w:r>
      </w:ins>
    </w:p>
    <w:p w:rsidR="00C8232D" w:rsidRPr="00B138F3" w:rsidRDefault="00C8232D" w:rsidP="00C8232D">
      <w:pPr>
        <w:widowControl w:val="0"/>
        <w:jc w:val="both"/>
        <w:rPr>
          <w:ins w:id="1319" w:author="User" w:date="2024-06-14T09:38:00Z"/>
          <w:rFonts w:ascii="GHEA Grapalat" w:hAnsi="GHEA Grapalat"/>
        </w:rPr>
      </w:pPr>
      <w:ins w:id="1320"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1" w:author="User" w:date="2024-06-14T09:38:00Z"/>
          <w:rFonts w:ascii="GHEA Grapalat" w:hAnsi="GHEA Grapalat"/>
          <w:vertAlign w:val="superscript"/>
        </w:rPr>
      </w:pPr>
      <w:ins w:id="1322" w:author="User" w:date="2024-06-14T09:38:00Z">
        <w:r w:rsidRPr="00B138F3">
          <w:rPr>
            <w:rFonts w:ascii="GHEA Grapalat" w:hAnsi="GHEA Grapalat"/>
            <w:vertAlign w:val="superscript"/>
          </w:rPr>
          <w:t>номер банковского счета компании</w:t>
        </w:r>
      </w:ins>
    </w:p>
    <w:p w:rsidR="00C8232D" w:rsidRPr="00B138F3" w:rsidRDefault="00C8232D" w:rsidP="00C8232D">
      <w:pPr>
        <w:widowControl w:val="0"/>
        <w:jc w:val="both"/>
        <w:rPr>
          <w:ins w:id="1323" w:author="User" w:date="2024-06-14T09:38:00Z"/>
          <w:rFonts w:ascii="GHEA Grapalat" w:hAnsi="GHEA Grapalat"/>
        </w:rPr>
      </w:pPr>
      <w:ins w:id="1324"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5" w:author="User" w:date="2024-06-14T09:38:00Z"/>
          <w:rFonts w:ascii="GHEA Grapalat" w:hAnsi="GHEA Grapalat"/>
          <w:vertAlign w:val="superscript"/>
        </w:rPr>
      </w:pPr>
      <w:ins w:id="1326" w:author="User" w:date="2024-06-14T09:38:00Z">
        <w:r w:rsidRPr="00B138F3">
          <w:rPr>
            <w:rFonts w:ascii="GHEA Grapalat" w:hAnsi="GHEA Grapalat"/>
            <w:vertAlign w:val="superscript"/>
          </w:rPr>
          <w:t>учетный номер налогоплательщика компании</w:t>
        </w:r>
      </w:ins>
    </w:p>
    <w:p w:rsidR="00C8232D" w:rsidRPr="00B138F3" w:rsidRDefault="00C8232D" w:rsidP="00C8232D">
      <w:pPr>
        <w:widowControl w:val="0"/>
        <w:jc w:val="both"/>
        <w:rPr>
          <w:ins w:id="1327" w:author="User" w:date="2024-06-14T09:38:00Z"/>
          <w:rFonts w:ascii="GHEA Grapalat" w:hAnsi="GHEA Grapalat"/>
        </w:rPr>
      </w:pPr>
      <w:ins w:id="1328"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9" w:author="User" w:date="2024-06-14T09:38:00Z"/>
          <w:rFonts w:ascii="GHEA Grapalat" w:hAnsi="GHEA Grapalat"/>
        </w:rPr>
      </w:pPr>
      <w:ins w:id="1330" w:author="User" w:date="2024-06-14T09:38:00Z">
        <w:r w:rsidRPr="00B138F3">
          <w:rPr>
            <w:rFonts w:ascii="GHEA Grapalat" w:hAnsi="GHEA Grapalat"/>
            <w:vertAlign w:val="superscript"/>
          </w:rPr>
          <w:t>имя, фамилия и подпись директора компании</w:t>
        </w:r>
      </w:ins>
    </w:p>
    <w:p w:rsidR="00C8232D" w:rsidRPr="00B138F3" w:rsidRDefault="00C8232D" w:rsidP="00C8232D">
      <w:pPr>
        <w:widowControl w:val="0"/>
        <w:spacing w:after="160"/>
        <w:rPr>
          <w:ins w:id="1331" w:author="User" w:date="2024-06-14T09:38:00Z"/>
          <w:rFonts w:ascii="GHEA Grapalat" w:hAnsi="GHEA Grapalat"/>
        </w:rPr>
      </w:pPr>
      <w:ins w:id="1332" w:author="User" w:date="2024-06-14T09:38:00Z">
        <w:r w:rsidRPr="004A79BB">
          <w:rPr>
            <w:rFonts w:ascii="GHEA Grapalat" w:hAnsi="GHEA Grapalat"/>
            <w:highlight w:val="yellow"/>
          </w:rPr>
          <w:t>День/месяц/год</w:t>
        </w:r>
        <w:r w:rsidRPr="00B138F3">
          <w:rPr>
            <w:rFonts w:ascii="GHEA Grapalat" w:hAnsi="GHEA Grapalat"/>
          </w:rPr>
          <w:t xml:space="preserve">                                                                                    М. П.</w:t>
        </w:r>
      </w:ins>
    </w:p>
    <w:p w:rsidR="003C4F35" w:rsidRPr="00B138F3" w:rsidDel="00C8232D" w:rsidRDefault="00C8232D" w:rsidP="00C8232D">
      <w:pPr>
        <w:widowControl w:val="0"/>
        <w:tabs>
          <w:tab w:val="left" w:pos="1134"/>
        </w:tabs>
        <w:spacing w:after="160"/>
        <w:ind w:firstLine="567"/>
        <w:jc w:val="both"/>
        <w:rPr>
          <w:del w:id="1333" w:author="User" w:date="2024-06-14T09:38:00Z"/>
          <w:moveTo w:id="1334" w:author="User" w:date="2024-06-13T09:15:00Z"/>
          <w:rFonts w:ascii="GHEA Grapalat" w:hAnsi="GHEA Grapalat" w:cs="GHEA Grapalat"/>
        </w:rPr>
      </w:pPr>
      <w:ins w:id="1335" w:author="User" w:date="2024-06-14T09:38:00Z">
        <w:r w:rsidRPr="00677822">
          <w:rPr>
            <w:rFonts w:ascii="GHEA Grapalat" w:hAnsi="GHEA Grapalat"/>
          </w:rPr>
          <w:t xml:space="preserve"> </w:t>
        </w:r>
      </w:ins>
      <w:moveTo w:id="1336" w:author="User" w:date="2024-06-13T09:15:00Z">
        <w:r w:rsidR="003C4F35" w:rsidRPr="00B138F3">
          <w:rPr>
            <w:rFonts w:ascii="GHEA Grapalat" w:hAnsi="GHEA Grapalat"/>
          </w:rPr>
          <w:t xml:space="preserve"> </w:t>
        </w:r>
        <w:del w:id="1337" w:author="User" w:date="2024-06-14T09:38:00Z">
          <w:r w:rsidR="003C4F35" w:rsidRPr="00B138F3" w:rsidDel="00C8232D">
            <w:rPr>
              <w:rFonts w:ascii="GHEA Grapalat" w:hAnsi="GHEA Grapalat"/>
            </w:rPr>
            <w:delText>прилагаемое Требование надлежащим образом подписаны уполномоченным Компанией лицом.</w:delText>
          </w:r>
        </w:del>
      </w:moveTo>
    </w:p>
    <w:p w:rsidR="003C4F35" w:rsidRPr="00B138F3" w:rsidDel="00C8232D" w:rsidRDefault="003C4F35" w:rsidP="003C4F35">
      <w:pPr>
        <w:widowControl w:val="0"/>
        <w:tabs>
          <w:tab w:val="left" w:pos="1134"/>
        </w:tabs>
        <w:spacing w:after="160"/>
        <w:ind w:firstLine="567"/>
        <w:jc w:val="both"/>
        <w:rPr>
          <w:del w:id="1338" w:author="User" w:date="2024-06-14T09:38:00Z"/>
          <w:moveTo w:id="1339" w:author="User" w:date="2024-06-13T09:15:00Z"/>
          <w:rFonts w:ascii="GHEA Grapalat" w:hAnsi="GHEA Grapalat"/>
        </w:rPr>
      </w:pPr>
      <w:moveTo w:id="1340" w:author="User" w:date="2024-06-13T09:15:00Z">
        <w:del w:id="1341" w:author="User" w:date="2024-06-14T09:38:00Z">
          <w:r w:rsidRPr="00B138F3" w:rsidDel="00C8232D">
            <w:rPr>
              <w:rFonts w:ascii="GHEA Grapalat" w:hAnsi="GHEA Grapalat"/>
            </w:rPr>
            <w:delText>2.3.</w:delText>
          </w:r>
          <w:r w:rsidRPr="00B138F3" w:rsidDel="00C8232D">
            <w:rPr>
              <w:rFonts w:ascii="GHEA Grapalat" w:hAnsi="GHEA Grapalat"/>
            </w:rPr>
            <w:tab/>
            <w:delText>Споры, возникшие в связи с настоящим Соглашением, разрешаются путем переговоров. В случае недостижения согласия споры разрешаются в судебном порядке.</w:delText>
          </w:r>
        </w:del>
      </w:moveTo>
    </w:p>
    <w:p w:rsidR="003C4F35" w:rsidRPr="00B138F3" w:rsidDel="00C8232D" w:rsidRDefault="003C4F35" w:rsidP="003C4F35">
      <w:pPr>
        <w:widowControl w:val="0"/>
        <w:spacing w:after="160"/>
        <w:ind w:firstLine="567"/>
        <w:jc w:val="center"/>
        <w:rPr>
          <w:del w:id="1342" w:author="User" w:date="2024-06-14T09:38:00Z"/>
          <w:moveTo w:id="1343" w:author="User" w:date="2024-06-13T09:15:00Z"/>
          <w:rFonts w:ascii="GHEA Grapalat" w:hAnsi="GHEA Grapalat"/>
          <w:b/>
        </w:rPr>
      </w:pPr>
      <w:moveTo w:id="1344" w:author="User" w:date="2024-06-13T09:15:00Z">
        <w:del w:id="1345" w:author="User" w:date="2024-06-14T09:38:00Z">
          <w:r w:rsidRPr="00B138F3" w:rsidDel="00C8232D">
            <w:rPr>
              <w:rFonts w:ascii="GHEA Grapalat" w:hAnsi="GHEA Grapalat"/>
              <w:b/>
            </w:rPr>
            <w:delText>3. Адрес, банковские реквизиты Компании</w:delText>
          </w:r>
        </w:del>
      </w:moveTo>
    </w:p>
    <w:p w:rsidR="003C4F35" w:rsidRPr="00B138F3" w:rsidDel="00C8232D" w:rsidRDefault="003C4F35" w:rsidP="003C4F35">
      <w:pPr>
        <w:widowControl w:val="0"/>
        <w:jc w:val="both"/>
        <w:rPr>
          <w:del w:id="1346" w:author="User" w:date="2024-06-14T09:38:00Z"/>
          <w:moveTo w:id="1347" w:author="User" w:date="2024-06-13T09:15:00Z"/>
          <w:rFonts w:ascii="GHEA Grapalat" w:hAnsi="GHEA Grapalat"/>
        </w:rPr>
      </w:pPr>
      <w:moveTo w:id="1348" w:author="User" w:date="2024-06-13T09:15:00Z">
        <w:del w:id="1349"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50" w:author="User" w:date="2024-06-14T09:38:00Z"/>
          <w:moveTo w:id="1351" w:author="User" w:date="2024-06-13T09:15:00Z"/>
          <w:rFonts w:ascii="GHEA Grapalat" w:hAnsi="GHEA Grapalat"/>
          <w:vertAlign w:val="superscript"/>
        </w:rPr>
      </w:pPr>
      <w:moveTo w:id="1352" w:author="User" w:date="2024-06-13T09:15:00Z">
        <w:del w:id="1353" w:author="User" w:date="2024-06-14T09:38:00Z">
          <w:r w:rsidRPr="00B138F3" w:rsidDel="00C8232D">
            <w:rPr>
              <w:rFonts w:ascii="GHEA Grapalat" w:hAnsi="GHEA Grapalat"/>
              <w:vertAlign w:val="superscript"/>
            </w:rPr>
            <w:delText>наименование компании</w:delText>
          </w:r>
        </w:del>
      </w:moveTo>
    </w:p>
    <w:p w:rsidR="003C4F35" w:rsidRPr="00B138F3" w:rsidDel="00C8232D" w:rsidRDefault="003C4F35" w:rsidP="003C4F35">
      <w:pPr>
        <w:widowControl w:val="0"/>
        <w:jc w:val="both"/>
        <w:rPr>
          <w:del w:id="1354" w:author="User" w:date="2024-06-14T09:38:00Z"/>
          <w:moveTo w:id="1355" w:author="User" w:date="2024-06-13T09:15:00Z"/>
          <w:rFonts w:ascii="GHEA Grapalat" w:hAnsi="GHEA Grapalat"/>
        </w:rPr>
      </w:pPr>
      <w:moveTo w:id="1356" w:author="User" w:date="2024-06-13T09:15:00Z">
        <w:del w:id="1357"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58" w:author="User" w:date="2024-06-14T09:38:00Z"/>
          <w:moveTo w:id="1359" w:author="User" w:date="2024-06-13T09:15:00Z"/>
          <w:rFonts w:ascii="GHEA Grapalat" w:hAnsi="GHEA Grapalat"/>
          <w:vertAlign w:val="superscript"/>
        </w:rPr>
      </w:pPr>
      <w:moveTo w:id="1360" w:author="User" w:date="2024-06-13T09:15:00Z">
        <w:del w:id="1361" w:author="User" w:date="2024-06-14T09:38:00Z">
          <w:r w:rsidRPr="00B138F3" w:rsidDel="00C8232D">
            <w:rPr>
              <w:rFonts w:ascii="GHEA Grapalat" w:hAnsi="GHEA Grapalat"/>
              <w:vertAlign w:val="superscript"/>
            </w:rPr>
            <w:delText>адрес компании</w:delText>
          </w:r>
        </w:del>
      </w:moveTo>
    </w:p>
    <w:p w:rsidR="003C4F35" w:rsidRPr="00B138F3" w:rsidDel="00C8232D" w:rsidRDefault="003C4F35" w:rsidP="003C4F35">
      <w:pPr>
        <w:widowControl w:val="0"/>
        <w:jc w:val="both"/>
        <w:rPr>
          <w:del w:id="1362" w:author="User" w:date="2024-06-14T09:38:00Z"/>
          <w:moveTo w:id="1363" w:author="User" w:date="2024-06-13T09:15:00Z"/>
          <w:rFonts w:ascii="GHEA Grapalat" w:hAnsi="GHEA Grapalat"/>
        </w:rPr>
      </w:pPr>
      <w:moveTo w:id="1364" w:author="User" w:date="2024-06-13T09:15:00Z">
        <w:del w:id="1365"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66" w:author="User" w:date="2024-06-14T09:38:00Z"/>
          <w:moveTo w:id="1367" w:author="User" w:date="2024-06-13T09:15:00Z"/>
          <w:rFonts w:ascii="GHEA Grapalat" w:hAnsi="GHEA Grapalat"/>
          <w:vertAlign w:val="superscript"/>
        </w:rPr>
      </w:pPr>
      <w:moveTo w:id="1368" w:author="User" w:date="2024-06-13T09:15:00Z">
        <w:del w:id="1369" w:author="User" w:date="2024-06-14T09:38:00Z">
          <w:r w:rsidRPr="00B138F3" w:rsidDel="00C8232D">
            <w:rPr>
              <w:rFonts w:ascii="GHEA Grapalat" w:hAnsi="GHEA Grapalat"/>
              <w:vertAlign w:val="superscript"/>
            </w:rPr>
            <w:delText>наименование обслуживающего компанию банка</w:delText>
          </w:r>
        </w:del>
      </w:moveTo>
    </w:p>
    <w:p w:rsidR="003C4F35" w:rsidRPr="00B138F3" w:rsidDel="00C8232D" w:rsidRDefault="003C4F35" w:rsidP="003C4F35">
      <w:pPr>
        <w:widowControl w:val="0"/>
        <w:jc w:val="both"/>
        <w:rPr>
          <w:del w:id="1370" w:author="User" w:date="2024-06-14T09:38:00Z"/>
          <w:moveTo w:id="1371" w:author="User" w:date="2024-06-13T09:15:00Z"/>
          <w:rFonts w:ascii="GHEA Grapalat" w:hAnsi="GHEA Grapalat"/>
        </w:rPr>
      </w:pPr>
      <w:moveTo w:id="1372" w:author="User" w:date="2024-06-13T09:15:00Z">
        <w:del w:id="1373"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74" w:author="User" w:date="2024-06-14T09:38:00Z"/>
          <w:moveTo w:id="1375" w:author="User" w:date="2024-06-13T09:15:00Z"/>
          <w:rFonts w:ascii="GHEA Grapalat" w:hAnsi="GHEA Grapalat"/>
          <w:vertAlign w:val="superscript"/>
        </w:rPr>
      </w:pPr>
      <w:moveTo w:id="1376" w:author="User" w:date="2024-06-13T09:15:00Z">
        <w:del w:id="1377" w:author="User" w:date="2024-06-14T09:38:00Z">
          <w:r w:rsidRPr="00B138F3" w:rsidDel="00C8232D">
            <w:rPr>
              <w:rFonts w:ascii="GHEA Grapalat" w:hAnsi="GHEA Grapalat"/>
              <w:vertAlign w:val="superscript"/>
            </w:rPr>
            <w:delText>номер банковского счета компании</w:delText>
          </w:r>
        </w:del>
      </w:moveTo>
    </w:p>
    <w:p w:rsidR="003C4F35" w:rsidRPr="00B138F3" w:rsidDel="00C8232D" w:rsidRDefault="003C4F35" w:rsidP="003C4F35">
      <w:pPr>
        <w:widowControl w:val="0"/>
        <w:jc w:val="both"/>
        <w:rPr>
          <w:del w:id="1378" w:author="User" w:date="2024-06-14T09:38:00Z"/>
          <w:moveTo w:id="1379" w:author="User" w:date="2024-06-13T09:15:00Z"/>
          <w:rFonts w:ascii="GHEA Grapalat" w:hAnsi="GHEA Grapalat"/>
        </w:rPr>
      </w:pPr>
      <w:moveTo w:id="1380" w:author="User" w:date="2024-06-13T09:15:00Z">
        <w:del w:id="1381"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82" w:author="User" w:date="2024-06-14T09:38:00Z"/>
          <w:moveTo w:id="1383" w:author="User" w:date="2024-06-13T09:15:00Z"/>
          <w:rFonts w:ascii="GHEA Grapalat" w:hAnsi="GHEA Grapalat"/>
          <w:vertAlign w:val="superscript"/>
        </w:rPr>
      </w:pPr>
      <w:moveTo w:id="1384" w:author="User" w:date="2024-06-13T09:15:00Z">
        <w:del w:id="1385" w:author="User" w:date="2024-06-14T09:38:00Z">
          <w:r w:rsidRPr="00B138F3" w:rsidDel="00C8232D">
            <w:rPr>
              <w:rFonts w:ascii="GHEA Grapalat" w:hAnsi="GHEA Grapalat"/>
              <w:vertAlign w:val="superscript"/>
            </w:rPr>
            <w:delText>учетный номер налогоплательщика компании</w:delText>
          </w:r>
        </w:del>
      </w:moveTo>
    </w:p>
    <w:p w:rsidR="003C4F35" w:rsidRPr="00B138F3" w:rsidDel="00C8232D" w:rsidRDefault="003C4F35" w:rsidP="003C4F35">
      <w:pPr>
        <w:widowControl w:val="0"/>
        <w:jc w:val="both"/>
        <w:rPr>
          <w:del w:id="1386" w:author="User" w:date="2024-06-14T09:38:00Z"/>
          <w:moveTo w:id="1387" w:author="User" w:date="2024-06-13T09:15:00Z"/>
          <w:rFonts w:ascii="GHEA Grapalat" w:hAnsi="GHEA Grapalat"/>
        </w:rPr>
      </w:pPr>
      <w:moveTo w:id="1388" w:author="User" w:date="2024-06-13T09:15:00Z">
        <w:del w:id="1389"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90" w:author="User" w:date="2024-06-14T09:38:00Z"/>
          <w:moveTo w:id="1391" w:author="User" w:date="2024-06-13T09:15:00Z"/>
          <w:rFonts w:ascii="GHEA Grapalat" w:hAnsi="GHEA Grapalat"/>
        </w:rPr>
      </w:pPr>
      <w:moveTo w:id="1392" w:author="User" w:date="2024-06-13T09:15:00Z">
        <w:del w:id="1393" w:author="User" w:date="2024-06-14T09:38:00Z">
          <w:r w:rsidRPr="00B138F3" w:rsidDel="00C8232D">
            <w:rPr>
              <w:rFonts w:ascii="GHEA Grapalat" w:hAnsi="GHEA Grapalat"/>
              <w:vertAlign w:val="superscript"/>
            </w:rPr>
            <w:delText>имя, фамилия и подпись директора компании</w:delText>
          </w:r>
        </w:del>
      </w:moveTo>
    </w:p>
    <w:p w:rsidR="003C4F35" w:rsidRPr="00B138F3" w:rsidDel="00C8232D" w:rsidRDefault="003C4F35" w:rsidP="003C4F35">
      <w:pPr>
        <w:widowControl w:val="0"/>
        <w:spacing w:after="160"/>
        <w:rPr>
          <w:del w:id="1394" w:author="User" w:date="2024-06-14T09:38:00Z"/>
          <w:moveTo w:id="1395" w:author="User" w:date="2024-06-13T09:15:00Z"/>
          <w:rFonts w:ascii="GHEA Grapalat" w:hAnsi="GHEA Grapalat"/>
        </w:rPr>
      </w:pPr>
      <w:moveTo w:id="1396" w:author="User" w:date="2024-06-13T09:15:00Z">
        <w:del w:id="1397" w:author="User" w:date="2024-06-14T09:38:00Z">
          <w:r w:rsidRPr="004A79BB" w:rsidDel="00C8232D">
            <w:rPr>
              <w:rFonts w:ascii="GHEA Grapalat" w:hAnsi="GHEA Grapalat"/>
              <w:highlight w:val="yellow"/>
            </w:rPr>
            <w:delText>День/месяц/год</w:delText>
          </w:r>
          <w:r w:rsidRPr="00B138F3" w:rsidDel="00C8232D">
            <w:rPr>
              <w:rFonts w:ascii="GHEA Grapalat" w:hAnsi="GHEA Grapalat"/>
            </w:rPr>
            <w:delText xml:space="preserve">                                                                                    М. П.</w:delText>
          </w:r>
        </w:del>
      </w:moveTo>
    </w:p>
    <w:moveToRangeEnd w:id="1292"/>
    <w:p w:rsidR="003C4F35" w:rsidRDefault="004300C2" w:rsidP="00FE75E6">
      <w:pPr>
        <w:widowControl w:val="0"/>
        <w:tabs>
          <w:tab w:val="left" w:pos="1134"/>
        </w:tabs>
        <w:spacing w:after="160"/>
        <w:ind w:firstLine="567"/>
        <w:jc w:val="both"/>
        <w:rPr>
          <w:ins w:id="1398" w:author="User" w:date="2024-06-14T09:38:00Z"/>
          <w:rFonts w:ascii="GHEA Grapalat" w:hAnsi="GHEA Grapalat"/>
        </w:rPr>
      </w:pPr>
      <w:del w:id="1399" w:author="User" w:date="2024-06-14T09:38:00Z">
        <w:r w:rsidRPr="00677822" w:rsidDel="00C8232D">
          <w:rPr>
            <w:rFonts w:ascii="GHEA Grapalat" w:hAnsi="GHEA Grapalat"/>
          </w:rPr>
          <w:delText xml:space="preserve"> </w:delText>
        </w:r>
      </w:del>
    </w:p>
    <w:p w:rsidR="00C8232D" w:rsidRPr="00677822" w:rsidRDefault="00C8232D" w:rsidP="00FE75E6">
      <w:pPr>
        <w:widowControl w:val="0"/>
        <w:tabs>
          <w:tab w:val="left" w:pos="1134"/>
        </w:tabs>
        <w:spacing w:after="160"/>
        <w:ind w:firstLine="567"/>
        <w:jc w:val="both"/>
        <w:rPr>
          <w:ins w:id="1400" w:author="User" w:date="2024-06-13T09:14:00Z"/>
          <w:rFonts w:ascii="GHEA Grapalat" w:hAnsi="GHEA Grapalat"/>
        </w:rPr>
      </w:pPr>
    </w:p>
    <w:tbl>
      <w:tblPr>
        <w:tblpPr w:leftFromText="180" w:rightFromText="180" w:vertAnchor="page" w:horzAnchor="margin" w:tblpXSpec="center" w:tblpY="2243"/>
        <w:tblW w:w="10980" w:type="dxa"/>
        <w:tblLook w:val="0000" w:firstRow="0" w:lastRow="0" w:firstColumn="0" w:lastColumn="0" w:noHBand="0" w:noVBand="0"/>
      </w:tblPr>
      <w:tblGrid>
        <w:gridCol w:w="5616"/>
        <w:gridCol w:w="5364"/>
      </w:tblGrid>
      <w:tr w:rsidR="003C4F35" w:rsidRPr="00B138F3" w:rsidTr="003C4F35">
        <w:trPr>
          <w:trHeight w:val="352"/>
          <w:ins w:id="140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3402"/>
              </w:tabs>
              <w:spacing w:after="160"/>
              <w:ind w:left="360"/>
              <w:rPr>
                <w:ins w:id="1402" w:author="User" w:date="2024-06-13T09:14:00Z"/>
                <w:rFonts w:ascii="GHEA Grapalat" w:hAnsi="GHEA Grapalat" w:cs="Sylfaen"/>
                <w:b/>
                <w:bCs/>
                <w:lang w:val="en-US"/>
              </w:rPr>
            </w:pPr>
            <w:ins w:id="1403" w:author="User" w:date="2024-06-13T09:14:00Z">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ins>
          </w:p>
        </w:tc>
      </w:tr>
      <w:tr w:rsidR="003C4F35" w:rsidRPr="00B138F3" w:rsidTr="003C4F35">
        <w:trPr>
          <w:trHeight w:val="352"/>
          <w:ins w:id="140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05" w:author="User" w:date="2024-06-13T09:14:00Z"/>
                <w:rFonts w:ascii="GHEA Grapalat" w:hAnsi="GHEA Grapalat" w:cs="Sylfaen"/>
              </w:rPr>
            </w:pPr>
            <w:ins w:id="1406" w:author="User" w:date="2024-06-13T09:14:00Z">
              <w:r w:rsidRPr="00B138F3">
                <w:rPr>
                  <w:rFonts w:ascii="GHEA Grapalat" w:hAnsi="GHEA Grapalat"/>
                </w:rPr>
                <w:t>2.</w:t>
              </w:r>
              <w:r w:rsidRPr="00B138F3">
                <w:rPr>
                  <w:rFonts w:ascii="GHEA Grapalat" w:hAnsi="GHEA Grapalat"/>
                </w:rPr>
                <w:tab/>
                <w:t xml:space="preserve">Номер </w:t>
              </w:r>
            </w:ins>
          </w:p>
        </w:tc>
      </w:tr>
      <w:tr w:rsidR="003C4F35" w:rsidRPr="00B138F3" w:rsidTr="003C4F35">
        <w:trPr>
          <w:trHeight w:val="349"/>
          <w:ins w:id="140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3390"/>
              </w:tabs>
              <w:spacing w:after="160"/>
              <w:ind w:left="322"/>
              <w:rPr>
                <w:ins w:id="1408" w:author="User" w:date="2024-06-13T09:14:00Z"/>
                <w:rFonts w:ascii="GHEA Grapalat" w:hAnsi="GHEA Grapalat" w:cs="Sylfaen"/>
              </w:rPr>
            </w:pPr>
            <w:ins w:id="1409" w:author="User" w:date="2024-06-13T09:14:00Z">
              <w:r w:rsidRPr="00B138F3">
                <w:rPr>
                  <w:rFonts w:ascii="GHEA Grapalat" w:hAnsi="GHEA Grapalat"/>
                </w:rPr>
                <w:t>3</w:t>
              </w:r>
              <w:r w:rsidRPr="00B138F3">
                <w:rPr>
                  <w:rFonts w:ascii="GHEA Grapalat" w:hAnsi="GHEA Grapalat"/>
                </w:rPr>
                <w:tab/>
                <w:t>Дата представления: "___" ___ 20___г.</w:t>
              </w:r>
            </w:ins>
          </w:p>
        </w:tc>
      </w:tr>
      <w:tr w:rsidR="003C4F35" w:rsidRPr="00B138F3" w:rsidTr="003C4F35">
        <w:trPr>
          <w:trHeight w:val="345"/>
          <w:ins w:id="141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11" w:author="User" w:date="2024-06-13T09:14:00Z"/>
                <w:rFonts w:ascii="GHEA Grapalat" w:hAnsi="GHEA Grapalat"/>
              </w:rPr>
            </w:pPr>
            <w:ins w:id="1412" w:author="User" w:date="2024-06-13T09:14:00Z">
              <w:r w:rsidRPr="00B138F3">
                <w:rPr>
                  <w:rFonts w:ascii="GHEA Grapalat" w:hAnsi="GHEA Grapalat"/>
                </w:rPr>
                <w:t>4.</w:t>
              </w:r>
              <w:r w:rsidRPr="00B138F3">
                <w:rPr>
                  <w:rFonts w:ascii="GHEA Grapalat" w:hAnsi="GHEA Grapalat"/>
                </w:rPr>
                <w:tab/>
                <w:t>Наименование, или имя, фамилия плательщика (Компания:</w:t>
              </w:r>
            </w:ins>
          </w:p>
        </w:tc>
      </w:tr>
      <w:tr w:rsidR="003C4F35" w:rsidRPr="00B138F3" w:rsidTr="003C4F35">
        <w:trPr>
          <w:trHeight w:val="361"/>
          <w:ins w:id="141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14" w:author="User" w:date="2024-06-13T09:14:00Z"/>
                <w:rFonts w:ascii="GHEA Grapalat" w:hAnsi="GHEA Grapalat"/>
              </w:rPr>
            </w:pPr>
            <w:ins w:id="1415" w:author="User" w:date="2024-06-13T09:14:00Z">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ins>
          </w:p>
        </w:tc>
      </w:tr>
      <w:tr w:rsidR="003C4F35" w:rsidRPr="00B138F3" w:rsidTr="003C4F35">
        <w:trPr>
          <w:trHeight w:val="433"/>
          <w:ins w:id="141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17" w:author="User" w:date="2024-06-13T09:14:00Z"/>
                <w:rFonts w:ascii="GHEA Grapalat" w:hAnsi="GHEA Grapalat"/>
              </w:rPr>
            </w:pPr>
            <w:ins w:id="1418" w:author="User" w:date="2024-06-13T09:14:00Z">
              <w:r w:rsidRPr="00B138F3">
                <w:rPr>
                  <w:rFonts w:ascii="GHEA Grapalat" w:hAnsi="GHEA Grapalat"/>
                </w:rPr>
                <w:t>6.</w:t>
              </w:r>
              <w:r w:rsidRPr="00B138F3">
                <w:rPr>
                  <w:rFonts w:ascii="GHEA Grapalat" w:hAnsi="GHEA Grapalat"/>
                </w:rPr>
                <w:tab/>
                <w:t>Номер счета плательщика:</w:t>
              </w:r>
            </w:ins>
          </w:p>
        </w:tc>
      </w:tr>
      <w:tr w:rsidR="003C4F35" w:rsidRPr="00B138F3" w:rsidTr="003C4F35">
        <w:trPr>
          <w:trHeight w:val="352"/>
          <w:ins w:id="141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0" w:author="User" w:date="2024-06-13T09:14:00Z"/>
                <w:rFonts w:ascii="GHEA Grapalat" w:hAnsi="GHEA Grapalat"/>
              </w:rPr>
            </w:pPr>
            <w:ins w:id="1421" w:author="User" w:date="2024-06-13T09:14:00Z">
              <w:r w:rsidRPr="00B138F3">
                <w:rPr>
                  <w:rFonts w:ascii="GHEA Grapalat" w:hAnsi="GHEA Grapalat"/>
                </w:rPr>
                <w:t>7.</w:t>
              </w:r>
              <w:r w:rsidRPr="00B138F3">
                <w:rPr>
                  <w:rFonts w:ascii="GHEA Grapalat" w:hAnsi="GHEA Grapalat"/>
                </w:rPr>
                <w:tab/>
                <w:t>УНН плательщика:</w:t>
              </w:r>
            </w:ins>
          </w:p>
        </w:tc>
      </w:tr>
      <w:tr w:rsidR="003C4F35" w:rsidRPr="00B138F3" w:rsidTr="003C4F35">
        <w:trPr>
          <w:trHeight w:val="442"/>
          <w:ins w:id="142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3" w:author="User" w:date="2024-06-13T09:14:00Z"/>
                <w:rFonts w:ascii="GHEA Grapalat" w:hAnsi="GHEA Grapalat"/>
              </w:rPr>
            </w:pPr>
            <w:ins w:id="1424" w:author="User" w:date="2024-06-13T09:14:00Z">
              <w:r w:rsidRPr="00B138F3">
                <w:rPr>
                  <w:rFonts w:ascii="GHEA Grapalat" w:hAnsi="GHEA Grapalat"/>
                </w:rPr>
                <w:t>8.</w:t>
              </w:r>
              <w:r w:rsidRPr="00B138F3">
                <w:rPr>
                  <w:rFonts w:ascii="GHEA Grapalat" w:hAnsi="GHEA Grapalat"/>
                </w:rPr>
                <w:tab/>
                <w:t>НЗОУ плательщика:</w:t>
              </w:r>
            </w:ins>
          </w:p>
        </w:tc>
      </w:tr>
      <w:tr w:rsidR="003C4F35" w:rsidRPr="00B138F3" w:rsidTr="003C4F35">
        <w:trPr>
          <w:trHeight w:val="352"/>
          <w:ins w:id="142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6" w:author="User" w:date="2024-06-13T09:14:00Z"/>
                <w:rFonts w:ascii="GHEA Grapalat" w:hAnsi="GHEA Grapalat"/>
              </w:rPr>
            </w:pPr>
            <w:ins w:id="1427" w:author="User" w:date="2024-06-13T09:14:00Z">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96414C">
                <w:rPr>
                  <w:rFonts w:ascii="Sylfaen" w:hAnsi="Sylfaen"/>
                  <w:sz w:val="22"/>
                  <w:szCs w:val="22"/>
                  <w:lang w:val="af-ZA"/>
                </w:rPr>
                <w:t xml:space="preserve">ОШ  N 1 им. М. Маштоца  г. Масиса Араратской области РА » </w:t>
              </w:r>
              <w:r w:rsidRPr="0096414C">
                <w:rPr>
                  <w:rFonts w:ascii="Sylfaen" w:hAnsi="Sylfaen" w:cs="Arial"/>
                  <w:sz w:val="22"/>
                  <w:szCs w:val="22"/>
                  <w:lang w:val="af-ZA"/>
                </w:rPr>
                <w:t>ГНО</w:t>
              </w:r>
            </w:ins>
          </w:p>
        </w:tc>
      </w:tr>
      <w:tr w:rsidR="003C4F35" w:rsidRPr="00B138F3" w:rsidTr="003C4F35">
        <w:trPr>
          <w:trHeight w:val="352"/>
          <w:ins w:id="142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9" w:author="User" w:date="2024-06-13T09:14:00Z"/>
                <w:rFonts w:ascii="GHEA Grapalat" w:hAnsi="GHEA Grapalat"/>
              </w:rPr>
            </w:pPr>
            <w:ins w:id="1430" w:author="User" w:date="2024-06-13T09:14:00Z">
              <w:r w:rsidRPr="00B138F3">
                <w:rPr>
                  <w:rFonts w:ascii="GHEA Grapalat" w:hAnsi="GHEA Grapalat"/>
                </w:rPr>
                <w:t>10.</w:t>
              </w:r>
              <w:r w:rsidRPr="00B138F3">
                <w:rPr>
                  <w:rFonts w:ascii="GHEA Grapalat" w:hAnsi="GHEA Grapalat"/>
                </w:rPr>
                <w:tab/>
                <w:t>НЗОУ бенефициара (не заполняется)</w:t>
              </w:r>
            </w:ins>
          </w:p>
        </w:tc>
      </w:tr>
      <w:tr w:rsidR="003C4F35" w:rsidRPr="00B138F3" w:rsidTr="003C4F35">
        <w:trPr>
          <w:trHeight w:val="343"/>
          <w:ins w:id="143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2" w:author="User" w:date="2024-06-13T09:14:00Z"/>
                <w:rFonts w:ascii="GHEA Grapalat" w:hAnsi="GHEA Grapalat"/>
              </w:rPr>
            </w:pPr>
            <w:ins w:id="1433" w:author="User" w:date="2024-06-13T09:14:00Z">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ins>
          </w:p>
        </w:tc>
      </w:tr>
      <w:tr w:rsidR="003C4F35" w:rsidRPr="00B138F3" w:rsidTr="003C4F35">
        <w:trPr>
          <w:trHeight w:val="361"/>
          <w:ins w:id="143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5" w:author="User" w:date="2024-06-13T09:14:00Z"/>
                <w:rFonts w:ascii="GHEA Grapalat" w:hAnsi="GHEA Grapalat"/>
              </w:rPr>
            </w:pPr>
            <w:ins w:id="1436" w:author="User" w:date="2024-06-13T09:14:00Z">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ins>
          </w:p>
        </w:tc>
      </w:tr>
      <w:tr w:rsidR="003C4F35" w:rsidRPr="00B138F3" w:rsidTr="003C4F35">
        <w:trPr>
          <w:trHeight w:val="433"/>
          <w:ins w:id="143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8" w:author="User" w:date="2024-06-13T09:14:00Z"/>
                <w:rFonts w:ascii="GHEA Grapalat" w:hAnsi="GHEA Grapalat"/>
              </w:rPr>
            </w:pPr>
            <w:ins w:id="1439" w:author="User" w:date="2024-06-13T09:14:00Z">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ins>
          </w:p>
        </w:tc>
      </w:tr>
      <w:tr w:rsidR="003C4F35" w:rsidRPr="00B138F3" w:rsidTr="003C4F35">
        <w:trPr>
          <w:trHeight w:val="442"/>
          <w:ins w:id="144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1" w:author="User" w:date="2024-06-13T09:14:00Z"/>
                <w:rFonts w:ascii="GHEA Grapalat" w:hAnsi="GHEA Grapalat"/>
              </w:rPr>
            </w:pPr>
            <w:ins w:id="1442" w:author="User" w:date="2024-06-13T09:14:00Z">
              <w:r w:rsidRPr="00B138F3">
                <w:rPr>
                  <w:rFonts w:ascii="GHEA Grapalat" w:hAnsi="GHEA Grapalat"/>
                </w:rPr>
                <w:t>14.</w:t>
              </w:r>
              <w:r w:rsidRPr="00B138F3">
                <w:rPr>
                  <w:rFonts w:ascii="GHEA Grapalat" w:hAnsi="GHEA Grapalat"/>
                </w:rPr>
                <w:tab/>
                <w:t>Сумма (цифрами и прописью):</w:t>
              </w:r>
            </w:ins>
          </w:p>
        </w:tc>
      </w:tr>
      <w:tr w:rsidR="003C4F35" w:rsidRPr="00B138F3" w:rsidTr="003C4F35">
        <w:trPr>
          <w:trHeight w:val="442"/>
          <w:ins w:id="144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4" w:author="User" w:date="2024-06-13T09:14:00Z"/>
                <w:rFonts w:ascii="GHEA Grapalat" w:hAnsi="GHEA Grapalat"/>
              </w:rPr>
            </w:pPr>
            <w:ins w:id="1445" w:author="User" w:date="2024-06-13T09:14:00Z">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ins>
          </w:p>
        </w:tc>
      </w:tr>
      <w:tr w:rsidR="003C4F35" w:rsidRPr="00B138F3" w:rsidTr="003C4F35">
        <w:trPr>
          <w:trHeight w:val="442"/>
          <w:ins w:id="144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7" w:author="User" w:date="2024-06-13T09:14:00Z"/>
                <w:rFonts w:ascii="GHEA Grapalat" w:hAnsi="GHEA Grapalat"/>
              </w:rPr>
            </w:pPr>
            <w:ins w:id="1448" w:author="User" w:date="2024-06-13T09:14:00Z">
              <w:r w:rsidRPr="00B138F3">
                <w:rPr>
                  <w:rFonts w:ascii="GHEA Grapalat" w:hAnsi="GHEA Grapalat"/>
                </w:rPr>
                <w:t>16.</w:t>
              </w:r>
              <w:r w:rsidRPr="00B138F3">
                <w:rPr>
                  <w:rFonts w:ascii="GHEA Grapalat" w:hAnsi="GHEA Grapalat"/>
                </w:rPr>
                <w:tab/>
                <w:t>Валюта (прописью и по коду):</w:t>
              </w:r>
            </w:ins>
          </w:p>
        </w:tc>
      </w:tr>
      <w:tr w:rsidR="003C4F35" w:rsidRPr="00B138F3" w:rsidTr="003C4F35">
        <w:trPr>
          <w:trHeight w:val="442"/>
          <w:ins w:id="144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0" w:author="User" w:date="2024-06-13T09:14:00Z"/>
                <w:rFonts w:ascii="GHEA Grapalat" w:hAnsi="GHEA Grapalat"/>
              </w:rPr>
            </w:pPr>
            <w:ins w:id="1451" w:author="User" w:date="2024-06-13T09:14:00Z">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ins>
          </w:p>
        </w:tc>
      </w:tr>
      <w:tr w:rsidR="003C4F35" w:rsidRPr="00B138F3" w:rsidTr="003C4F35">
        <w:trPr>
          <w:trHeight w:val="424"/>
          <w:ins w:id="1452" w:author="User" w:date="2024-06-13T09:14:00Z"/>
        </w:trPr>
        <w:tc>
          <w:tcPr>
            <w:tcW w:w="10980" w:type="dxa"/>
            <w:gridSpan w:val="2"/>
            <w:tcBorders>
              <w:top w:val="single" w:sz="4" w:space="0" w:color="auto"/>
              <w:left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3" w:author="User" w:date="2024-06-13T09:14:00Z"/>
                <w:rFonts w:ascii="GHEA Grapalat" w:hAnsi="GHEA Grapalat"/>
              </w:rPr>
            </w:pPr>
            <w:ins w:id="1454" w:author="User" w:date="2024-06-13T09:14:00Z">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ins>
          </w:p>
        </w:tc>
      </w:tr>
      <w:tr w:rsidR="003C4F35" w:rsidRPr="00B138F3" w:rsidTr="003C4F35">
        <w:trPr>
          <w:trHeight w:val="704"/>
          <w:ins w:id="145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6" w:author="User" w:date="2024-06-13T09:14:00Z"/>
                <w:rFonts w:ascii="GHEA Grapalat" w:hAnsi="GHEA Grapalat"/>
              </w:rPr>
            </w:pPr>
            <w:ins w:id="1457" w:author="User" w:date="2024-06-13T09:14:00Z">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ins>
          </w:p>
        </w:tc>
      </w:tr>
      <w:tr w:rsidR="003C4F35" w:rsidRPr="00B138F3" w:rsidTr="003C4F35">
        <w:trPr>
          <w:trHeight w:val="704"/>
          <w:ins w:id="145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9" w:author="User" w:date="2024-06-13T09:14:00Z"/>
                <w:rFonts w:ascii="GHEA Grapalat" w:hAnsi="GHEA Grapalat"/>
                <w:lang w:val="en-US"/>
              </w:rPr>
            </w:pPr>
            <w:ins w:id="1460" w:author="User" w:date="2024-06-13T09:14:00Z">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ins>
          </w:p>
        </w:tc>
      </w:tr>
      <w:tr w:rsidR="003C4F35" w:rsidRPr="00B138F3" w:rsidTr="003C4F35">
        <w:trPr>
          <w:trHeight w:val="2194"/>
          <w:ins w:id="1461"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RDefault="003C4F35" w:rsidP="003C4F35">
            <w:pPr>
              <w:widowControl w:val="0"/>
              <w:tabs>
                <w:tab w:val="left" w:pos="851"/>
              </w:tabs>
              <w:spacing w:after="160"/>
              <w:rPr>
                <w:ins w:id="1462" w:author="User" w:date="2024-06-13T09:14:00Z"/>
                <w:rFonts w:ascii="GHEA Grapalat" w:hAnsi="GHEA Grapalat" w:cs="Sylfaen"/>
              </w:rPr>
            </w:pPr>
            <w:ins w:id="1463" w:author="User" w:date="2024-06-13T09:14:00Z">
              <w:r w:rsidRPr="00B138F3">
                <w:rPr>
                  <w:rFonts w:ascii="GHEA Grapalat" w:hAnsi="GHEA Grapalat"/>
                </w:rPr>
                <w:t>22.а.</w:t>
              </w:r>
              <w:r w:rsidRPr="00B138F3">
                <w:rPr>
                  <w:rFonts w:ascii="GHEA Grapalat" w:hAnsi="GHEA Grapalat"/>
                </w:rPr>
                <w:tab/>
                <w:t>Подписи бенефициара</w:t>
              </w:r>
            </w:ins>
          </w:p>
          <w:p w:rsidR="003C4F35" w:rsidRPr="00B138F3" w:rsidRDefault="003C4F35" w:rsidP="003C4F35">
            <w:pPr>
              <w:widowControl w:val="0"/>
              <w:spacing w:after="160"/>
              <w:rPr>
                <w:ins w:id="1464" w:author="User" w:date="2024-06-13T09:14:00Z"/>
                <w:rFonts w:ascii="GHEA Grapalat" w:hAnsi="GHEA Grapalat" w:cs="Sylfaen"/>
              </w:rPr>
            </w:pPr>
          </w:p>
          <w:p w:rsidR="003C4F35" w:rsidRPr="00B138F3" w:rsidRDefault="003C4F35" w:rsidP="003C4F35">
            <w:pPr>
              <w:widowControl w:val="0"/>
              <w:spacing w:after="160"/>
              <w:jc w:val="right"/>
              <w:rPr>
                <w:ins w:id="1465" w:author="User" w:date="2024-06-13T09:14:00Z"/>
                <w:rFonts w:ascii="GHEA Grapalat" w:hAnsi="GHEA Grapalat" w:cs="Tahoma"/>
              </w:rPr>
            </w:pPr>
            <w:ins w:id="1466"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67" w:author="User" w:date="2024-06-13T09:14:00Z"/>
                <w:rFonts w:ascii="GHEA Grapalat" w:hAnsi="GHEA Grapalat" w:cs="Sylfaen"/>
              </w:rPr>
            </w:pPr>
          </w:p>
          <w:p w:rsidR="003C4F35" w:rsidRPr="00B138F3" w:rsidRDefault="003C4F35" w:rsidP="003C4F35">
            <w:pPr>
              <w:widowControl w:val="0"/>
              <w:spacing w:after="160"/>
              <w:jc w:val="right"/>
              <w:rPr>
                <w:ins w:id="1468" w:author="User" w:date="2024-06-13T09:14:00Z"/>
                <w:rFonts w:ascii="GHEA Grapalat" w:hAnsi="GHEA Grapalat" w:cs="Sylfaen"/>
              </w:rPr>
            </w:pPr>
            <w:ins w:id="1469"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70" w:author="User" w:date="2024-06-13T09:14:00Z"/>
                <w:rFonts w:ascii="GHEA Grapalat" w:hAnsi="GHEA Grapalat" w:cs="Sylfaen"/>
              </w:rPr>
            </w:pPr>
          </w:p>
          <w:p w:rsidR="003C4F35" w:rsidRPr="00B138F3" w:rsidRDefault="003C4F35" w:rsidP="003C4F35">
            <w:pPr>
              <w:widowControl w:val="0"/>
              <w:tabs>
                <w:tab w:val="left" w:pos="4545"/>
              </w:tabs>
              <w:spacing w:after="160"/>
              <w:rPr>
                <w:ins w:id="1471" w:author="User" w:date="2024-06-13T09:14:00Z"/>
                <w:rFonts w:ascii="GHEA Grapalat" w:hAnsi="GHEA Grapalat" w:cs="Sylfaen"/>
              </w:rPr>
            </w:pPr>
            <w:ins w:id="1472" w:author="User" w:date="2024-06-13T09:14:00Z">
              <w:r w:rsidRPr="00B138F3">
                <w:rPr>
                  <w:rFonts w:ascii="GHEA Grapalat" w:hAnsi="GHEA Grapalat"/>
                </w:rPr>
                <w:t>22.б.</w:t>
              </w:r>
              <w:r w:rsidRPr="00B138F3">
                <w:rPr>
                  <w:rFonts w:ascii="GHEA Grapalat" w:hAnsi="GHEA Grapalat"/>
                </w:rPr>
                <w:tab/>
                <w:t>М. П.</w:t>
              </w:r>
            </w:ins>
          </w:p>
          <w:p w:rsidR="003C4F35" w:rsidRPr="00B138F3" w:rsidRDefault="003C4F35" w:rsidP="003C4F35">
            <w:pPr>
              <w:widowControl w:val="0"/>
              <w:spacing w:after="160"/>
              <w:rPr>
                <w:ins w:id="1473" w:author="User" w:date="2024-06-13T09:14:00Z"/>
                <w:rFonts w:ascii="GHEA Grapalat" w:hAnsi="GHEA Grapalat" w:cs="Sylfaen"/>
              </w:rPr>
            </w:pPr>
          </w:p>
        </w:tc>
        <w:tc>
          <w:tcPr>
            <w:tcW w:w="5364" w:type="dxa"/>
            <w:tcBorders>
              <w:top w:val="nil"/>
              <w:left w:val="nil"/>
              <w:bottom w:val="single" w:sz="4" w:space="0" w:color="auto"/>
              <w:right w:val="single" w:sz="4" w:space="0" w:color="auto"/>
            </w:tcBorders>
            <w:noWrap/>
          </w:tcPr>
          <w:p w:rsidR="003C4F35" w:rsidRPr="00B138F3" w:rsidRDefault="003C4F35" w:rsidP="003C4F35">
            <w:pPr>
              <w:widowControl w:val="0"/>
              <w:tabs>
                <w:tab w:val="left" w:pos="905"/>
              </w:tabs>
              <w:spacing w:after="160"/>
              <w:rPr>
                <w:ins w:id="1474" w:author="User" w:date="2024-06-13T09:14:00Z"/>
                <w:rFonts w:ascii="GHEA Grapalat" w:hAnsi="GHEA Grapalat" w:cs="Sylfaen"/>
              </w:rPr>
            </w:pPr>
            <w:ins w:id="1475" w:author="User" w:date="2024-06-13T09:14:00Z">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ins>
          </w:p>
          <w:p w:rsidR="003C4F35" w:rsidRPr="00B138F3" w:rsidRDefault="003C4F35" w:rsidP="003C4F35">
            <w:pPr>
              <w:widowControl w:val="0"/>
              <w:spacing w:after="160"/>
              <w:rPr>
                <w:ins w:id="1476" w:author="User" w:date="2024-06-13T09:14:00Z"/>
                <w:rFonts w:ascii="GHEA Grapalat" w:hAnsi="GHEA Grapalat" w:cs="Sylfaen"/>
              </w:rPr>
            </w:pPr>
          </w:p>
          <w:p w:rsidR="003C4F35" w:rsidRPr="00B138F3" w:rsidRDefault="003C4F35" w:rsidP="003C4F35">
            <w:pPr>
              <w:widowControl w:val="0"/>
              <w:spacing w:after="160"/>
              <w:jc w:val="right"/>
              <w:rPr>
                <w:ins w:id="1477" w:author="User" w:date="2024-06-13T09:14:00Z"/>
                <w:rFonts w:ascii="GHEA Grapalat" w:hAnsi="GHEA Grapalat" w:cs="Sylfaen"/>
              </w:rPr>
            </w:pPr>
            <w:ins w:id="1478" w:author="User" w:date="2024-06-13T09:14:00Z">
              <w:r w:rsidRPr="00B138F3">
                <w:rPr>
                  <w:rFonts w:ascii="GHEA Grapalat" w:hAnsi="GHEA Grapalat"/>
                </w:rPr>
                <w:t>/____________________/</w:t>
              </w:r>
            </w:ins>
          </w:p>
          <w:p w:rsidR="003C4F35" w:rsidRPr="00B138F3" w:rsidRDefault="003C4F35" w:rsidP="003C4F35">
            <w:pPr>
              <w:widowControl w:val="0"/>
              <w:spacing w:after="160"/>
              <w:jc w:val="right"/>
              <w:rPr>
                <w:ins w:id="1479" w:author="User" w:date="2024-06-13T09:14:00Z"/>
                <w:rFonts w:ascii="GHEA Grapalat" w:hAnsi="GHEA Grapalat" w:cs="Tahoma"/>
              </w:rPr>
            </w:pPr>
          </w:p>
          <w:p w:rsidR="003C4F35" w:rsidRPr="00B138F3" w:rsidRDefault="003C4F35" w:rsidP="003C4F35">
            <w:pPr>
              <w:widowControl w:val="0"/>
              <w:spacing w:after="160"/>
              <w:jc w:val="right"/>
              <w:rPr>
                <w:ins w:id="1480" w:author="User" w:date="2024-06-13T09:14:00Z"/>
                <w:rFonts w:ascii="GHEA Grapalat" w:hAnsi="GHEA Grapalat" w:cs="Sylfaen"/>
              </w:rPr>
            </w:pPr>
            <w:ins w:id="1481"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82" w:author="User" w:date="2024-06-13T09:14:00Z"/>
                <w:rFonts w:ascii="GHEA Grapalat" w:hAnsi="GHEA Grapalat" w:cs="Sylfaen"/>
              </w:rPr>
            </w:pPr>
          </w:p>
          <w:p w:rsidR="003C4F35" w:rsidRPr="00B138F3" w:rsidRDefault="003C4F35" w:rsidP="003C4F35">
            <w:pPr>
              <w:widowControl w:val="0"/>
              <w:tabs>
                <w:tab w:val="left" w:pos="4539"/>
              </w:tabs>
              <w:spacing w:after="160"/>
              <w:rPr>
                <w:ins w:id="1483" w:author="User" w:date="2024-06-13T09:14:00Z"/>
                <w:rFonts w:ascii="GHEA Grapalat" w:hAnsi="GHEA Grapalat" w:cs="Sylfaen"/>
              </w:rPr>
            </w:pPr>
            <w:ins w:id="1484" w:author="User" w:date="2024-06-13T09:14:00Z">
              <w:r w:rsidRPr="00B138F3">
                <w:rPr>
                  <w:rFonts w:ascii="GHEA Grapalat" w:hAnsi="GHEA Grapalat"/>
                </w:rPr>
                <w:t>21.б.</w:t>
              </w:r>
              <w:r w:rsidRPr="00B138F3">
                <w:rPr>
                  <w:rFonts w:ascii="GHEA Grapalat" w:hAnsi="GHEA Grapalat"/>
                </w:rPr>
                <w:tab/>
                <w:t>М. П.</w:t>
              </w:r>
            </w:ins>
          </w:p>
        </w:tc>
      </w:tr>
      <w:tr w:rsidR="003C4F35" w:rsidRPr="00B138F3" w:rsidTr="003C4F35">
        <w:trPr>
          <w:trHeight w:val="2194"/>
          <w:ins w:id="1485" w:author="User" w:date="2024-06-13T09:14:00Z"/>
        </w:trPr>
        <w:tc>
          <w:tcPr>
            <w:tcW w:w="5616" w:type="dxa"/>
            <w:tcBorders>
              <w:top w:val="single" w:sz="4" w:space="0" w:color="auto"/>
              <w:left w:val="single" w:sz="4" w:space="0" w:color="auto"/>
              <w:right w:val="single" w:sz="4" w:space="0" w:color="auto"/>
            </w:tcBorders>
            <w:noWrap/>
            <w:vAlign w:val="bottom"/>
          </w:tcPr>
          <w:p w:rsidR="003C4F35" w:rsidRPr="00B138F3" w:rsidRDefault="003C4F35" w:rsidP="003C4F35">
            <w:pPr>
              <w:widowControl w:val="0"/>
              <w:spacing w:after="160"/>
              <w:rPr>
                <w:ins w:id="1486" w:author="User" w:date="2024-06-13T09:14:00Z"/>
                <w:rFonts w:ascii="GHEA Grapalat" w:hAnsi="GHEA Grapalat" w:cs="Tahoma"/>
              </w:rPr>
            </w:pPr>
            <w:ins w:id="1487" w:author="User" w:date="2024-06-13T09:14:00Z">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ins>
          </w:p>
          <w:p w:rsidR="003C4F35" w:rsidRPr="00B138F3" w:rsidRDefault="003C4F35" w:rsidP="003C4F35">
            <w:pPr>
              <w:widowControl w:val="0"/>
              <w:spacing w:after="160"/>
              <w:rPr>
                <w:ins w:id="1488" w:author="User" w:date="2024-06-13T09:14:00Z"/>
                <w:rFonts w:ascii="GHEA Grapalat" w:hAnsi="GHEA Grapalat"/>
              </w:rPr>
            </w:pPr>
          </w:p>
          <w:p w:rsidR="003C4F35" w:rsidRPr="00B138F3" w:rsidRDefault="003C4F35" w:rsidP="003C4F35">
            <w:pPr>
              <w:widowControl w:val="0"/>
              <w:jc w:val="right"/>
              <w:rPr>
                <w:ins w:id="1489" w:author="User" w:date="2024-06-13T09:14:00Z"/>
                <w:rFonts w:ascii="GHEA Grapalat" w:hAnsi="GHEA Grapalat" w:cs="Tahoma"/>
              </w:rPr>
            </w:pPr>
            <w:ins w:id="1490" w:author="User" w:date="2024-06-13T09:14:00Z">
              <w:r w:rsidRPr="00B138F3">
                <w:rPr>
                  <w:rFonts w:ascii="GHEA Grapalat" w:hAnsi="GHEA Grapalat"/>
                </w:rPr>
                <w:t>/____________________/</w:t>
              </w:r>
            </w:ins>
          </w:p>
          <w:p w:rsidR="003C4F35" w:rsidRPr="00B138F3" w:rsidRDefault="003C4F35" w:rsidP="003C4F35">
            <w:pPr>
              <w:widowControl w:val="0"/>
              <w:spacing w:after="160"/>
              <w:ind w:left="3828" w:right="13"/>
              <w:jc w:val="both"/>
              <w:rPr>
                <w:ins w:id="1491" w:author="User" w:date="2024-06-13T09:14:00Z"/>
                <w:rFonts w:ascii="GHEA Grapalat" w:hAnsi="GHEA Grapalat" w:cs="Sylfaen"/>
                <w:vertAlign w:val="superscript"/>
              </w:rPr>
            </w:pPr>
            <w:ins w:id="1492" w:author="User" w:date="2024-06-13T09:14:00Z">
              <w:r w:rsidRPr="00B138F3">
                <w:rPr>
                  <w:rFonts w:ascii="GHEA Grapalat" w:hAnsi="GHEA Grapalat"/>
                  <w:vertAlign w:val="superscript"/>
                </w:rPr>
                <w:t>подпись/</w:t>
              </w:r>
            </w:ins>
          </w:p>
          <w:p w:rsidR="003C4F35" w:rsidRPr="00B138F3" w:rsidRDefault="003C4F35" w:rsidP="003C4F35">
            <w:pPr>
              <w:widowControl w:val="0"/>
              <w:spacing w:after="160"/>
              <w:rPr>
                <w:ins w:id="1493" w:author="User" w:date="2024-06-13T09:14:00Z"/>
                <w:rFonts w:ascii="GHEA Grapalat" w:hAnsi="GHEA Grapalat" w:cs="Tahoma"/>
              </w:rPr>
            </w:pPr>
          </w:p>
          <w:p w:rsidR="003C4F35" w:rsidRPr="00B138F3" w:rsidRDefault="003C4F35" w:rsidP="003C4F35">
            <w:pPr>
              <w:widowControl w:val="0"/>
              <w:spacing w:after="160"/>
              <w:rPr>
                <w:ins w:id="1494" w:author="User" w:date="2024-06-13T09:14:00Z"/>
                <w:rFonts w:ascii="GHEA Grapalat" w:hAnsi="GHEA Grapalat" w:cs="Arial"/>
              </w:rPr>
            </w:pPr>
          </w:p>
        </w:tc>
        <w:tc>
          <w:tcPr>
            <w:tcW w:w="5364" w:type="dxa"/>
            <w:tcBorders>
              <w:top w:val="single" w:sz="4" w:space="0" w:color="auto"/>
              <w:left w:val="nil"/>
              <w:right w:val="single" w:sz="4" w:space="0" w:color="auto"/>
            </w:tcBorders>
            <w:noWrap/>
          </w:tcPr>
          <w:p w:rsidR="003C4F35" w:rsidRPr="00B138F3" w:rsidRDefault="003C4F35" w:rsidP="003C4F35">
            <w:pPr>
              <w:widowControl w:val="0"/>
              <w:spacing w:after="160"/>
              <w:rPr>
                <w:ins w:id="1495" w:author="User" w:date="2024-06-13T09:14:00Z"/>
                <w:rFonts w:ascii="GHEA Grapalat" w:hAnsi="GHEA Grapalat" w:cs="Tahoma"/>
              </w:rPr>
            </w:pPr>
            <w:ins w:id="1496" w:author="User" w:date="2024-06-13T09:14:00Z">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ins>
          </w:p>
          <w:p w:rsidR="003C4F35" w:rsidRPr="00B138F3" w:rsidRDefault="003C4F35" w:rsidP="003C4F35">
            <w:pPr>
              <w:widowControl w:val="0"/>
              <w:spacing w:after="160"/>
              <w:rPr>
                <w:ins w:id="1497" w:author="User" w:date="2024-06-13T09:14:00Z"/>
                <w:rFonts w:ascii="GHEA Grapalat" w:hAnsi="GHEA Grapalat" w:cs="Tahoma"/>
              </w:rPr>
            </w:pPr>
          </w:p>
          <w:p w:rsidR="003C4F35" w:rsidRPr="00B138F3" w:rsidRDefault="003C4F35" w:rsidP="003C4F35">
            <w:pPr>
              <w:widowControl w:val="0"/>
              <w:jc w:val="right"/>
              <w:rPr>
                <w:ins w:id="1498" w:author="User" w:date="2024-06-13T09:14:00Z"/>
                <w:rFonts w:ascii="GHEA Grapalat" w:hAnsi="GHEA Grapalat" w:cs="Tahoma"/>
              </w:rPr>
            </w:pPr>
            <w:ins w:id="1499" w:author="User" w:date="2024-06-13T09:14:00Z">
              <w:r w:rsidRPr="00B138F3">
                <w:rPr>
                  <w:rFonts w:ascii="GHEA Grapalat" w:hAnsi="GHEA Grapalat"/>
                </w:rPr>
                <w:t>/____________________/</w:t>
              </w:r>
            </w:ins>
          </w:p>
          <w:p w:rsidR="003C4F35" w:rsidRPr="00B138F3" w:rsidRDefault="003C4F35" w:rsidP="003C4F35">
            <w:pPr>
              <w:widowControl w:val="0"/>
              <w:spacing w:after="160"/>
              <w:ind w:right="983"/>
              <w:jc w:val="right"/>
              <w:rPr>
                <w:ins w:id="1500" w:author="User" w:date="2024-06-13T09:14:00Z"/>
                <w:rFonts w:ascii="GHEA Grapalat" w:hAnsi="GHEA Grapalat" w:cs="Sylfaen"/>
                <w:vertAlign w:val="superscript"/>
              </w:rPr>
            </w:pPr>
            <w:ins w:id="1501" w:author="User" w:date="2024-06-13T09:14:00Z">
              <w:r w:rsidRPr="00B138F3">
                <w:rPr>
                  <w:rFonts w:ascii="GHEA Grapalat" w:hAnsi="GHEA Grapalat"/>
                  <w:vertAlign w:val="superscript"/>
                </w:rPr>
                <w:t>/подпись/</w:t>
              </w:r>
            </w:ins>
          </w:p>
          <w:p w:rsidR="003C4F35" w:rsidRPr="00B138F3" w:rsidRDefault="003C4F35" w:rsidP="003C4F35">
            <w:pPr>
              <w:widowControl w:val="0"/>
              <w:spacing w:after="160"/>
              <w:rPr>
                <w:ins w:id="1502" w:author="User" w:date="2024-06-13T09:14:00Z"/>
                <w:rFonts w:ascii="GHEA Grapalat" w:hAnsi="GHEA Grapalat" w:cs="Arial"/>
              </w:rPr>
            </w:pPr>
          </w:p>
        </w:tc>
      </w:tr>
      <w:tr w:rsidR="003C4F35" w:rsidRPr="00B138F3" w:rsidTr="003C4F35">
        <w:trPr>
          <w:trHeight w:val="2194"/>
          <w:ins w:id="1503"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RDefault="003C4F35" w:rsidP="003C4F35">
            <w:pPr>
              <w:widowControl w:val="0"/>
              <w:tabs>
                <w:tab w:val="left" w:pos="4678"/>
              </w:tabs>
              <w:spacing w:after="160"/>
              <w:rPr>
                <w:ins w:id="1504" w:author="User" w:date="2024-06-13T09:14:00Z"/>
                <w:rFonts w:ascii="GHEA Grapalat" w:hAnsi="GHEA Grapalat" w:cs="Sylfaen"/>
              </w:rPr>
            </w:pPr>
            <w:ins w:id="1505" w:author="User" w:date="2024-06-13T09:14:00Z">
              <w:r w:rsidRPr="00B138F3">
                <w:rPr>
                  <w:rFonts w:ascii="GHEA Grapalat" w:hAnsi="GHEA Grapalat"/>
                </w:rPr>
                <w:t>24.б.</w:t>
              </w:r>
              <w:r w:rsidRPr="00B138F3">
                <w:rPr>
                  <w:rFonts w:ascii="GHEA Grapalat" w:hAnsi="GHEA Grapalat"/>
                </w:rPr>
                <w:tab/>
                <w:t>М. П.</w:t>
              </w:r>
            </w:ins>
          </w:p>
          <w:p w:rsidR="003C4F35" w:rsidRPr="00B138F3" w:rsidRDefault="003C4F35" w:rsidP="003C4F35">
            <w:pPr>
              <w:widowControl w:val="0"/>
              <w:spacing w:after="160"/>
              <w:rPr>
                <w:ins w:id="1506" w:author="User" w:date="2024-06-13T09:14:00Z"/>
                <w:rFonts w:ascii="GHEA Grapalat" w:hAnsi="GHEA Grapalat" w:cs="Sylfaen"/>
              </w:rPr>
            </w:pPr>
          </w:p>
          <w:p w:rsidR="003C4F35" w:rsidRPr="00B138F3" w:rsidRDefault="003C4F35" w:rsidP="003C4F35">
            <w:pPr>
              <w:widowControl w:val="0"/>
              <w:spacing w:after="160"/>
              <w:ind w:right="155"/>
              <w:jc w:val="right"/>
              <w:rPr>
                <w:ins w:id="1507" w:author="User" w:date="2024-06-13T09:14:00Z"/>
                <w:rFonts w:ascii="GHEA Grapalat" w:hAnsi="GHEA Grapalat" w:cs="Sylfaen"/>
                <w:lang w:val="en-US"/>
              </w:rPr>
            </w:pPr>
            <w:ins w:id="1508" w:author="User" w:date="2024-06-13T09:14:00Z">
              <w:r w:rsidRPr="00B138F3">
                <w:rPr>
                  <w:rFonts w:ascii="GHEA Grapalat" w:hAnsi="GHEA Grapalat"/>
                </w:rPr>
                <w:t xml:space="preserve">24.в"___" ___ 20___ г. </w:t>
              </w:r>
            </w:ins>
          </w:p>
        </w:tc>
        <w:tc>
          <w:tcPr>
            <w:tcW w:w="5364" w:type="dxa"/>
            <w:tcBorders>
              <w:top w:val="nil"/>
              <w:left w:val="nil"/>
              <w:bottom w:val="single" w:sz="4" w:space="0" w:color="auto"/>
              <w:right w:val="single" w:sz="4" w:space="0" w:color="auto"/>
            </w:tcBorders>
            <w:noWrap/>
            <w:vAlign w:val="bottom"/>
          </w:tcPr>
          <w:p w:rsidR="003C4F35" w:rsidRPr="00B138F3" w:rsidRDefault="003C4F35" w:rsidP="003C4F35">
            <w:pPr>
              <w:widowControl w:val="0"/>
              <w:tabs>
                <w:tab w:val="left" w:pos="4554"/>
              </w:tabs>
              <w:spacing w:after="160"/>
              <w:rPr>
                <w:ins w:id="1509" w:author="User" w:date="2024-06-13T09:14:00Z"/>
                <w:rFonts w:ascii="GHEA Grapalat" w:hAnsi="GHEA Grapalat" w:cs="Sylfaen"/>
              </w:rPr>
            </w:pPr>
            <w:ins w:id="1510" w:author="User" w:date="2024-06-13T09:14:00Z">
              <w:r w:rsidRPr="00B138F3">
                <w:rPr>
                  <w:rFonts w:ascii="GHEA Grapalat" w:hAnsi="GHEA Grapalat"/>
                </w:rPr>
                <w:t>23.б.</w:t>
              </w:r>
              <w:r w:rsidRPr="00B138F3">
                <w:rPr>
                  <w:rFonts w:ascii="GHEA Grapalat" w:hAnsi="GHEA Grapalat"/>
                </w:rPr>
                <w:tab/>
                <w:t>М. П.</w:t>
              </w:r>
            </w:ins>
          </w:p>
          <w:p w:rsidR="003C4F35" w:rsidRPr="00B138F3" w:rsidRDefault="003C4F35" w:rsidP="003C4F35">
            <w:pPr>
              <w:widowControl w:val="0"/>
              <w:spacing w:after="160"/>
              <w:rPr>
                <w:ins w:id="1511" w:author="User" w:date="2024-06-13T09:14:00Z"/>
                <w:rFonts w:ascii="GHEA Grapalat" w:hAnsi="GHEA Grapalat"/>
              </w:rPr>
            </w:pPr>
          </w:p>
          <w:p w:rsidR="003C4F35" w:rsidRPr="00B138F3" w:rsidRDefault="003C4F35" w:rsidP="003C4F35">
            <w:pPr>
              <w:widowControl w:val="0"/>
              <w:spacing w:after="160"/>
              <w:jc w:val="right"/>
              <w:rPr>
                <w:ins w:id="1512" w:author="User" w:date="2024-06-13T09:14:00Z"/>
                <w:rFonts w:ascii="GHEA Grapalat" w:hAnsi="GHEA Grapalat" w:cs="Sylfaen"/>
              </w:rPr>
            </w:pPr>
            <w:ins w:id="1513" w:author="User" w:date="2024-06-13T09:14:00Z">
              <w:r w:rsidRPr="00B138F3">
                <w:rPr>
                  <w:rFonts w:ascii="GHEA Grapalat" w:hAnsi="GHEA Grapalat"/>
                </w:rPr>
                <w:t>23.в Дата исполнения: "___" ___ 20___г.</w:t>
              </w:r>
            </w:ins>
          </w:p>
        </w:tc>
      </w:tr>
    </w:tbl>
    <w:p w:rsidR="00FE75E6" w:rsidRPr="00B253E1" w:rsidDel="003C4F35" w:rsidRDefault="000A214C" w:rsidP="00FE75E6">
      <w:pPr>
        <w:widowControl w:val="0"/>
        <w:tabs>
          <w:tab w:val="left" w:pos="1134"/>
        </w:tabs>
        <w:spacing w:after="160"/>
        <w:ind w:firstLine="567"/>
        <w:jc w:val="both"/>
        <w:rPr>
          <w:moveFrom w:id="1514" w:author="User" w:date="2024-06-13T09:15:00Z"/>
          <w:rFonts w:ascii="GHEA Grapalat" w:hAnsi="GHEA Grapalat"/>
        </w:rPr>
      </w:pPr>
      <w:moveFromRangeStart w:id="1515" w:author="User" w:date="2024-06-13T09:15:00Z" w:name="move169162529"/>
      <w:moveFrom w:id="1516" w:author="User" w:date="2024-06-13T09:15:00Z">
        <w:r w:rsidRPr="00677822" w:rsidDel="003C4F35">
          <w:rPr>
            <w:rFonts w:ascii="GHEA Grapalat" w:hAnsi="GHEA Grapalat"/>
          </w:rPr>
          <w:t>рабочего дня, следующего</w:t>
        </w:r>
        <w:r w:rsidR="004300C2" w:rsidRPr="00677822" w:rsidDel="003C4F35">
          <w:rPr>
            <w:rFonts w:ascii="GHEA Grapalat" w:hAnsi="GHEA Grapalat"/>
          </w:rPr>
          <w:t xml:space="preserve"> за</w:t>
        </w:r>
        <w:r w:rsidRPr="00677822" w:rsidDel="003C4F35">
          <w:rPr>
            <w:rFonts w:ascii="GHEA Grapalat" w:hAnsi="GHEA Grapalat"/>
          </w:rPr>
          <w:t xml:space="preserve"> </w:t>
        </w:r>
        <w:r w:rsidR="00FE75E6" w:rsidRPr="00677822" w:rsidDel="003C4F35">
          <w:rPr>
            <w:rFonts w:ascii="GHEA Grapalat" w:hAnsi="GHEA Grapalat"/>
          </w:rPr>
          <w:t>последним днем полного выполнения взятых Компанией по заключаемому договору обязательств, включительно.</w:t>
        </w:r>
      </w:moveFrom>
    </w:p>
    <w:p w:rsidR="000A214C" w:rsidRPr="00B138F3" w:rsidDel="003C4F35" w:rsidRDefault="000A214C" w:rsidP="000A214C">
      <w:pPr>
        <w:widowControl w:val="0"/>
        <w:tabs>
          <w:tab w:val="left" w:pos="1134"/>
        </w:tabs>
        <w:spacing w:after="160"/>
        <w:ind w:firstLine="567"/>
        <w:jc w:val="both"/>
        <w:rPr>
          <w:moveFrom w:id="1517" w:author="User" w:date="2024-06-13T09:15:00Z"/>
          <w:rFonts w:ascii="GHEA Grapalat" w:hAnsi="GHEA Grapalat" w:cs="GHEA Grapalat"/>
        </w:rPr>
      </w:pPr>
      <w:moveFrom w:id="1518" w:author="User" w:date="2024-06-13T09:15:00Z">
        <w:r w:rsidRPr="00B138F3" w:rsidDel="003C4F35">
          <w:rPr>
            <w:rFonts w:ascii="GHEA Grapalat" w:hAnsi="GHEA Grapalat"/>
          </w:rPr>
          <w:t>2.2.</w:t>
        </w:r>
        <w:r w:rsidRPr="00B138F3" w:rsidDel="003C4F35">
          <w:rPr>
            <w:rFonts w:ascii="GHEA Grapalat" w:hAnsi="GHEA Grapalat"/>
          </w:rPr>
          <w:tab/>
          <w:t xml:space="preserve">Представив настоящее Соглашение и прилагаемое Требование в Банк-плательщик: </w:t>
        </w:r>
      </w:moveFrom>
    </w:p>
    <w:p w:rsidR="000A214C" w:rsidRPr="00B138F3" w:rsidDel="003C4F35" w:rsidRDefault="000A214C" w:rsidP="000A214C">
      <w:pPr>
        <w:widowControl w:val="0"/>
        <w:tabs>
          <w:tab w:val="left" w:pos="1134"/>
        </w:tabs>
        <w:spacing w:after="160"/>
        <w:ind w:firstLine="567"/>
        <w:jc w:val="both"/>
        <w:rPr>
          <w:moveFrom w:id="1519" w:author="User" w:date="2024-06-13T09:15:00Z"/>
          <w:rFonts w:ascii="GHEA Grapalat" w:hAnsi="GHEA Grapalat" w:cs="GHEA Grapalat"/>
        </w:rPr>
      </w:pPr>
      <w:moveFrom w:id="1520" w:author="User" w:date="2024-06-13T09:15:00Z">
        <w:r w:rsidRPr="00B138F3" w:rsidDel="003C4F35">
          <w:rPr>
            <w:rFonts w:ascii="GHEA Grapalat" w:hAnsi="GHEA Grapalat"/>
          </w:rPr>
          <w:t>2.2.1.</w:t>
        </w:r>
        <w:r w:rsidRPr="00B138F3" w:rsidDel="003C4F35">
          <w:rPr>
            <w:rFonts w:ascii="GHEA Grapalat" w:hAnsi="GHEA Grapalat"/>
          </w:rPr>
          <w:tab/>
          <w:t>Заказчик подтверждает, что Компания допустила нарушение договорных обязательств, а</w:t>
        </w:r>
      </w:moveFrom>
    </w:p>
    <w:p w:rsidR="000A214C" w:rsidRPr="00B138F3" w:rsidDel="003C4F35" w:rsidRDefault="000A214C" w:rsidP="000A214C">
      <w:pPr>
        <w:widowControl w:val="0"/>
        <w:tabs>
          <w:tab w:val="left" w:pos="1134"/>
        </w:tabs>
        <w:spacing w:after="160"/>
        <w:ind w:firstLine="567"/>
        <w:jc w:val="both"/>
        <w:rPr>
          <w:moveFrom w:id="1521" w:author="User" w:date="2024-06-13T09:15:00Z"/>
          <w:rFonts w:ascii="GHEA Grapalat" w:hAnsi="GHEA Grapalat" w:cs="GHEA Grapalat"/>
        </w:rPr>
      </w:pPr>
      <w:moveFrom w:id="1522" w:author="User" w:date="2024-06-13T09:15:00Z">
        <w:r w:rsidRPr="00B138F3" w:rsidDel="003C4F35">
          <w:rPr>
            <w:rFonts w:ascii="GHEA Grapalat" w:hAnsi="GHEA Grapalat"/>
          </w:rPr>
          <w:t>2.2.2.</w:t>
        </w:r>
        <w:r w:rsidRPr="00B138F3" w:rsidDel="003C4F3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moveFrom>
    </w:p>
    <w:p w:rsidR="000A214C" w:rsidRPr="00B138F3" w:rsidDel="003C4F35" w:rsidRDefault="000A214C" w:rsidP="000A214C">
      <w:pPr>
        <w:widowControl w:val="0"/>
        <w:tabs>
          <w:tab w:val="left" w:pos="1134"/>
        </w:tabs>
        <w:spacing w:after="160"/>
        <w:ind w:firstLine="567"/>
        <w:jc w:val="both"/>
        <w:rPr>
          <w:moveFrom w:id="1523" w:author="User" w:date="2024-06-13T09:15:00Z"/>
          <w:rFonts w:ascii="GHEA Grapalat" w:hAnsi="GHEA Grapalat"/>
        </w:rPr>
      </w:pPr>
      <w:moveFrom w:id="1524" w:author="User" w:date="2024-06-13T09:15:00Z">
        <w:r w:rsidRPr="00B138F3" w:rsidDel="003C4F35">
          <w:rPr>
            <w:rFonts w:ascii="GHEA Grapalat" w:hAnsi="GHEA Grapalat"/>
          </w:rPr>
          <w:t>2.3.</w:t>
        </w:r>
        <w:r w:rsidRPr="00B138F3" w:rsidDel="003C4F3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moveFrom>
    </w:p>
    <w:p w:rsidR="000A214C" w:rsidRPr="00B138F3" w:rsidDel="003C4F35" w:rsidRDefault="000A214C" w:rsidP="000A214C">
      <w:pPr>
        <w:widowControl w:val="0"/>
        <w:spacing w:after="160"/>
        <w:ind w:firstLine="567"/>
        <w:jc w:val="center"/>
        <w:rPr>
          <w:moveFrom w:id="1525" w:author="User" w:date="2024-06-13T09:15:00Z"/>
          <w:rFonts w:ascii="GHEA Grapalat" w:hAnsi="GHEA Grapalat"/>
          <w:b/>
        </w:rPr>
      </w:pPr>
      <w:moveFrom w:id="1526" w:author="User" w:date="2024-06-13T09:15:00Z">
        <w:r w:rsidRPr="00B138F3" w:rsidDel="003C4F35">
          <w:rPr>
            <w:rFonts w:ascii="GHEA Grapalat" w:hAnsi="GHEA Grapalat"/>
            <w:b/>
          </w:rPr>
          <w:t>3. Адрес, банковские реквизиты Компании</w:t>
        </w:r>
      </w:moveFrom>
    </w:p>
    <w:p w:rsidR="000A214C" w:rsidRPr="00B138F3" w:rsidDel="003C4F35" w:rsidRDefault="000A214C" w:rsidP="000A214C">
      <w:pPr>
        <w:widowControl w:val="0"/>
        <w:jc w:val="both"/>
        <w:rPr>
          <w:moveFrom w:id="1527" w:author="User" w:date="2024-06-13T09:15:00Z"/>
          <w:rFonts w:ascii="GHEA Grapalat" w:hAnsi="GHEA Grapalat"/>
        </w:rPr>
      </w:pPr>
      <w:moveFrom w:id="1528"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29" w:author="User" w:date="2024-06-13T09:15:00Z"/>
          <w:rFonts w:ascii="GHEA Grapalat" w:hAnsi="GHEA Grapalat"/>
          <w:vertAlign w:val="superscript"/>
        </w:rPr>
      </w:pPr>
      <w:moveFrom w:id="1530" w:author="User" w:date="2024-06-13T09:15:00Z">
        <w:r w:rsidRPr="00B138F3" w:rsidDel="003C4F35">
          <w:rPr>
            <w:rFonts w:ascii="GHEA Grapalat" w:hAnsi="GHEA Grapalat"/>
            <w:vertAlign w:val="superscript"/>
          </w:rPr>
          <w:t>наименование компании</w:t>
        </w:r>
      </w:moveFrom>
    </w:p>
    <w:p w:rsidR="000A214C" w:rsidRPr="00B138F3" w:rsidDel="003C4F35" w:rsidRDefault="000A214C" w:rsidP="000A214C">
      <w:pPr>
        <w:widowControl w:val="0"/>
        <w:jc w:val="both"/>
        <w:rPr>
          <w:moveFrom w:id="1531" w:author="User" w:date="2024-06-13T09:15:00Z"/>
          <w:rFonts w:ascii="GHEA Grapalat" w:hAnsi="GHEA Grapalat"/>
        </w:rPr>
      </w:pPr>
      <w:moveFrom w:id="1532"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33" w:author="User" w:date="2024-06-13T09:15:00Z"/>
          <w:rFonts w:ascii="GHEA Grapalat" w:hAnsi="GHEA Grapalat"/>
          <w:vertAlign w:val="superscript"/>
        </w:rPr>
      </w:pPr>
      <w:moveFrom w:id="1534" w:author="User" w:date="2024-06-13T09:15:00Z">
        <w:r w:rsidRPr="00B138F3" w:rsidDel="003C4F35">
          <w:rPr>
            <w:rFonts w:ascii="GHEA Grapalat" w:hAnsi="GHEA Grapalat"/>
            <w:vertAlign w:val="superscript"/>
          </w:rPr>
          <w:t>адрес компании</w:t>
        </w:r>
      </w:moveFrom>
    </w:p>
    <w:p w:rsidR="000A214C" w:rsidRPr="00B138F3" w:rsidDel="003C4F35" w:rsidRDefault="000A214C" w:rsidP="000A214C">
      <w:pPr>
        <w:widowControl w:val="0"/>
        <w:jc w:val="both"/>
        <w:rPr>
          <w:moveFrom w:id="1535" w:author="User" w:date="2024-06-13T09:15:00Z"/>
          <w:rFonts w:ascii="GHEA Grapalat" w:hAnsi="GHEA Grapalat"/>
        </w:rPr>
      </w:pPr>
      <w:moveFrom w:id="1536"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37" w:author="User" w:date="2024-06-13T09:15:00Z"/>
          <w:rFonts w:ascii="GHEA Grapalat" w:hAnsi="GHEA Grapalat"/>
          <w:vertAlign w:val="superscript"/>
        </w:rPr>
      </w:pPr>
      <w:moveFrom w:id="1538" w:author="User" w:date="2024-06-13T09:15:00Z">
        <w:r w:rsidRPr="00B138F3" w:rsidDel="003C4F35">
          <w:rPr>
            <w:rFonts w:ascii="GHEA Grapalat" w:hAnsi="GHEA Grapalat"/>
            <w:vertAlign w:val="superscript"/>
          </w:rPr>
          <w:t>наименование обслуживающего компанию банка</w:t>
        </w:r>
      </w:moveFrom>
    </w:p>
    <w:p w:rsidR="000A214C" w:rsidRPr="00B138F3" w:rsidDel="003C4F35" w:rsidRDefault="000A214C" w:rsidP="000A214C">
      <w:pPr>
        <w:widowControl w:val="0"/>
        <w:jc w:val="both"/>
        <w:rPr>
          <w:moveFrom w:id="1539" w:author="User" w:date="2024-06-13T09:15:00Z"/>
          <w:rFonts w:ascii="GHEA Grapalat" w:hAnsi="GHEA Grapalat"/>
        </w:rPr>
      </w:pPr>
      <w:moveFrom w:id="1540"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41" w:author="User" w:date="2024-06-13T09:15:00Z"/>
          <w:rFonts w:ascii="GHEA Grapalat" w:hAnsi="GHEA Grapalat"/>
          <w:vertAlign w:val="superscript"/>
        </w:rPr>
      </w:pPr>
      <w:moveFrom w:id="1542" w:author="User" w:date="2024-06-13T09:15:00Z">
        <w:r w:rsidRPr="00B138F3" w:rsidDel="003C4F35">
          <w:rPr>
            <w:rFonts w:ascii="GHEA Grapalat" w:hAnsi="GHEA Grapalat"/>
            <w:vertAlign w:val="superscript"/>
          </w:rPr>
          <w:t>номер банковского счета компании</w:t>
        </w:r>
      </w:moveFrom>
    </w:p>
    <w:p w:rsidR="000A214C" w:rsidRPr="00B138F3" w:rsidDel="003C4F35" w:rsidRDefault="000A214C" w:rsidP="000A214C">
      <w:pPr>
        <w:widowControl w:val="0"/>
        <w:jc w:val="both"/>
        <w:rPr>
          <w:moveFrom w:id="1543" w:author="User" w:date="2024-06-13T09:15:00Z"/>
          <w:rFonts w:ascii="GHEA Grapalat" w:hAnsi="GHEA Grapalat"/>
        </w:rPr>
      </w:pPr>
      <w:moveFrom w:id="1544"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45" w:author="User" w:date="2024-06-13T09:15:00Z"/>
          <w:rFonts w:ascii="GHEA Grapalat" w:hAnsi="GHEA Grapalat"/>
          <w:vertAlign w:val="superscript"/>
        </w:rPr>
      </w:pPr>
      <w:moveFrom w:id="1546" w:author="User" w:date="2024-06-13T09:15:00Z">
        <w:r w:rsidRPr="00B138F3" w:rsidDel="003C4F35">
          <w:rPr>
            <w:rFonts w:ascii="GHEA Grapalat" w:hAnsi="GHEA Grapalat"/>
            <w:vertAlign w:val="superscript"/>
          </w:rPr>
          <w:t>учетный номер налогоплательщика компании</w:t>
        </w:r>
      </w:moveFrom>
    </w:p>
    <w:p w:rsidR="000A214C" w:rsidRPr="00B138F3" w:rsidDel="003C4F35" w:rsidRDefault="000A214C" w:rsidP="000A214C">
      <w:pPr>
        <w:widowControl w:val="0"/>
        <w:jc w:val="both"/>
        <w:rPr>
          <w:moveFrom w:id="1547" w:author="User" w:date="2024-06-13T09:15:00Z"/>
          <w:rFonts w:ascii="GHEA Grapalat" w:hAnsi="GHEA Grapalat"/>
        </w:rPr>
      </w:pPr>
      <w:moveFrom w:id="1548" w:author="User" w:date="2024-06-13T09:15:00Z">
        <w:r w:rsidRPr="00B138F3" w:rsidDel="003C4F35">
          <w:rPr>
            <w:rFonts w:ascii="GHEA Grapalat" w:hAnsi="GHEA Grapalat"/>
          </w:rPr>
          <w:t>_______________________________________</w:t>
        </w:r>
      </w:moveFrom>
    </w:p>
    <w:p w:rsidR="000A214C" w:rsidRPr="00B138F3" w:rsidDel="003C4F35" w:rsidRDefault="000A214C" w:rsidP="00632AC2">
      <w:pPr>
        <w:widowControl w:val="0"/>
        <w:spacing w:after="160"/>
        <w:ind w:right="4250"/>
        <w:jc w:val="center"/>
        <w:rPr>
          <w:moveFrom w:id="1549" w:author="User" w:date="2024-06-13T09:15:00Z"/>
          <w:rFonts w:ascii="GHEA Grapalat" w:hAnsi="GHEA Grapalat"/>
        </w:rPr>
      </w:pPr>
      <w:moveFrom w:id="1550" w:author="User" w:date="2024-06-13T09:15:00Z">
        <w:r w:rsidRPr="00B138F3" w:rsidDel="003C4F35">
          <w:rPr>
            <w:rFonts w:ascii="GHEA Grapalat" w:hAnsi="GHEA Grapalat"/>
            <w:vertAlign w:val="superscript"/>
          </w:rPr>
          <w:t>имя, фамилия и подпись директора компании</w:t>
        </w:r>
      </w:moveFrom>
    </w:p>
    <w:p w:rsidR="000A214C" w:rsidRPr="00B138F3" w:rsidDel="003C4F35" w:rsidRDefault="00632AC2" w:rsidP="00632AC2">
      <w:pPr>
        <w:widowControl w:val="0"/>
        <w:spacing w:after="160"/>
        <w:rPr>
          <w:moveFrom w:id="1551" w:author="User" w:date="2024-06-13T09:15:00Z"/>
          <w:rFonts w:ascii="GHEA Grapalat" w:hAnsi="GHEA Grapalat"/>
        </w:rPr>
      </w:pPr>
      <w:moveFrom w:id="1552" w:author="User" w:date="2024-06-13T09:15:00Z">
        <w:r w:rsidRPr="007F466C" w:rsidDel="003C4F35">
          <w:rPr>
            <w:rFonts w:ascii="GHEA Grapalat" w:hAnsi="GHEA Grapalat"/>
            <w:highlight w:val="yellow"/>
            <w:rPrChange w:id="1553" w:author="User" w:date="2024-06-13T09:14:00Z">
              <w:rPr>
                <w:rFonts w:ascii="GHEA Grapalat" w:hAnsi="GHEA Grapalat"/>
              </w:rPr>
            </w:rPrChange>
          </w:rPr>
          <w:t>День/месяц/год</w:t>
        </w:r>
        <w:r w:rsidRPr="00B138F3" w:rsidDel="003C4F35">
          <w:rPr>
            <w:rFonts w:ascii="GHEA Grapalat" w:hAnsi="GHEA Grapalat"/>
          </w:rPr>
          <w:t xml:space="preserve">                                                                                    </w:t>
        </w:r>
        <w:r w:rsidR="000A214C" w:rsidRPr="00B138F3" w:rsidDel="003C4F35">
          <w:rPr>
            <w:rFonts w:ascii="GHEA Grapalat" w:hAnsi="GHEA Grapalat"/>
          </w:rPr>
          <w:t>М. П.</w:t>
        </w:r>
      </w:moveFrom>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Del="003C4F35" w:rsidTr="00DE2AE3">
        <w:trPr>
          <w:trHeight w:val="352"/>
          <w:del w:id="155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moveFromRangeEnd w:id="1515"/>
          <w:p w:rsidR="00BE2572" w:rsidRPr="009F2725" w:rsidDel="003C4F35" w:rsidRDefault="00BE2572" w:rsidP="00DE2AE3">
            <w:pPr>
              <w:widowControl w:val="0"/>
              <w:tabs>
                <w:tab w:val="left" w:pos="3402"/>
              </w:tabs>
              <w:spacing w:after="160"/>
              <w:ind w:left="360"/>
              <w:rPr>
                <w:del w:id="1555" w:author="User" w:date="2024-06-13T09:14:00Z"/>
                <w:rFonts w:ascii="GHEA Grapalat" w:hAnsi="GHEA Grapalat" w:cs="Sylfaen"/>
                <w:b/>
                <w:bCs/>
                <w:rPrChange w:id="1556" w:author="User" w:date="2024-06-14T08:35:00Z">
                  <w:rPr>
                    <w:del w:id="1557" w:author="User" w:date="2024-06-13T09:14:00Z"/>
                    <w:rFonts w:ascii="GHEA Grapalat" w:hAnsi="GHEA Grapalat" w:cs="Sylfaen"/>
                    <w:b/>
                    <w:bCs/>
                    <w:lang w:val="en-US"/>
                  </w:rPr>
                </w:rPrChange>
              </w:rPr>
            </w:pPr>
            <w:del w:id="1558" w:author="User" w:date="2024-06-13T09:14:00Z">
              <w:r w:rsidRPr="009F2725" w:rsidDel="003C4F35">
                <w:rPr>
                  <w:rFonts w:ascii="GHEA Grapalat" w:hAnsi="GHEA Grapalat"/>
                  <w:b/>
                  <w:rPrChange w:id="1559" w:author="User" w:date="2024-06-14T08:35:00Z">
                    <w:rPr>
                      <w:rFonts w:ascii="GHEA Grapalat" w:hAnsi="GHEA Grapalat"/>
                      <w:b/>
                      <w:lang w:val="en-US"/>
                    </w:rPr>
                  </w:rPrChange>
                </w:rPr>
                <w:delText>1.</w:delText>
              </w:r>
              <w:r w:rsidRPr="009F2725" w:rsidDel="003C4F35">
                <w:rPr>
                  <w:rFonts w:ascii="GHEA Grapalat" w:hAnsi="GHEA Grapalat"/>
                  <w:b/>
                  <w:rPrChange w:id="1560" w:author="User" w:date="2024-06-14T08:35:00Z">
                    <w:rPr>
                      <w:rFonts w:ascii="GHEA Grapalat" w:hAnsi="GHEA Grapalat"/>
                      <w:b/>
                      <w:lang w:val="en-US"/>
                    </w:rPr>
                  </w:rPrChange>
                </w:rPr>
                <w:tab/>
              </w:r>
              <w:r w:rsidRPr="00B138F3" w:rsidDel="003C4F35">
                <w:rPr>
                  <w:rFonts w:ascii="GHEA Grapalat" w:hAnsi="GHEA Grapalat"/>
                  <w:b/>
                </w:rPr>
                <w:delText xml:space="preserve">ПЛАТЕЖНОЕ ТРЕБОВАНИЕ </w:delText>
              </w:r>
              <w:r w:rsidRPr="009F2725" w:rsidDel="003C4F35">
                <w:rPr>
                  <w:rFonts w:ascii="GHEA Grapalat" w:hAnsi="GHEA Grapalat"/>
                  <w:b/>
                  <w:rPrChange w:id="1561" w:author="User" w:date="2024-06-14T08:35:00Z">
                    <w:rPr>
                      <w:rFonts w:ascii="GHEA Grapalat" w:hAnsi="GHEA Grapalat"/>
                      <w:b/>
                      <w:lang w:val="en-US"/>
                    </w:rPr>
                  </w:rPrChange>
                </w:rPr>
                <w:delText>*</w:delText>
              </w:r>
            </w:del>
          </w:p>
        </w:tc>
      </w:tr>
      <w:tr w:rsidR="00B138F3" w:rsidRPr="00B138F3" w:rsidDel="003C4F35" w:rsidTr="00DE2AE3">
        <w:trPr>
          <w:trHeight w:val="352"/>
          <w:del w:id="156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63" w:author="User" w:date="2024-06-13T09:14:00Z"/>
                <w:rFonts w:ascii="GHEA Grapalat" w:hAnsi="GHEA Grapalat" w:cs="Sylfaen"/>
              </w:rPr>
            </w:pPr>
            <w:del w:id="1564" w:author="User" w:date="2024-06-13T09:14:00Z">
              <w:r w:rsidRPr="00B138F3" w:rsidDel="003C4F35">
                <w:rPr>
                  <w:rFonts w:ascii="GHEA Grapalat" w:hAnsi="GHEA Grapalat"/>
                </w:rPr>
                <w:delText>2.</w:delText>
              </w:r>
              <w:r w:rsidRPr="00B138F3" w:rsidDel="003C4F35">
                <w:rPr>
                  <w:rFonts w:ascii="GHEA Grapalat" w:hAnsi="GHEA Grapalat"/>
                </w:rPr>
                <w:tab/>
                <w:delText xml:space="preserve">Номер </w:delText>
              </w:r>
            </w:del>
          </w:p>
        </w:tc>
      </w:tr>
      <w:tr w:rsidR="00B138F3" w:rsidRPr="00B138F3" w:rsidDel="003C4F35" w:rsidTr="00DE2AE3">
        <w:trPr>
          <w:trHeight w:val="349"/>
          <w:del w:id="156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3390"/>
              </w:tabs>
              <w:spacing w:after="160"/>
              <w:ind w:left="322"/>
              <w:rPr>
                <w:del w:id="1566" w:author="User" w:date="2024-06-13T09:14:00Z"/>
                <w:rFonts w:ascii="GHEA Grapalat" w:hAnsi="GHEA Grapalat" w:cs="Sylfaen"/>
              </w:rPr>
            </w:pPr>
            <w:del w:id="1567" w:author="User" w:date="2024-06-13T09:14:00Z">
              <w:r w:rsidRPr="00B138F3" w:rsidDel="003C4F35">
                <w:rPr>
                  <w:rFonts w:ascii="GHEA Grapalat" w:hAnsi="GHEA Grapalat"/>
                </w:rPr>
                <w:delText>3</w:delText>
              </w:r>
              <w:r w:rsidRPr="00B138F3" w:rsidDel="003C4F35">
                <w:rPr>
                  <w:rFonts w:ascii="GHEA Grapalat" w:hAnsi="GHEA Grapalat"/>
                </w:rPr>
                <w:tab/>
                <w:delText>Дата представления: "___" ___ 20___г.</w:delText>
              </w:r>
            </w:del>
          </w:p>
        </w:tc>
      </w:tr>
      <w:tr w:rsidR="00B138F3" w:rsidRPr="00B138F3" w:rsidDel="003C4F35" w:rsidTr="00DE2AE3">
        <w:trPr>
          <w:trHeight w:val="345"/>
          <w:del w:id="156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69" w:author="User" w:date="2024-06-13T09:14:00Z"/>
                <w:rFonts w:ascii="GHEA Grapalat" w:hAnsi="GHEA Grapalat"/>
              </w:rPr>
            </w:pPr>
            <w:del w:id="1570" w:author="User" w:date="2024-06-13T09:14:00Z">
              <w:r w:rsidRPr="00B138F3" w:rsidDel="003C4F35">
                <w:rPr>
                  <w:rFonts w:ascii="GHEA Grapalat" w:hAnsi="GHEA Grapalat"/>
                </w:rPr>
                <w:delText>4.</w:delText>
              </w:r>
              <w:r w:rsidRPr="00B138F3" w:rsidDel="003C4F35">
                <w:rPr>
                  <w:rFonts w:ascii="GHEA Grapalat" w:hAnsi="GHEA Grapalat"/>
                </w:rPr>
                <w:tab/>
                <w:delText>Наименование, или имя, фамилия плательщика (Компания:</w:delText>
              </w:r>
            </w:del>
          </w:p>
        </w:tc>
      </w:tr>
      <w:tr w:rsidR="00B138F3" w:rsidRPr="00B138F3" w:rsidDel="003C4F35" w:rsidTr="00DE2AE3">
        <w:trPr>
          <w:trHeight w:val="361"/>
          <w:del w:id="157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72" w:author="User" w:date="2024-06-13T09:14:00Z"/>
                <w:rFonts w:ascii="GHEA Grapalat" w:hAnsi="GHEA Grapalat"/>
              </w:rPr>
            </w:pPr>
            <w:del w:id="1573" w:author="User" w:date="2024-06-13T09:14:00Z">
              <w:r w:rsidRPr="00B138F3" w:rsidDel="003C4F35">
                <w:rPr>
                  <w:rFonts w:ascii="GHEA Grapalat" w:hAnsi="GHEA Grapalat"/>
                </w:rPr>
                <w:delText>5.</w:delText>
              </w:r>
              <w:r w:rsidRPr="00B138F3" w:rsidDel="003C4F35">
                <w:rPr>
                  <w:rFonts w:ascii="GHEA Grapalat" w:hAnsi="GHEA Grapalat"/>
                </w:rPr>
                <w:tab/>
                <w:delText>Обслуживающая плательщика Финансовая организация (банк):</w:delText>
              </w:r>
            </w:del>
          </w:p>
        </w:tc>
      </w:tr>
      <w:tr w:rsidR="00B138F3" w:rsidRPr="00B138F3" w:rsidDel="003C4F35" w:rsidTr="00DE2AE3">
        <w:trPr>
          <w:trHeight w:val="433"/>
          <w:del w:id="157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75" w:author="User" w:date="2024-06-13T09:14:00Z"/>
                <w:rFonts w:ascii="GHEA Grapalat" w:hAnsi="GHEA Grapalat"/>
              </w:rPr>
            </w:pPr>
            <w:del w:id="1576" w:author="User" w:date="2024-06-13T09:14:00Z">
              <w:r w:rsidRPr="00B138F3" w:rsidDel="003C4F35">
                <w:rPr>
                  <w:rFonts w:ascii="GHEA Grapalat" w:hAnsi="GHEA Grapalat"/>
                </w:rPr>
                <w:delText>6.</w:delText>
              </w:r>
              <w:r w:rsidRPr="00B138F3" w:rsidDel="003C4F35">
                <w:rPr>
                  <w:rFonts w:ascii="GHEA Grapalat" w:hAnsi="GHEA Grapalat"/>
                </w:rPr>
                <w:tab/>
                <w:delText>Номер счета плательщика:</w:delText>
              </w:r>
            </w:del>
          </w:p>
        </w:tc>
      </w:tr>
      <w:tr w:rsidR="00B138F3" w:rsidRPr="00B138F3" w:rsidDel="003C4F35" w:rsidTr="00DE2AE3">
        <w:trPr>
          <w:trHeight w:val="352"/>
          <w:del w:id="157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78" w:author="User" w:date="2024-06-13T09:14:00Z"/>
                <w:rFonts w:ascii="GHEA Grapalat" w:hAnsi="GHEA Grapalat"/>
              </w:rPr>
            </w:pPr>
            <w:del w:id="1579" w:author="User" w:date="2024-06-13T09:14:00Z">
              <w:r w:rsidRPr="00B138F3" w:rsidDel="003C4F35">
                <w:rPr>
                  <w:rFonts w:ascii="GHEA Grapalat" w:hAnsi="GHEA Grapalat"/>
                </w:rPr>
                <w:delText>7.</w:delText>
              </w:r>
              <w:r w:rsidRPr="00B138F3" w:rsidDel="003C4F35">
                <w:rPr>
                  <w:rFonts w:ascii="GHEA Grapalat" w:hAnsi="GHEA Grapalat"/>
                </w:rPr>
                <w:tab/>
                <w:delText>УНН плательщика:</w:delText>
              </w:r>
            </w:del>
          </w:p>
        </w:tc>
      </w:tr>
      <w:tr w:rsidR="00B138F3" w:rsidRPr="00B138F3" w:rsidDel="003C4F35" w:rsidTr="00DE2AE3">
        <w:trPr>
          <w:trHeight w:val="442"/>
          <w:del w:id="158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1" w:author="User" w:date="2024-06-13T09:14:00Z"/>
                <w:rFonts w:ascii="GHEA Grapalat" w:hAnsi="GHEA Grapalat"/>
              </w:rPr>
            </w:pPr>
            <w:del w:id="1582" w:author="User" w:date="2024-06-13T09:14:00Z">
              <w:r w:rsidRPr="00B138F3" w:rsidDel="003C4F35">
                <w:rPr>
                  <w:rFonts w:ascii="GHEA Grapalat" w:hAnsi="GHEA Grapalat"/>
                </w:rPr>
                <w:delText>8.</w:delText>
              </w:r>
              <w:r w:rsidRPr="00B138F3" w:rsidDel="003C4F35">
                <w:rPr>
                  <w:rFonts w:ascii="GHEA Grapalat" w:hAnsi="GHEA Grapalat"/>
                </w:rPr>
                <w:tab/>
                <w:delText>НЗОУ плательщика:</w:delText>
              </w:r>
            </w:del>
          </w:p>
        </w:tc>
      </w:tr>
      <w:tr w:rsidR="003C4F35" w:rsidRPr="00B138F3" w:rsidDel="003C4F35" w:rsidTr="00DE2AE3">
        <w:trPr>
          <w:trHeight w:val="352"/>
          <w:del w:id="158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84" w:author="User" w:date="2024-06-13T09:14:00Z"/>
                <w:rFonts w:ascii="GHEA Grapalat" w:hAnsi="GHEA Grapalat"/>
              </w:rPr>
            </w:pPr>
            <w:del w:id="1585" w:author="User" w:date="2024-06-13T09:14:00Z">
              <w:r w:rsidRPr="00B138F3" w:rsidDel="003E75E2">
                <w:rPr>
                  <w:rFonts w:ascii="GHEA Grapalat" w:hAnsi="GHEA Grapalat"/>
                </w:rPr>
                <w:delText>9.</w:delText>
              </w:r>
              <w:r w:rsidRPr="00B138F3" w:rsidDel="003E75E2">
                <w:rPr>
                  <w:rFonts w:ascii="GHEA Grapalat" w:hAnsi="GHEA Grapalat"/>
                </w:rPr>
                <w:tab/>
                <w:delText>Наименование, или имя, фамилия бенефициара:</w:delText>
              </w:r>
            </w:del>
          </w:p>
        </w:tc>
      </w:tr>
      <w:tr w:rsidR="003C4F35" w:rsidRPr="00B138F3" w:rsidDel="003C4F35" w:rsidTr="00DE2AE3">
        <w:trPr>
          <w:trHeight w:val="352"/>
          <w:del w:id="158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87" w:author="User" w:date="2024-06-13T09:14:00Z"/>
                <w:rFonts w:ascii="GHEA Grapalat" w:hAnsi="GHEA Grapalat"/>
              </w:rPr>
            </w:pPr>
            <w:del w:id="1588" w:author="User" w:date="2024-06-13T09:14:00Z">
              <w:r w:rsidRPr="00B138F3" w:rsidDel="003E75E2">
                <w:rPr>
                  <w:rFonts w:ascii="GHEA Grapalat" w:hAnsi="GHEA Grapalat"/>
                </w:rPr>
                <w:delText>10.</w:delText>
              </w:r>
              <w:r w:rsidRPr="00B138F3" w:rsidDel="003E75E2">
                <w:rPr>
                  <w:rFonts w:ascii="GHEA Grapalat" w:hAnsi="GHEA Grapalat"/>
                </w:rPr>
                <w:tab/>
                <w:delText>НЗОУ бенефициара (не заполняется)</w:delText>
              </w:r>
            </w:del>
          </w:p>
        </w:tc>
      </w:tr>
      <w:tr w:rsidR="003C4F35" w:rsidRPr="00B138F3" w:rsidDel="003C4F35" w:rsidTr="00DE2AE3">
        <w:trPr>
          <w:trHeight w:val="343"/>
          <w:del w:id="158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0" w:author="User" w:date="2024-06-13T09:14:00Z"/>
                <w:rFonts w:ascii="GHEA Grapalat" w:hAnsi="GHEA Grapalat"/>
              </w:rPr>
            </w:pPr>
            <w:del w:id="1591" w:author="User" w:date="2024-06-13T09:14:00Z">
              <w:r w:rsidRPr="00B138F3" w:rsidDel="003E75E2">
                <w:rPr>
                  <w:rFonts w:ascii="GHEA Grapalat" w:hAnsi="GHEA Grapalat"/>
                </w:rPr>
                <w:delText>11.</w:delText>
              </w:r>
              <w:r w:rsidRPr="00B138F3" w:rsidDel="003E75E2">
                <w:rPr>
                  <w:rFonts w:ascii="GHEA Grapalat" w:hAnsi="GHEA Grapalat"/>
                </w:rPr>
                <w:tab/>
                <w:delText>УНН бенефициара:</w:delText>
              </w:r>
            </w:del>
          </w:p>
        </w:tc>
      </w:tr>
      <w:tr w:rsidR="003C4F35" w:rsidRPr="00B138F3" w:rsidDel="003C4F35" w:rsidTr="00DE2AE3">
        <w:trPr>
          <w:trHeight w:val="361"/>
          <w:del w:id="159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3" w:author="User" w:date="2024-06-13T09:14:00Z"/>
                <w:rFonts w:ascii="GHEA Grapalat" w:hAnsi="GHEA Grapalat"/>
              </w:rPr>
            </w:pPr>
            <w:del w:id="1594" w:author="User" w:date="2024-06-13T09:14:00Z">
              <w:r w:rsidRPr="00B138F3" w:rsidDel="003E75E2">
                <w:rPr>
                  <w:rFonts w:ascii="GHEA Grapalat" w:hAnsi="GHEA Grapalat"/>
                </w:rPr>
                <w:delText>12.</w:delText>
              </w:r>
              <w:r w:rsidRPr="00B138F3" w:rsidDel="003E75E2">
                <w:rPr>
                  <w:rFonts w:ascii="GHEA Grapalat" w:hAnsi="GHEA Grapalat"/>
                </w:rPr>
                <w:tab/>
                <w:delText>Обслуживающая бенефициара Финансовая организация (банк):</w:delText>
              </w:r>
            </w:del>
          </w:p>
        </w:tc>
      </w:tr>
      <w:tr w:rsidR="003C4F35" w:rsidRPr="00B138F3" w:rsidDel="003C4F35" w:rsidTr="00DE2AE3">
        <w:trPr>
          <w:trHeight w:val="433"/>
          <w:del w:id="159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6" w:author="User" w:date="2024-06-13T09:14:00Z"/>
                <w:rFonts w:ascii="GHEA Grapalat" w:hAnsi="GHEA Grapalat"/>
              </w:rPr>
            </w:pPr>
            <w:del w:id="1597" w:author="User" w:date="2024-06-13T09:14:00Z">
              <w:r w:rsidRPr="00B138F3" w:rsidDel="003E75E2">
                <w:rPr>
                  <w:rFonts w:ascii="GHEA Grapalat" w:hAnsi="GHEA Grapalat"/>
                </w:rPr>
                <w:delText>13.</w:delText>
              </w:r>
              <w:r w:rsidRPr="00B138F3" w:rsidDel="003E75E2">
                <w:rPr>
                  <w:rFonts w:ascii="GHEA Grapalat" w:hAnsi="GHEA Grapalat"/>
                </w:rPr>
                <w:tab/>
                <w:delText>Номер счета бенефициара (сч.№)</w:delText>
              </w:r>
            </w:del>
          </w:p>
        </w:tc>
      </w:tr>
      <w:tr w:rsidR="003C4F35" w:rsidRPr="00B138F3" w:rsidDel="003C4F35" w:rsidTr="00DE2AE3">
        <w:trPr>
          <w:trHeight w:val="442"/>
          <w:del w:id="159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9" w:author="User" w:date="2024-06-13T09:14:00Z"/>
                <w:rFonts w:ascii="GHEA Grapalat" w:hAnsi="GHEA Grapalat"/>
              </w:rPr>
            </w:pPr>
            <w:del w:id="1600" w:author="User" w:date="2024-06-13T09:14:00Z">
              <w:r w:rsidRPr="00B138F3" w:rsidDel="003C4F35">
                <w:rPr>
                  <w:rFonts w:ascii="GHEA Grapalat" w:hAnsi="GHEA Grapalat"/>
                </w:rPr>
                <w:delText>14.</w:delText>
              </w:r>
              <w:r w:rsidRPr="00B138F3" w:rsidDel="003C4F35">
                <w:rPr>
                  <w:rFonts w:ascii="GHEA Grapalat" w:hAnsi="GHEA Grapalat"/>
                </w:rPr>
                <w:tab/>
                <w:delText>Сумма (цифрами и прописью):</w:delText>
              </w:r>
            </w:del>
          </w:p>
        </w:tc>
      </w:tr>
      <w:tr w:rsidR="003C4F35" w:rsidRPr="00B138F3" w:rsidDel="003C4F35" w:rsidTr="00DE2AE3">
        <w:trPr>
          <w:trHeight w:val="442"/>
          <w:del w:id="160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2" w:author="User" w:date="2024-06-13T09:14:00Z"/>
                <w:rFonts w:ascii="GHEA Grapalat" w:hAnsi="GHEA Grapalat"/>
              </w:rPr>
            </w:pPr>
            <w:del w:id="1603" w:author="User" w:date="2024-06-13T09:14:00Z">
              <w:r w:rsidRPr="00B138F3" w:rsidDel="003C4F35">
                <w:rPr>
                  <w:rFonts w:ascii="GHEA Grapalat" w:hAnsi="GHEA Grapalat"/>
                </w:rPr>
                <w:delText>15.</w:delText>
              </w:r>
              <w:r w:rsidRPr="00B138F3" w:rsidDel="003C4F35">
                <w:rPr>
                  <w:rFonts w:ascii="GHEA Grapalat" w:hAnsi="GHEA Grapalat"/>
                </w:rPr>
                <w:tab/>
                <w:delText>Акцептованная сумма (цифрами и прописью) (предусмотрена для частичного акцепта указанной суммы, который не применяется)</w:delText>
              </w:r>
            </w:del>
          </w:p>
        </w:tc>
      </w:tr>
      <w:tr w:rsidR="003C4F35" w:rsidRPr="00B138F3" w:rsidDel="003C4F35" w:rsidTr="00DE2AE3">
        <w:trPr>
          <w:trHeight w:val="442"/>
          <w:del w:id="160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5" w:author="User" w:date="2024-06-13T09:14:00Z"/>
                <w:rFonts w:ascii="GHEA Grapalat" w:hAnsi="GHEA Grapalat"/>
              </w:rPr>
            </w:pPr>
            <w:del w:id="1606" w:author="User" w:date="2024-06-13T09:14:00Z">
              <w:r w:rsidRPr="00B138F3" w:rsidDel="003C4F35">
                <w:rPr>
                  <w:rFonts w:ascii="GHEA Grapalat" w:hAnsi="GHEA Grapalat"/>
                </w:rPr>
                <w:delText>16.</w:delText>
              </w:r>
              <w:r w:rsidRPr="00B138F3" w:rsidDel="003C4F35">
                <w:rPr>
                  <w:rFonts w:ascii="GHEA Grapalat" w:hAnsi="GHEA Grapalat"/>
                </w:rPr>
                <w:tab/>
                <w:delText>Валюта (прописью и по коду):</w:delText>
              </w:r>
            </w:del>
          </w:p>
        </w:tc>
      </w:tr>
      <w:tr w:rsidR="003C4F35" w:rsidRPr="00B138F3" w:rsidDel="003C4F35" w:rsidTr="00DE2AE3">
        <w:trPr>
          <w:trHeight w:val="442"/>
          <w:del w:id="160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8" w:author="User" w:date="2024-06-13T09:14:00Z"/>
                <w:rFonts w:ascii="GHEA Grapalat" w:hAnsi="GHEA Grapalat"/>
              </w:rPr>
            </w:pPr>
            <w:del w:id="1609" w:author="User" w:date="2024-06-13T09:14:00Z">
              <w:r w:rsidRPr="00B138F3" w:rsidDel="003C4F35">
                <w:rPr>
                  <w:rFonts w:ascii="GHEA Grapalat" w:hAnsi="GHEA Grapalat"/>
                </w:rPr>
                <w:delText>17.</w:delText>
              </w:r>
              <w:r w:rsidRPr="00B138F3" w:rsidDel="003C4F35">
                <w:rPr>
                  <w:rFonts w:ascii="GHEA Grapalat" w:hAnsi="GHEA Grapalat"/>
                </w:rPr>
                <w:tab/>
                <w:delText>Цель сделки (уплаты): (для обеспечения исполнения договора)</w:delText>
              </w:r>
            </w:del>
          </w:p>
        </w:tc>
      </w:tr>
      <w:tr w:rsidR="003C4F35" w:rsidRPr="00B138F3" w:rsidDel="003C4F35" w:rsidTr="00DE2AE3">
        <w:trPr>
          <w:trHeight w:val="424"/>
          <w:del w:id="1610" w:author="User" w:date="2024-06-13T09:14:00Z"/>
        </w:trPr>
        <w:tc>
          <w:tcPr>
            <w:tcW w:w="10980" w:type="dxa"/>
            <w:gridSpan w:val="2"/>
            <w:tcBorders>
              <w:top w:val="single" w:sz="4" w:space="0" w:color="auto"/>
              <w:left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1" w:author="User" w:date="2024-06-13T09:14:00Z"/>
                <w:rFonts w:ascii="GHEA Grapalat" w:hAnsi="GHEA Grapalat"/>
              </w:rPr>
            </w:pPr>
            <w:del w:id="1612" w:author="User" w:date="2024-06-13T09:14:00Z">
              <w:r w:rsidRPr="00B138F3" w:rsidDel="003C4F35">
                <w:rPr>
                  <w:rFonts w:ascii="GHEA Grapalat" w:hAnsi="GHEA Grapalat"/>
                </w:rPr>
                <w:delText>18.</w:delText>
              </w:r>
              <w:r w:rsidRPr="00B138F3" w:rsidDel="003C4F35">
                <w:rPr>
                  <w:rFonts w:ascii="GHEA Grapalat" w:hAnsi="GHEA Grapalat"/>
                </w:rPr>
                <w:tab/>
                <w:delTex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delText>
              </w:r>
            </w:del>
          </w:p>
        </w:tc>
      </w:tr>
      <w:tr w:rsidR="003C4F35" w:rsidRPr="00B138F3" w:rsidDel="003C4F35" w:rsidTr="00DE2AE3">
        <w:trPr>
          <w:trHeight w:val="704"/>
          <w:del w:id="161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4" w:author="User" w:date="2024-06-13T09:14:00Z"/>
                <w:rFonts w:ascii="GHEA Grapalat" w:hAnsi="GHEA Grapalat"/>
              </w:rPr>
            </w:pPr>
            <w:del w:id="1615" w:author="User" w:date="2024-06-13T09:14:00Z">
              <w:r w:rsidRPr="00B138F3" w:rsidDel="003C4F35">
                <w:rPr>
                  <w:rFonts w:ascii="GHEA Grapalat" w:hAnsi="GHEA Grapalat"/>
                </w:rPr>
                <w:delText>19.</w:delText>
              </w:r>
              <w:r w:rsidRPr="009F2725" w:rsidDel="003C4F35">
                <w:rPr>
                  <w:rFonts w:ascii="GHEA Grapalat" w:hAnsi="GHEA Grapalat"/>
                  <w:rPrChange w:id="1616" w:author="User" w:date="2024-06-14T08:35:00Z">
                    <w:rPr>
                      <w:rFonts w:ascii="GHEA Grapalat" w:hAnsi="GHEA Grapalat"/>
                      <w:lang w:val="en-US"/>
                    </w:rPr>
                  </w:rPrChange>
                </w:rPr>
                <w:tab/>
              </w:r>
              <w:r w:rsidRPr="00B138F3" w:rsidDel="003C4F35">
                <w:rPr>
                  <w:rFonts w:ascii="GHEA Grapalat" w:hAnsi="GHEA Grapalat"/>
                </w:rPr>
                <w:delText>Условия оплаты: &lt;акцептованный платеж&gt;</w:delText>
              </w:r>
            </w:del>
          </w:p>
        </w:tc>
      </w:tr>
      <w:tr w:rsidR="003C4F35" w:rsidRPr="00B138F3" w:rsidDel="003C4F35" w:rsidTr="00DE2AE3">
        <w:trPr>
          <w:trHeight w:val="704"/>
          <w:del w:id="161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9F2725" w:rsidDel="003C4F35" w:rsidRDefault="003C4F35" w:rsidP="003C4F35">
            <w:pPr>
              <w:widowControl w:val="0"/>
              <w:tabs>
                <w:tab w:val="left" w:pos="855"/>
              </w:tabs>
              <w:spacing w:after="160"/>
              <w:ind w:left="360"/>
              <w:rPr>
                <w:del w:id="1618" w:author="User" w:date="2024-06-13T09:14:00Z"/>
                <w:rFonts w:ascii="GHEA Grapalat" w:hAnsi="GHEA Grapalat"/>
                <w:rPrChange w:id="1619" w:author="User" w:date="2024-06-14T08:35:00Z">
                  <w:rPr>
                    <w:del w:id="1620" w:author="User" w:date="2024-06-13T09:14:00Z"/>
                    <w:rFonts w:ascii="GHEA Grapalat" w:hAnsi="GHEA Grapalat"/>
                    <w:lang w:val="en-US"/>
                  </w:rPr>
                </w:rPrChange>
              </w:rPr>
            </w:pPr>
            <w:del w:id="1621" w:author="User" w:date="2024-06-13T09:14:00Z">
              <w:r w:rsidRPr="00B138F3" w:rsidDel="003C4F35">
                <w:rPr>
                  <w:rFonts w:ascii="GHEA Grapalat" w:hAnsi="GHEA Grapalat"/>
                </w:rPr>
                <w:delText>20.</w:delText>
              </w:r>
              <w:r w:rsidRPr="009F2725" w:rsidDel="003C4F35">
                <w:rPr>
                  <w:rFonts w:ascii="GHEA Grapalat" w:hAnsi="GHEA Grapalat"/>
                  <w:rPrChange w:id="1622" w:author="User" w:date="2024-06-14T08:35:00Z">
                    <w:rPr>
                      <w:rFonts w:ascii="GHEA Grapalat" w:hAnsi="GHEA Grapalat"/>
                      <w:lang w:val="en-US"/>
                    </w:rPr>
                  </w:rPrChange>
                </w:rPr>
                <w:tab/>
              </w:r>
              <w:r w:rsidRPr="00B138F3" w:rsidDel="003C4F35">
                <w:rPr>
                  <w:rFonts w:ascii="GHEA Grapalat" w:hAnsi="GHEA Grapalat"/>
                </w:rPr>
                <w:delText>Количество прилагаемых страниц: --- страниц</w:delText>
              </w:r>
            </w:del>
          </w:p>
        </w:tc>
      </w:tr>
      <w:tr w:rsidR="003C4F35" w:rsidRPr="00B138F3" w:rsidDel="003C4F35" w:rsidTr="00DE2AE3">
        <w:trPr>
          <w:trHeight w:val="2194"/>
          <w:del w:id="1623"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Del="003C4F35" w:rsidRDefault="003C4F35" w:rsidP="003C4F35">
            <w:pPr>
              <w:widowControl w:val="0"/>
              <w:tabs>
                <w:tab w:val="left" w:pos="851"/>
              </w:tabs>
              <w:spacing w:after="160"/>
              <w:rPr>
                <w:del w:id="1624" w:author="User" w:date="2024-06-13T09:14:00Z"/>
                <w:rFonts w:ascii="GHEA Grapalat" w:hAnsi="GHEA Grapalat" w:cs="Sylfaen"/>
              </w:rPr>
            </w:pPr>
            <w:del w:id="1625" w:author="User" w:date="2024-06-13T09:14:00Z">
              <w:r w:rsidRPr="00B138F3" w:rsidDel="003C4F35">
                <w:rPr>
                  <w:rFonts w:ascii="GHEA Grapalat" w:hAnsi="GHEA Grapalat"/>
                </w:rPr>
                <w:delText>22.а.</w:delText>
              </w:r>
              <w:r w:rsidRPr="00B138F3" w:rsidDel="003C4F35">
                <w:rPr>
                  <w:rFonts w:ascii="GHEA Grapalat" w:hAnsi="GHEA Grapalat"/>
                </w:rPr>
                <w:tab/>
                <w:delText>Подписи бенефициара</w:delText>
              </w:r>
            </w:del>
          </w:p>
          <w:p w:rsidR="003C4F35" w:rsidRPr="00B138F3" w:rsidDel="003C4F35" w:rsidRDefault="003C4F35" w:rsidP="003C4F35">
            <w:pPr>
              <w:widowControl w:val="0"/>
              <w:spacing w:after="160"/>
              <w:rPr>
                <w:del w:id="1626" w:author="User" w:date="2024-06-13T09:14:00Z"/>
                <w:rFonts w:ascii="GHEA Grapalat" w:hAnsi="GHEA Grapalat" w:cs="Sylfaen"/>
              </w:rPr>
            </w:pPr>
          </w:p>
          <w:p w:rsidR="003C4F35" w:rsidRPr="00B138F3" w:rsidDel="003C4F35" w:rsidRDefault="003C4F35" w:rsidP="003C4F35">
            <w:pPr>
              <w:widowControl w:val="0"/>
              <w:spacing w:after="160"/>
              <w:jc w:val="right"/>
              <w:rPr>
                <w:del w:id="1627" w:author="User" w:date="2024-06-13T09:14:00Z"/>
                <w:rFonts w:ascii="GHEA Grapalat" w:hAnsi="GHEA Grapalat" w:cs="Tahoma"/>
              </w:rPr>
            </w:pPr>
            <w:del w:id="1628"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29" w:author="User" w:date="2024-06-13T09:14:00Z"/>
                <w:rFonts w:ascii="GHEA Grapalat" w:hAnsi="GHEA Grapalat" w:cs="Sylfaen"/>
              </w:rPr>
            </w:pPr>
          </w:p>
          <w:p w:rsidR="003C4F35" w:rsidRPr="00B138F3" w:rsidDel="003C4F35" w:rsidRDefault="003C4F35" w:rsidP="003C4F35">
            <w:pPr>
              <w:widowControl w:val="0"/>
              <w:spacing w:after="160"/>
              <w:jc w:val="right"/>
              <w:rPr>
                <w:del w:id="1630" w:author="User" w:date="2024-06-13T09:14:00Z"/>
                <w:rFonts w:ascii="GHEA Grapalat" w:hAnsi="GHEA Grapalat" w:cs="Sylfaen"/>
              </w:rPr>
            </w:pPr>
            <w:del w:id="1631"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32" w:author="User" w:date="2024-06-13T09:14:00Z"/>
                <w:rFonts w:ascii="GHEA Grapalat" w:hAnsi="GHEA Grapalat" w:cs="Sylfaen"/>
              </w:rPr>
            </w:pPr>
          </w:p>
          <w:p w:rsidR="003C4F35" w:rsidRPr="00B138F3" w:rsidDel="003C4F35" w:rsidRDefault="003C4F35" w:rsidP="003C4F35">
            <w:pPr>
              <w:widowControl w:val="0"/>
              <w:tabs>
                <w:tab w:val="left" w:pos="4545"/>
              </w:tabs>
              <w:spacing w:after="160"/>
              <w:rPr>
                <w:del w:id="1633" w:author="User" w:date="2024-06-13T09:14:00Z"/>
                <w:rFonts w:ascii="GHEA Grapalat" w:hAnsi="GHEA Grapalat" w:cs="Sylfaen"/>
              </w:rPr>
            </w:pPr>
            <w:del w:id="1634" w:author="User" w:date="2024-06-13T09:14:00Z">
              <w:r w:rsidRPr="00B138F3" w:rsidDel="003C4F35">
                <w:rPr>
                  <w:rFonts w:ascii="GHEA Grapalat" w:hAnsi="GHEA Grapalat"/>
                </w:rPr>
                <w:delText>22.б.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35" w:author="User" w:date="2024-06-13T09:14:00Z"/>
                <w:rFonts w:ascii="GHEA Grapalat" w:hAnsi="GHEA Grapalat" w:cs="Sylfaen"/>
              </w:rPr>
            </w:pPr>
          </w:p>
        </w:tc>
        <w:tc>
          <w:tcPr>
            <w:tcW w:w="5364" w:type="dxa"/>
            <w:tcBorders>
              <w:top w:val="nil"/>
              <w:left w:val="nil"/>
              <w:bottom w:val="single" w:sz="4" w:space="0" w:color="auto"/>
              <w:right w:val="single" w:sz="4" w:space="0" w:color="auto"/>
            </w:tcBorders>
            <w:noWrap/>
          </w:tcPr>
          <w:p w:rsidR="003C4F35" w:rsidRPr="00B138F3" w:rsidDel="003C4F35" w:rsidRDefault="003C4F35" w:rsidP="003C4F35">
            <w:pPr>
              <w:widowControl w:val="0"/>
              <w:tabs>
                <w:tab w:val="left" w:pos="905"/>
              </w:tabs>
              <w:spacing w:after="160"/>
              <w:rPr>
                <w:del w:id="1636" w:author="User" w:date="2024-06-13T09:14:00Z"/>
                <w:rFonts w:ascii="GHEA Grapalat" w:hAnsi="GHEA Grapalat" w:cs="Sylfaen"/>
              </w:rPr>
            </w:pPr>
            <w:del w:id="1637" w:author="User" w:date="2024-06-13T09:14:00Z">
              <w:r w:rsidRPr="00B138F3" w:rsidDel="003C4F35">
                <w:rPr>
                  <w:rFonts w:ascii="GHEA Grapalat" w:hAnsi="GHEA Grapalat"/>
                </w:rPr>
                <w:delText>21.а.</w:delText>
              </w:r>
              <w:r w:rsidRPr="00B138F3" w:rsidDel="003C4F35">
                <w:rPr>
                  <w:rFonts w:ascii="GHEA Grapalat" w:hAnsi="GHEA Grapalat"/>
                </w:rPr>
                <w:tab/>
              </w:r>
              <w:r w:rsidRPr="00B138F3" w:rsidDel="003C4F35">
                <w:rPr>
                  <w:rFonts w:ascii="Courier New" w:hAnsi="Courier New"/>
                </w:rPr>
                <w:delText> </w:delText>
              </w:r>
              <w:r w:rsidRPr="00B138F3" w:rsidDel="003C4F35">
                <w:rPr>
                  <w:rFonts w:ascii="GHEA Grapalat" w:hAnsi="GHEA Grapalat"/>
                </w:rPr>
                <w:delText>Подписи плательщика:</w:delText>
              </w:r>
            </w:del>
          </w:p>
          <w:p w:rsidR="003C4F35" w:rsidRPr="00B138F3" w:rsidDel="003C4F35" w:rsidRDefault="003C4F35" w:rsidP="003C4F35">
            <w:pPr>
              <w:widowControl w:val="0"/>
              <w:spacing w:after="160"/>
              <w:rPr>
                <w:del w:id="1638" w:author="User" w:date="2024-06-13T09:14:00Z"/>
                <w:rFonts w:ascii="GHEA Grapalat" w:hAnsi="GHEA Grapalat" w:cs="Sylfaen"/>
              </w:rPr>
            </w:pPr>
          </w:p>
          <w:p w:rsidR="003C4F35" w:rsidRPr="00B138F3" w:rsidDel="003C4F35" w:rsidRDefault="003C4F35" w:rsidP="003C4F35">
            <w:pPr>
              <w:widowControl w:val="0"/>
              <w:spacing w:after="160"/>
              <w:jc w:val="right"/>
              <w:rPr>
                <w:del w:id="1639" w:author="User" w:date="2024-06-13T09:14:00Z"/>
                <w:rFonts w:ascii="GHEA Grapalat" w:hAnsi="GHEA Grapalat" w:cs="Sylfaen"/>
              </w:rPr>
            </w:pPr>
            <w:del w:id="1640"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jc w:val="right"/>
              <w:rPr>
                <w:del w:id="1641" w:author="User" w:date="2024-06-13T09:14:00Z"/>
                <w:rFonts w:ascii="GHEA Grapalat" w:hAnsi="GHEA Grapalat" w:cs="Tahoma"/>
              </w:rPr>
            </w:pPr>
          </w:p>
          <w:p w:rsidR="003C4F35" w:rsidRPr="00B138F3" w:rsidDel="003C4F35" w:rsidRDefault="003C4F35" w:rsidP="003C4F35">
            <w:pPr>
              <w:widowControl w:val="0"/>
              <w:spacing w:after="160"/>
              <w:jc w:val="right"/>
              <w:rPr>
                <w:del w:id="1642" w:author="User" w:date="2024-06-13T09:14:00Z"/>
                <w:rFonts w:ascii="GHEA Grapalat" w:hAnsi="GHEA Grapalat" w:cs="Sylfaen"/>
              </w:rPr>
            </w:pPr>
            <w:del w:id="1643"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44" w:author="User" w:date="2024-06-13T09:14:00Z"/>
                <w:rFonts w:ascii="GHEA Grapalat" w:hAnsi="GHEA Grapalat" w:cs="Sylfaen"/>
              </w:rPr>
            </w:pPr>
          </w:p>
          <w:p w:rsidR="003C4F35" w:rsidRPr="00B138F3" w:rsidDel="003C4F35" w:rsidRDefault="003C4F35" w:rsidP="003C4F35">
            <w:pPr>
              <w:widowControl w:val="0"/>
              <w:tabs>
                <w:tab w:val="left" w:pos="4539"/>
              </w:tabs>
              <w:spacing w:after="160"/>
              <w:rPr>
                <w:del w:id="1645" w:author="User" w:date="2024-06-13T09:14:00Z"/>
                <w:rFonts w:ascii="GHEA Grapalat" w:hAnsi="GHEA Grapalat" w:cs="Sylfaen"/>
              </w:rPr>
            </w:pPr>
            <w:del w:id="1646" w:author="User" w:date="2024-06-13T09:14:00Z">
              <w:r w:rsidRPr="00B138F3" w:rsidDel="003C4F35">
                <w:rPr>
                  <w:rFonts w:ascii="GHEA Grapalat" w:hAnsi="GHEA Grapalat"/>
                </w:rPr>
                <w:delText>21.б.</w:delText>
              </w:r>
              <w:r w:rsidRPr="00B138F3" w:rsidDel="003C4F35">
                <w:rPr>
                  <w:rFonts w:ascii="GHEA Grapalat" w:hAnsi="GHEA Grapalat"/>
                </w:rPr>
                <w:tab/>
                <w:delText>М. П.</w:delText>
              </w:r>
            </w:del>
          </w:p>
        </w:tc>
      </w:tr>
      <w:tr w:rsidR="003C4F35" w:rsidRPr="00B138F3" w:rsidDel="003C4F35" w:rsidTr="00DE2AE3">
        <w:trPr>
          <w:trHeight w:val="2194"/>
          <w:del w:id="1647" w:author="User" w:date="2024-06-13T09:14:00Z"/>
        </w:trPr>
        <w:tc>
          <w:tcPr>
            <w:tcW w:w="5616" w:type="dxa"/>
            <w:tcBorders>
              <w:top w:val="single" w:sz="4" w:space="0" w:color="auto"/>
              <w:left w:val="single" w:sz="4" w:space="0" w:color="auto"/>
              <w:right w:val="single" w:sz="4" w:space="0" w:color="auto"/>
            </w:tcBorders>
            <w:noWrap/>
            <w:vAlign w:val="bottom"/>
          </w:tcPr>
          <w:p w:rsidR="003C4F35" w:rsidRPr="00B138F3" w:rsidDel="003C4F35" w:rsidRDefault="003C4F35" w:rsidP="003C4F35">
            <w:pPr>
              <w:widowControl w:val="0"/>
              <w:spacing w:after="160"/>
              <w:rPr>
                <w:del w:id="1648" w:author="User" w:date="2024-06-13T09:14:00Z"/>
                <w:rFonts w:ascii="GHEA Grapalat" w:hAnsi="GHEA Grapalat" w:cs="Tahoma"/>
              </w:rPr>
            </w:pPr>
            <w:del w:id="1649" w:author="User" w:date="2024-06-13T09:14:00Z">
              <w:r w:rsidRPr="00B138F3" w:rsidDel="003C4F35">
                <w:rPr>
                  <w:rFonts w:ascii="GHEA Grapalat" w:hAnsi="GHEA Grapalat"/>
                </w:rPr>
                <w:delText>24.а.</w:delText>
              </w:r>
              <w:r w:rsidRPr="00B138F3" w:rsidDel="003C4F35">
                <w:rPr>
                  <w:rFonts w:ascii="GHEA Grapalat" w:hAnsi="GHEA Grapalat"/>
                </w:rPr>
                <w:tab/>
                <w:delText xml:space="preserve"> Обслуживающая бенефициара финансовая организация </w:delText>
              </w:r>
            </w:del>
          </w:p>
          <w:p w:rsidR="003C4F35" w:rsidRPr="00B138F3" w:rsidDel="003C4F35" w:rsidRDefault="003C4F35" w:rsidP="003C4F35">
            <w:pPr>
              <w:widowControl w:val="0"/>
              <w:spacing w:after="160"/>
              <w:rPr>
                <w:del w:id="1650" w:author="User" w:date="2024-06-13T09:14:00Z"/>
                <w:rFonts w:ascii="GHEA Grapalat" w:hAnsi="GHEA Grapalat"/>
              </w:rPr>
            </w:pPr>
          </w:p>
          <w:p w:rsidR="003C4F35" w:rsidRPr="00B138F3" w:rsidDel="003C4F35" w:rsidRDefault="003C4F35" w:rsidP="003C4F35">
            <w:pPr>
              <w:widowControl w:val="0"/>
              <w:jc w:val="right"/>
              <w:rPr>
                <w:del w:id="1651" w:author="User" w:date="2024-06-13T09:14:00Z"/>
                <w:rFonts w:ascii="GHEA Grapalat" w:hAnsi="GHEA Grapalat" w:cs="Tahoma"/>
              </w:rPr>
            </w:pPr>
            <w:del w:id="1652"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ind w:left="3828" w:right="13"/>
              <w:jc w:val="both"/>
              <w:rPr>
                <w:del w:id="1653" w:author="User" w:date="2024-06-13T09:14:00Z"/>
                <w:rFonts w:ascii="GHEA Grapalat" w:hAnsi="GHEA Grapalat" w:cs="Sylfaen"/>
                <w:vertAlign w:val="superscript"/>
              </w:rPr>
            </w:pPr>
            <w:del w:id="1654" w:author="User" w:date="2024-06-13T09:14:00Z">
              <w:r w:rsidRPr="00B138F3" w:rsidDel="003C4F35">
                <w:rPr>
                  <w:rFonts w:ascii="GHEA Grapalat" w:hAnsi="GHEA Grapalat"/>
                  <w:vertAlign w:val="superscript"/>
                </w:rPr>
                <w:delText>подпись/</w:delText>
              </w:r>
            </w:del>
          </w:p>
          <w:p w:rsidR="003C4F35" w:rsidRPr="00B138F3" w:rsidDel="003C4F35" w:rsidRDefault="003C4F35" w:rsidP="003C4F35">
            <w:pPr>
              <w:widowControl w:val="0"/>
              <w:spacing w:after="160"/>
              <w:rPr>
                <w:del w:id="1655" w:author="User" w:date="2024-06-13T09:14:00Z"/>
                <w:rFonts w:ascii="GHEA Grapalat" w:hAnsi="GHEA Grapalat" w:cs="Tahoma"/>
              </w:rPr>
            </w:pPr>
          </w:p>
          <w:p w:rsidR="003C4F35" w:rsidRPr="00B138F3" w:rsidDel="003C4F35" w:rsidRDefault="003C4F35" w:rsidP="003C4F35">
            <w:pPr>
              <w:widowControl w:val="0"/>
              <w:spacing w:after="160"/>
              <w:rPr>
                <w:del w:id="1656" w:author="User" w:date="2024-06-13T09:14:00Z"/>
                <w:rFonts w:ascii="GHEA Grapalat" w:hAnsi="GHEA Grapalat" w:cs="Arial"/>
              </w:rPr>
            </w:pPr>
          </w:p>
        </w:tc>
        <w:tc>
          <w:tcPr>
            <w:tcW w:w="5364" w:type="dxa"/>
            <w:tcBorders>
              <w:top w:val="single" w:sz="4" w:space="0" w:color="auto"/>
              <w:left w:val="nil"/>
              <w:right w:val="single" w:sz="4" w:space="0" w:color="auto"/>
            </w:tcBorders>
            <w:noWrap/>
          </w:tcPr>
          <w:p w:rsidR="003C4F35" w:rsidRPr="00B138F3" w:rsidDel="003C4F35" w:rsidRDefault="003C4F35" w:rsidP="003C4F35">
            <w:pPr>
              <w:widowControl w:val="0"/>
              <w:spacing w:after="160"/>
              <w:rPr>
                <w:del w:id="1657" w:author="User" w:date="2024-06-13T09:14:00Z"/>
                <w:rFonts w:ascii="GHEA Grapalat" w:hAnsi="GHEA Grapalat" w:cs="Tahoma"/>
              </w:rPr>
            </w:pPr>
            <w:del w:id="1658" w:author="User" w:date="2024-06-13T09:14:00Z">
              <w:r w:rsidRPr="00B138F3" w:rsidDel="003C4F35">
                <w:rPr>
                  <w:rFonts w:ascii="GHEA Grapalat" w:hAnsi="GHEA Grapalat"/>
                </w:rPr>
                <w:delText>23.а.</w:delText>
              </w:r>
              <w:r w:rsidRPr="00B138F3" w:rsidDel="003C4F35">
                <w:rPr>
                  <w:rFonts w:ascii="GHEA Grapalat" w:hAnsi="GHEA Grapalat"/>
                </w:rPr>
                <w:tab/>
                <w:delText xml:space="preserve"> Обслуживающая плательщика финансовая организация </w:delText>
              </w:r>
            </w:del>
          </w:p>
          <w:p w:rsidR="003C4F35" w:rsidRPr="00B138F3" w:rsidDel="003C4F35" w:rsidRDefault="003C4F35" w:rsidP="003C4F35">
            <w:pPr>
              <w:widowControl w:val="0"/>
              <w:spacing w:after="160"/>
              <w:rPr>
                <w:del w:id="1659" w:author="User" w:date="2024-06-13T09:14:00Z"/>
                <w:rFonts w:ascii="GHEA Grapalat" w:hAnsi="GHEA Grapalat" w:cs="Tahoma"/>
              </w:rPr>
            </w:pPr>
          </w:p>
          <w:p w:rsidR="003C4F35" w:rsidRPr="00B138F3" w:rsidDel="003C4F35" w:rsidRDefault="003C4F35" w:rsidP="003C4F35">
            <w:pPr>
              <w:widowControl w:val="0"/>
              <w:jc w:val="right"/>
              <w:rPr>
                <w:del w:id="1660" w:author="User" w:date="2024-06-13T09:14:00Z"/>
                <w:rFonts w:ascii="GHEA Grapalat" w:hAnsi="GHEA Grapalat" w:cs="Tahoma"/>
              </w:rPr>
            </w:pPr>
            <w:del w:id="1661"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ind w:right="983"/>
              <w:jc w:val="right"/>
              <w:rPr>
                <w:del w:id="1662" w:author="User" w:date="2024-06-13T09:14:00Z"/>
                <w:rFonts w:ascii="GHEA Grapalat" w:hAnsi="GHEA Grapalat" w:cs="Sylfaen"/>
                <w:vertAlign w:val="superscript"/>
              </w:rPr>
            </w:pPr>
            <w:del w:id="1663" w:author="User" w:date="2024-06-13T09:14:00Z">
              <w:r w:rsidRPr="00B138F3" w:rsidDel="003C4F35">
                <w:rPr>
                  <w:rFonts w:ascii="GHEA Grapalat" w:hAnsi="GHEA Grapalat"/>
                  <w:vertAlign w:val="superscript"/>
                </w:rPr>
                <w:delText>/подпись/</w:delText>
              </w:r>
            </w:del>
          </w:p>
          <w:p w:rsidR="003C4F35" w:rsidRPr="00B138F3" w:rsidDel="003C4F35" w:rsidRDefault="003C4F35" w:rsidP="003C4F35">
            <w:pPr>
              <w:widowControl w:val="0"/>
              <w:spacing w:after="160"/>
              <w:rPr>
                <w:del w:id="1664" w:author="User" w:date="2024-06-13T09:14:00Z"/>
                <w:rFonts w:ascii="GHEA Grapalat" w:hAnsi="GHEA Grapalat" w:cs="Arial"/>
              </w:rPr>
            </w:pPr>
          </w:p>
        </w:tc>
      </w:tr>
      <w:tr w:rsidR="003C4F35" w:rsidRPr="00B138F3" w:rsidDel="003C4F35" w:rsidTr="00DE2AE3">
        <w:trPr>
          <w:trHeight w:val="2194"/>
          <w:del w:id="1665"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Del="003C4F35" w:rsidRDefault="003C4F35" w:rsidP="003C4F35">
            <w:pPr>
              <w:widowControl w:val="0"/>
              <w:tabs>
                <w:tab w:val="left" w:pos="4678"/>
              </w:tabs>
              <w:spacing w:after="160"/>
              <w:rPr>
                <w:del w:id="1666" w:author="User" w:date="2024-06-13T09:14:00Z"/>
                <w:rFonts w:ascii="GHEA Grapalat" w:hAnsi="GHEA Grapalat" w:cs="Sylfaen"/>
              </w:rPr>
            </w:pPr>
            <w:del w:id="1667" w:author="User" w:date="2024-06-13T09:14:00Z">
              <w:r w:rsidRPr="00B138F3" w:rsidDel="003C4F35">
                <w:rPr>
                  <w:rFonts w:ascii="GHEA Grapalat" w:hAnsi="GHEA Grapalat"/>
                </w:rPr>
                <w:delText>24.б.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68" w:author="User" w:date="2024-06-13T09:14:00Z"/>
                <w:rFonts w:ascii="GHEA Grapalat" w:hAnsi="GHEA Grapalat" w:cs="Sylfaen"/>
              </w:rPr>
            </w:pPr>
          </w:p>
          <w:p w:rsidR="003C4F35" w:rsidRPr="009F2725" w:rsidDel="003C4F35" w:rsidRDefault="003C4F35" w:rsidP="003C4F35">
            <w:pPr>
              <w:widowControl w:val="0"/>
              <w:spacing w:after="160"/>
              <w:ind w:right="155"/>
              <w:jc w:val="right"/>
              <w:rPr>
                <w:del w:id="1669" w:author="User" w:date="2024-06-13T09:14:00Z"/>
                <w:rFonts w:ascii="GHEA Grapalat" w:hAnsi="GHEA Grapalat" w:cs="Sylfaen"/>
                <w:rPrChange w:id="1670" w:author="User" w:date="2024-06-14T08:35:00Z">
                  <w:rPr>
                    <w:del w:id="1671" w:author="User" w:date="2024-06-13T09:14:00Z"/>
                    <w:rFonts w:ascii="GHEA Grapalat" w:hAnsi="GHEA Grapalat" w:cs="Sylfaen"/>
                    <w:lang w:val="en-US"/>
                  </w:rPr>
                </w:rPrChange>
              </w:rPr>
            </w:pPr>
            <w:del w:id="1672" w:author="User" w:date="2024-06-13T09:14:00Z">
              <w:r w:rsidRPr="00B138F3" w:rsidDel="003C4F35">
                <w:rPr>
                  <w:rFonts w:ascii="GHEA Grapalat" w:hAnsi="GHEA Grapalat"/>
                </w:rPr>
                <w:delText xml:space="preserve">24.в"___" ___ 20___ г. </w:delText>
              </w:r>
            </w:del>
          </w:p>
        </w:tc>
        <w:tc>
          <w:tcPr>
            <w:tcW w:w="5364" w:type="dxa"/>
            <w:tcBorders>
              <w:top w:val="nil"/>
              <w:left w:val="nil"/>
              <w:bottom w:val="single" w:sz="4" w:space="0" w:color="auto"/>
              <w:right w:val="single" w:sz="4" w:space="0" w:color="auto"/>
            </w:tcBorders>
            <w:noWrap/>
            <w:vAlign w:val="bottom"/>
          </w:tcPr>
          <w:p w:rsidR="003C4F35" w:rsidRPr="00B138F3" w:rsidDel="003C4F35" w:rsidRDefault="003C4F35" w:rsidP="003C4F35">
            <w:pPr>
              <w:widowControl w:val="0"/>
              <w:tabs>
                <w:tab w:val="left" w:pos="4554"/>
              </w:tabs>
              <w:spacing w:after="160"/>
              <w:rPr>
                <w:del w:id="1673" w:author="User" w:date="2024-06-13T09:14:00Z"/>
                <w:rFonts w:ascii="GHEA Grapalat" w:hAnsi="GHEA Grapalat" w:cs="Sylfaen"/>
              </w:rPr>
            </w:pPr>
            <w:del w:id="1674" w:author="User" w:date="2024-06-13T09:14:00Z">
              <w:r w:rsidRPr="00B138F3" w:rsidDel="003C4F35">
                <w:rPr>
                  <w:rFonts w:ascii="GHEA Grapalat" w:hAnsi="GHEA Grapalat"/>
                </w:rPr>
                <w:delText>23.б.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75" w:author="User" w:date="2024-06-13T09:14:00Z"/>
                <w:rFonts w:ascii="GHEA Grapalat" w:hAnsi="GHEA Grapalat"/>
              </w:rPr>
            </w:pPr>
          </w:p>
          <w:p w:rsidR="003C4F35" w:rsidRPr="00B138F3" w:rsidDel="003C4F35" w:rsidRDefault="003C4F35" w:rsidP="003C4F35">
            <w:pPr>
              <w:widowControl w:val="0"/>
              <w:spacing w:after="160"/>
              <w:jc w:val="right"/>
              <w:rPr>
                <w:del w:id="1676" w:author="User" w:date="2024-06-13T09:14:00Z"/>
                <w:rFonts w:ascii="GHEA Grapalat" w:hAnsi="GHEA Grapalat" w:cs="Sylfaen"/>
              </w:rPr>
            </w:pPr>
            <w:del w:id="1677" w:author="User" w:date="2024-06-13T09:14:00Z">
              <w:r w:rsidRPr="00B138F3" w:rsidDel="003C4F35">
                <w:rPr>
                  <w:rFonts w:ascii="GHEA Grapalat" w:hAnsi="GHEA Grapalat"/>
                </w:rPr>
                <w:delText>23.в Дата исполнения: "___" ___ 20___г.</w:delText>
              </w:r>
            </w:del>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Del="003C4F35" w:rsidRDefault="00A943A0" w:rsidP="00A943A0">
      <w:pPr>
        <w:widowControl w:val="0"/>
        <w:spacing w:after="160"/>
        <w:ind w:firstLine="567"/>
        <w:jc w:val="right"/>
        <w:rPr>
          <w:del w:id="1678" w:author="User" w:date="2024-06-13T09:15:00Z"/>
          <w:rFonts w:ascii="GHEA Grapalat" w:hAnsi="GHEA Grapalat" w:cs="Arial"/>
          <w:b/>
        </w:rPr>
      </w:pPr>
      <w:del w:id="1679" w:author="User" w:date="2024-06-13T09:15:00Z">
        <w:r w:rsidRPr="00B138F3" w:rsidDel="003C4F35">
          <w:rPr>
            <w:rFonts w:ascii="GHEA Grapalat" w:hAnsi="GHEA Grapalat"/>
            <w:b/>
          </w:rPr>
          <w:lastRenderedPageBreak/>
          <w:delText>Приложение № 5</w:delText>
        </w:r>
        <w:r w:rsidDel="003C4F35">
          <w:rPr>
            <w:rFonts w:ascii="GHEA Grapalat" w:hAnsi="GHEA Grapalat"/>
            <w:b/>
          </w:rPr>
          <w:delText>.2</w:delText>
        </w:r>
      </w:del>
    </w:p>
    <w:p w:rsidR="00A943A0" w:rsidRPr="00B138F3" w:rsidDel="003C4F35" w:rsidRDefault="00A943A0" w:rsidP="00A943A0">
      <w:pPr>
        <w:pStyle w:val="BodyTextIndent3"/>
        <w:widowControl w:val="0"/>
        <w:spacing w:after="160" w:line="240" w:lineRule="auto"/>
        <w:jc w:val="right"/>
        <w:rPr>
          <w:del w:id="1680" w:author="User" w:date="2024-06-13T09:15:00Z"/>
          <w:rFonts w:ascii="GHEA Grapalat" w:hAnsi="GHEA Grapalat" w:cs="Arial"/>
          <w:b/>
          <w:sz w:val="24"/>
          <w:szCs w:val="24"/>
        </w:rPr>
      </w:pPr>
      <w:del w:id="1681" w:author="User" w:date="2024-06-13T09:15:00Z">
        <w:r w:rsidRPr="00B138F3" w:rsidDel="003C4F35">
          <w:rPr>
            <w:rFonts w:ascii="GHEA Grapalat" w:hAnsi="GHEA Grapalat"/>
            <w:b/>
            <w:sz w:val="24"/>
            <w:szCs w:val="24"/>
          </w:rPr>
          <w:delText>к Приглашению под кодом "---BMAPDzB---/---"</w:delText>
        </w:r>
        <w:r w:rsidRPr="00B138F3" w:rsidDel="003C4F35">
          <w:rPr>
            <w:rStyle w:val="FootnoteReference"/>
            <w:rFonts w:ascii="GHEA Grapalat" w:hAnsi="GHEA Grapalat"/>
            <w:b/>
            <w:sz w:val="24"/>
            <w:szCs w:val="24"/>
          </w:rPr>
          <w:footnoteReference w:customMarkFollows="1" w:id="27"/>
          <w:delText>*</w:delText>
        </w:r>
      </w:del>
    </w:p>
    <w:p w:rsidR="00A943A0" w:rsidRPr="00B138F3" w:rsidDel="003C4F35" w:rsidRDefault="00A943A0" w:rsidP="00A943A0">
      <w:pPr>
        <w:widowControl w:val="0"/>
        <w:spacing w:after="160"/>
        <w:ind w:left="567" w:right="565"/>
        <w:jc w:val="center"/>
        <w:rPr>
          <w:del w:id="1684" w:author="User" w:date="2024-06-13T09:15:00Z"/>
          <w:rFonts w:ascii="GHEA Grapalat" w:hAnsi="GHEA Grapalat"/>
          <w:b/>
        </w:rPr>
      </w:pPr>
    </w:p>
    <w:p w:rsidR="00A943A0" w:rsidRPr="00B138F3" w:rsidDel="003C4F35" w:rsidRDefault="00A943A0" w:rsidP="00A943A0">
      <w:pPr>
        <w:pStyle w:val="BodyTextIndent3"/>
        <w:widowControl w:val="0"/>
        <w:spacing w:after="160" w:line="240" w:lineRule="auto"/>
        <w:jc w:val="center"/>
        <w:rPr>
          <w:del w:id="1685" w:author="User" w:date="2024-06-13T09:15:00Z"/>
          <w:rFonts w:ascii="GHEA Grapalat" w:hAnsi="GHEA Grapalat"/>
          <w:sz w:val="24"/>
          <w:szCs w:val="24"/>
          <w:lang w:val="hy-AM"/>
        </w:rPr>
      </w:pPr>
      <w:del w:id="1686" w:author="User" w:date="2024-06-13T09:15:00Z">
        <w:r w:rsidRPr="00B138F3" w:rsidDel="003C4F35">
          <w:rPr>
            <w:rFonts w:ascii="GHEA Grapalat" w:hAnsi="GHEA Grapalat"/>
            <w:sz w:val="24"/>
            <w:szCs w:val="24"/>
          </w:rPr>
          <w:delText xml:space="preserve">ГАРАНТИЯ </w:delText>
        </w:r>
        <w:r w:rsidRPr="00B138F3" w:rsidDel="003C4F35">
          <w:rPr>
            <w:rFonts w:ascii="GHEA Grapalat" w:hAnsi="GHEA Grapalat"/>
            <w:sz w:val="24"/>
            <w:szCs w:val="24"/>
            <w:lang w:val="en-US"/>
          </w:rPr>
          <w:delText>N</w:delText>
        </w:r>
        <w:r w:rsidRPr="00B138F3" w:rsidDel="003C4F35">
          <w:rPr>
            <w:rFonts w:ascii="GHEA Grapalat" w:hAnsi="GHEA Grapalat"/>
            <w:sz w:val="24"/>
            <w:szCs w:val="24"/>
            <w:lang w:val="hy-AM"/>
          </w:rPr>
          <w:delText>________</w:delText>
        </w:r>
      </w:del>
    </w:p>
    <w:p w:rsidR="00A943A0" w:rsidRPr="00B138F3" w:rsidDel="003C4F35" w:rsidRDefault="00A943A0" w:rsidP="00A943A0">
      <w:pPr>
        <w:widowControl w:val="0"/>
        <w:spacing w:after="160"/>
        <w:ind w:left="567" w:right="565"/>
        <w:jc w:val="center"/>
        <w:rPr>
          <w:del w:id="1687" w:author="User" w:date="2024-06-13T09:15:00Z"/>
          <w:rFonts w:ascii="GHEA Grapalat" w:hAnsi="GHEA Grapalat"/>
          <w:b/>
        </w:rPr>
      </w:pPr>
      <w:del w:id="1688" w:author="User" w:date="2024-06-13T09:15:00Z">
        <w:r w:rsidRPr="00B138F3" w:rsidDel="003C4F35">
          <w:rPr>
            <w:rFonts w:ascii="GHEA Grapalat" w:hAnsi="GHEA Grapalat"/>
            <w:b/>
          </w:rPr>
          <w:delText xml:space="preserve">(обеспечение </w:delText>
        </w:r>
        <w:r w:rsidDel="003C4F35">
          <w:rPr>
            <w:rFonts w:ascii="GHEA Grapalat" w:hAnsi="GHEA Grapalat"/>
            <w:b/>
          </w:rPr>
          <w:delText>предоплаты</w:delText>
        </w:r>
        <w:r w:rsidRPr="00B138F3" w:rsidDel="003C4F35">
          <w:rPr>
            <w:rFonts w:ascii="GHEA Grapalat" w:hAnsi="GHEA Grapalat"/>
            <w:b/>
          </w:rPr>
          <w:delText>)</w:delText>
        </w:r>
      </w:del>
    </w:p>
    <w:p w:rsidR="00A943A0" w:rsidRPr="00B138F3" w:rsidDel="003C4F35" w:rsidRDefault="00A943A0" w:rsidP="00A943A0">
      <w:pPr>
        <w:widowControl w:val="0"/>
        <w:spacing w:after="160"/>
        <w:ind w:left="567" w:right="565"/>
        <w:jc w:val="center"/>
        <w:rPr>
          <w:del w:id="1689" w:author="User" w:date="2024-06-13T09:15:00Z"/>
          <w:rFonts w:ascii="GHEA Grapalat" w:hAnsi="GHEA Grapalat"/>
          <w:b/>
        </w:rPr>
      </w:pPr>
    </w:p>
    <w:p w:rsidR="00A943A0" w:rsidRPr="00731BFC" w:rsidDel="003C4F35" w:rsidRDefault="00A943A0" w:rsidP="00A943A0">
      <w:pPr>
        <w:pStyle w:val="NormalWeb"/>
        <w:shd w:val="clear" w:color="auto" w:fill="FFFFFF"/>
        <w:spacing w:before="0" w:beforeAutospacing="0" w:after="0" w:afterAutospacing="0"/>
        <w:jc w:val="both"/>
        <w:rPr>
          <w:del w:id="1690" w:author="User" w:date="2024-06-13T09:15:00Z"/>
          <w:rStyle w:val="Strong"/>
          <w:rFonts w:ascii="GHEA Grapalat" w:eastAsiaTheme="minorHAnsi" w:hAnsi="GHEA Grapalat" w:cstheme="minorBidi"/>
          <w:b w:val="0"/>
          <w:bCs w:val="0"/>
        </w:rPr>
      </w:pPr>
      <w:del w:id="1691" w:author="User" w:date="2024-06-13T09:15:00Z">
        <w:r w:rsidRPr="00731BFC" w:rsidDel="003C4F35">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delText>
        </w:r>
        <w:r w:rsidRPr="00731BFC" w:rsidDel="003C4F35">
          <w:rPr>
            <w:rFonts w:eastAsiaTheme="minorHAnsi" w:cstheme="minorBidi"/>
          </w:rPr>
          <w:delText>N</w:delText>
        </w:r>
        <w:r w:rsidRPr="00731BFC" w:rsidDel="003C4F35">
          <w:rPr>
            <w:rFonts w:eastAsiaTheme="minorHAnsi" w:cstheme="minorBidi"/>
            <w:lang w:val="hy-AM"/>
          </w:rPr>
          <w:delText xml:space="preserve">  </w:delText>
        </w:r>
        <w:r w:rsidRPr="00731BFC" w:rsidDel="003C4F35">
          <w:rPr>
            <w:rStyle w:val="Strong"/>
            <w:rFonts w:ascii="GHEA Grapalat" w:hAnsi="GHEA Grapalat"/>
            <w:sz w:val="20"/>
            <w:szCs w:val="20"/>
            <w:u w:val="single"/>
            <w:lang w:val="hy-AM"/>
          </w:rPr>
          <w:tab/>
        </w:r>
        <w:r w:rsidRPr="00731BFC" w:rsidDel="003C4F35">
          <w:rPr>
            <w:rStyle w:val="Strong"/>
            <w:rFonts w:ascii="GHEA Grapalat" w:hAnsi="GHEA Grapalat"/>
            <w:sz w:val="20"/>
            <w:szCs w:val="20"/>
            <w:u w:val="single"/>
          </w:rPr>
          <w:delText>___________</w:delText>
        </w:r>
        <w:r w:rsidRPr="00731BFC" w:rsidDel="003C4F35">
          <w:rPr>
            <w:rFonts w:ascii="GHEA Grapalat" w:eastAsiaTheme="minorHAnsi" w:hAnsi="GHEA Grapalat" w:cstheme="minorBidi"/>
          </w:rPr>
          <w:delText>заключаемым между</w:delText>
        </w:r>
      </w:del>
    </w:p>
    <w:p w:rsidR="00A943A0" w:rsidRPr="00731BFC" w:rsidDel="003C4F35" w:rsidRDefault="00A943A0" w:rsidP="00A943A0">
      <w:pPr>
        <w:pStyle w:val="NormalWeb"/>
        <w:shd w:val="clear" w:color="auto" w:fill="FFFFFF"/>
        <w:spacing w:before="0" w:beforeAutospacing="0" w:after="0" w:afterAutospacing="0"/>
        <w:jc w:val="both"/>
        <w:rPr>
          <w:del w:id="1692" w:author="User" w:date="2024-06-13T09:15:00Z"/>
          <w:rFonts w:ascii="GHEA Grapalat" w:eastAsiaTheme="minorHAnsi" w:hAnsi="GHEA Grapalat" w:cstheme="minorBidi"/>
        </w:rPr>
      </w:pPr>
      <w:del w:id="1693" w:author="User" w:date="2024-06-13T09:15:00Z">
        <w:r w:rsidRPr="00731BFC" w:rsidDel="003C4F35">
          <w:rPr>
            <w:rStyle w:val="Strong"/>
            <w:rFonts w:ascii="GHEA Grapalat" w:hAnsi="GHEA Grapalat"/>
            <w:sz w:val="20"/>
            <w:szCs w:val="20"/>
          </w:rPr>
          <w:delText xml:space="preserve">                                                    </w:delText>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20"/>
            <w:szCs w:val="20"/>
            <w:lang w:val="hy-AM"/>
          </w:rPr>
          <w:tab/>
        </w:r>
        <w:r w:rsidRPr="00731BFC" w:rsidDel="003C4F35">
          <w:rPr>
            <w:rStyle w:val="Strong"/>
            <w:rFonts w:ascii="GHEA Grapalat" w:hAnsi="GHEA Grapalat"/>
            <w:b w:val="0"/>
            <w:sz w:val="20"/>
            <w:szCs w:val="20"/>
            <w:lang w:val="hy-AM"/>
          </w:rPr>
          <w:tab/>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16"/>
            <w:szCs w:val="16"/>
          </w:rPr>
          <w:delText>номер заключаемого договора</w:delText>
        </w:r>
        <w:r w:rsidRPr="00731BFC" w:rsidDel="003C4F35">
          <w:rPr>
            <w:rFonts w:ascii="GHEA Grapalat" w:eastAsiaTheme="minorHAnsi" w:hAnsi="GHEA Grapalat" w:cstheme="minorBidi"/>
          </w:rPr>
          <w:delText xml:space="preserve"> </w:delText>
        </w:r>
      </w:del>
    </w:p>
    <w:p w:rsidR="00A943A0" w:rsidRPr="00731BFC" w:rsidDel="003C4F35" w:rsidRDefault="00A943A0" w:rsidP="00A943A0">
      <w:pPr>
        <w:pStyle w:val="NormalWeb"/>
        <w:shd w:val="clear" w:color="auto" w:fill="FFFFFF"/>
        <w:spacing w:before="0" w:beforeAutospacing="0" w:after="0" w:afterAutospacing="0"/>
        <w:ind w:left="-142"/>
        <w:rPr>
          <w:del w:id="1694" w:author="User" w:date="2024-06-13T09:15:00Z"/>
          <w:rStyle w:val="Strong"/>
          <w:rFonts w:ascii="GHEA Grapalat" w:hAnsi="GHEA Grapalat"/>
          <w:b w:val="0"/>
          <w:bCs w:val="0"/>
          <w:sz w:val="20"/>
          <w:szCs w:val="20"/>
          <w:lang w:val="hy-AM"/>
        </w:rPr>
      </w:pPr>
      <w:del w:id="1695" w:author="User" w:date="2024-06-13T09:15:00Z">
        <w:r w:rsidRPr="00731BFC" w:rsidDel="003C4F35">
          <w:rPr>
            <w:rFonts w:ascii="GHEA Grapalat" w:hAnsi="GHEA Grapalat"/>
            <w:sz w:val="20"/>
            <w:szCs w:val="20"/>
            <w:u w:val="single"/>
          </w:rPr>
          <w:delText>______________________</w:delText>
        </w:r>
        <w:r w:rsidRPr="00731BFC" w:rsidDel="003C4F35">
          <w:rPr>
            <w:rFonts w:ascii="GHEA Grapalat" w:hAnsi="GHEA Grapalat"/>
            <w:sz w:val="20"/>
            <w:szCs w:val="20"/>
            <w:lang w:val="hy-AM"/>
          </w:rPr>
          <w:delText xml:space="preserve"> </w:delText>
        </w:r>
        <w:r w:rsidRPr="00731BFC" w:rsidDel="003C4F35">
          <w:rPr>
            <w:rFonts w:ascii="GHEA Grapalat" w:eastAsiaTheme="minorHAnsi" w:hAnsi="GHEA Grapalat" w:cstheme="minorBidi"/>
          </w:rPr>
          <w:delText xml:space="preserve">   (далее-бенефициар)   и</w:delText>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Fonts w:eastAsiaTheme="minorHAnsi" w:cstheme="minorBidi"/>
          </w:rPr>
          <w:delText xml:space="preserve">    </w:delText>
        </w:r>
      </w:del>
    </w:p>
    <w:p w:rsidR="00A943A0" w:rsidRPr="00731BFC" w:rsidDel="003C4F35" w:rsidRDefault="00A943A0" w:rsidP="00A943A0">
      <w:pPr>
        <w:pStyle w:val="NormalWeb"/>
        <w:shd w:val="clear" w:color="auto" w:fill="FFFFFF"/>
        <w:spacing w:before="0" w:beforeAutospacing="0" w:after="0" w:afterAutospacing="0"/>
        <w:ind w:left="-142"/>
        <w:rPr>
          <w:del w:id="1696" w:author="User" w:date="2024-06-13T09:15:00Z"/>
          <w:rStyle w:val="Strong"/>
          <w:rFonts w:ascii="GHEA Grapalat" w:hAnsi="GHEA Grapalat"/>
          <w:b w:val="0"/>
          <w:sz w:val="16"/>
          <w:szCs w:val="16"/>
        </w:rPr>
      </w:pPr>
      <w:del w:id="1697" w:author="User" w:date="2024-06-13T09:15:00Z">
        <w:r w:rsidRPr="00731BFC" w:rsidDel="003C4F35">
          <w:rPr>
            <w:rStyle w:val="Strong"/>
            <w:rFonts w:ascii="GHEA Grapalat" w:hAnsi="GHEA Grapalat"/>
            <w:b w:val="0"/>
            <w:sz w:val="18"/>
            <w:szCs w:val="18"/>
          </w:rPr>
          <w:delText xml:space="preserve"> </w:delText>
        </w:r>
        <w:r w:rsidRPr="00731BFC" w:rsidDel="003C4F35">
          <w:rPr>
            <w:rStyle w:val="Strong"/>
            <w:rFonts w:ascii="GHEA Grapalat" w:hAnsi="GHEA Grapalat"/>
            <w:b w:val="0"/>
            <w:sz w:val="16"/>
            <w:szCs w:val="16"/>
          </w:rPr>
          <w:delText>наименование заказчика                                                                  наименование отобранного участника</w:delText>
        </w:r>
      </w:del>
    </w:p>
    <w:p w:rsidR="00A943A0" w:rsidRPr="00731BFC" w:rsidDel="003C4F35" w:rsidRDefault="00A943A0" w:rsidP="00A943A0">
      <w:pPr>
        <w:pStyle w:val="NormalWeb"/>
        <w:shd w:val="clear" w:color="auto" w:fill="FFFFFF"/>
        <w:spacing w:before="0" w:beforeAutospacing="0" w:after="0" w:afterAutospacing="0"/>
        <w:ind w:left="-142"/>
        <w:rPr>
          <w:del w:id="1698" w:author="User" w:date="2024-06-13T09:15:00Z"/>
          <w:rFonts w:cs="Sylfaen"/>
          <w:sz w:val="16"/>
          <w:szCs w:val="16"/>
          <w:vertAlign w:val="superscript"/>
          <w:lang w:val="hy-AM"/>
        </w:rPr>
      </w:pPr>
      <w:del w:id="1699" w:author="User" w:date="2024-06-13T09:15:00Z">
        <w:r w:rsidRPr="00731BFC" w:rsidDel="003C4F35">
          <w:rPr>
            <w:rStyle w:val="Strong"/>
            <w:rFonts w:ascii="GHEA Grapalat" w:hAnsi="GHEA Grapalat"/>
            <w:b w:val="0"/>
            <w:sz w:val="16"/>
            <w:szCs w:val="16"/>
          </w:rPr>
          <w:delText xml:space="preserve">                                                                </w:delText>
        </w:r>
        <w:r w:rsidRPr="00731BFC" w:rsidDel="003C4F35">
          <w:rPr>
            <w:rStyle w:val="Strong"/>
            <w:rFonts w:ascii="GHEA Grapalat" w:hAnsi="GHEA Grapalat"/>
            <w:b w:val="0"/>
            <w:sz w:val="16"/>
            <w:szCs w:val="16"/>
            <w:lang w:val="hy-AM"/>
          </w:rPr>
          <w:tab/>
        </w:r>
      </w:del>
    </w:p>
    <w:p w:rsidR="00A943A0" w:rsidRPr="00731BFC" w:rsidDel="003C4F35" w:rsidRDefault="00A943A0" w:rsidP="00A943A0">
      <w:pPr>
        <w:pStyle w:val="NormalWeb"/>
        <w:shd w:val="clear" w:color="auto" w:fill="FFFFFF"/>
        <w:spacing w:before="0" w:beforeAutospacing="0" w:after="0" w:afterAutospacing="0"/>
        <w:jc w:val="both"/>
        <w:rPr>
          <w:del w:id="1700" w:author="User" w:date="2024-06-13T09:15:00Z"/>
          <w:rFonts w:ascii="GHEA Grapalat" w:hAnsi="GHEA Grapalat"/>
          <w:sz w:val="20"/>
          <w:szCs w:val="20"/>
        </w:rPr>
      </w:pPr>
      <w:del w:id="1701" w:author="User" w:date="2024-06-13T09:15:00Z">
        <w:r w:rsidRPr="00731BFC" w:rsidDel="003C4F35">
          <w:rPr>
            <w:rFonts w:eastAsiaTheme="minorHAnsi" w:cstheme="minorBidi"/>
          </w:rPr>
          <w:delText>(</w:delText>
        </w:r>
        <w:r w:rsidRPr="00731BFC" w:rsidDel="003C4F35">
          <w:rPr>
            <w:rFonts w:ascii="GHEA Grapalat" w:eastAsiaTheme="minorHAnsi" w:hAnsi="GHEA Grapalat" w:cstheme="minorBidi"/>
          </w:rPr>
          <w:delText xml:space="preserve">далее-принципал). </w:delText>
        </w:r>
      </w:del>
    </w:p>
    <w:p w:rsidR="00A943A0" w:rsidRPr="00731BFC" w:rsidDel="003C4F35" w:rsidRDefault="00A943A0" w:rsidP="00A943A0">
      <w:pPr>
        <w:pStyle w:val="NormalWeb"/>
        <w:shd w:val="clear" w:color="auto" w:fill="FFFFFF"/>
        <w:spacing w:before="0" w:beforeAutospacing="0" w:after="0" w:afterAutospacing="0"/>
        <w:ind w:firstLine="375"/>
        <w:jc w:val="both"/>
        <w:rPr>
          <w:del w:id="1702" w:author="User" w:date="2024-06-13T09:15:00Z"/>
          <w:rStyle w:val="Strong"/>
          <w:rFonts w:ascii="GHEA Grapalat" w:hAnsi="GHEA Grapalat"/>
          <w:sz w:val="20"/>
          <w:szCs w:val="20"/>
          <w:lang w:val="hy-AM"/>
        </w:rPr>
      </w:pPr>
      <w:del w:id="1703" w:author="User" w:date="2024-06-13T09:15:00Z">
        <w:r w:rsidRPr="00731BFC" w:rsidDel="003C4F35">
          <w:rPr>
            <w:rStyle w:val="Strong"/>
            <w:rFonts w:ascii="GHEA Grapalat" w:hAnsi="GHEA Grapalat"/>
            <w:sz w:val="20"/>
            <w:szCs w:val="20"/>
            <w:lang w:val="hy-AM"/>
          </w:rPr>
          <w:tab/>
        </w:r>
      </w:del>
    </w:p>
    <w:p w:rsidR="00A943A0" w:rsidRPr="00B138F3" w:rsidDel="003C4F35" w:rsidRDefault="00A943A0" w:rsidP="00A943A0">
      <w:pPr>
        <w:pStyle w:val="NormalWeb"/>
        <w:shd w:val="clear" w:color="auto" w:fill="FFFFFF"/>
        <w:spacing w:before="0" w:beforeAutospacing="0" w:after="0" w:afterAutospacing="0"/>
        <w:jc w:val="both"/>
        <w:rPr>
          <w:del w:id="1704" w:author="User" w:date="2024-06-13T09:15:00Z"/>
          <w:rFonts w:ascii="GHEA Grapalat" w:eastAsiaTheme="minorHAnsi" w:hAnsi="GHEA Grapalat" w:cstheme="minorBidi"/>
          <w:lang w:val="hy-AM"/>
        </w:rPr>
      </w:pPr>
      <w:del w:id="1705" w:author="User" w:date="2024-06-13T09:15:00Z">
        <w:r w:rsidRPr="00B138F3" w:rsidDel="003C4F35">
          <w:rPr>
            <w:rFonts w:ascii="GHEA Grapalat" w:eastAsiaTheme="minorHAnsi" w:hAnsi="GHEA Grapalat" w:cstheme="minorBidi"/>
          </w:rPr>
          <w:delText xml:space="preserve">  </w:delText>
        </w:r>
        <w:r w:rsidRPr="00903D4D" w:rsidDel="003C4F35">
          <w:rPr>
            <w:rFonts w:ascii="GHEA Grapalat" w:eastAsiaTheme="minorHAnsi" w:hAnsi="GHEA Grapalat" w:cstheme="minorBidi"/>
          </w:rPr>
          <w:delText xml:space="preserve">2.  По гарантии </w:delText>
        </w:r>
        <w:r w:rsidRPr="00903D4D" w:rsidDel="003C4F35">
          <w:rPr>
            <w:rFonts w:ascii="GHEA Grapalat" w:eastAsiaTheme="minorHAnsi" w:hAnsi="GHEA Grapalat" w:cstheme="minorBidi"/>
            <w:lang w:val="hy-AM"/>
          </w:rPr>
          <w:delText>----------------------------------------------------------------------------</w:delText>
        </w:r>
        <w:r w:rsidRPr="00B138F3" w:rsidDel="003C4F35">
          <w:rPr>
            <w:rFonts w:ascii="GHEA Grapalat" w:eastAsiaTheme="minorHAnsi" w:hAnsi="GHEA Grapalat" w:cstheme="minorBidi"/>
            <w:lang w:val="hy-AM"/>
          </w:rPr>
          <w:delText xml:space="preserve"> </w:delText>
        </w:r>
      </w:del>
    </w:p>
    <w:p w:rsidR="00A943A0" w:rsidRPr="00B138F3" w:rsidDel="003C4F35" w:rsidRDefault="00A943A0" w:rsidP="00A943A0">
      <w:pPr>
        <w:pStyle w:val="NormalWeb"/>
        <w:shd w:val="clear" w:color="auto" w:fill="FFFFFF"/>
        <w:spacing w:before="0" w:beforeAutospacing="0" w:after="0" w:afterAutospacing="0"/>
        <w:jc w:val="both"/>
        <w:rPr>
          <w:del w:id="1706" w:author="User" w:date="2024-06-13T09:15:00Z"/>
          <w:rFonts w:ascii="GHEA Grapalat" w:eastAsiaTheme="minorHAnsi" w:hAnsi="GHEA Grapalat" w:cstheme="minorBidi"/>
          <w:sz w:val="18"/>
          <w:szCs w:val="18"/>
          <w:lang w:val="hy-AM"/>
        </w:rPr>
      </w:pPr>
      <w:del w:id="1707" w:author="User" w:date="2024-06-13T09:15:00Z">
        <w:r w:rsidRPr="00B138F3" w:rsidDel="003C4F35">
          <w:rPr>
            <w:rFonts w:ascii="GHEA Grapalat" w:eastAsiaTheme="minorHAnsi" w:hAnsi="GHEA Grapalat" w:cstheme="minorBidi"/>
            <w:sz w:val="18"/>
            <w:szCs w:val="18"/>
          </w:rPr>
          <w:delText xml:space="preserve">                                                           наименование банка выдающего гарантию</w:delText>
        </w:r>
      </w:del>
    </w:p>
    <w:p w:rsidR="00A943A0" w:rsidRPr="00B138F3" w:rsidDel="003C4F35" w:rsidRDefault="00A943A0" w:rsidP="00A943A0">
      <w:pPr>
        <w:pStyle w:val="NormalWeb"/>
        <w:shd w:val="clear" w:color="auto" w:fill="FFFFFF"/>
        <w:spacing w:before="0" w:beforeAutospacing="0" w:after="0" w:afterAutospacing="0"/>
        <w:jc w:val="both"/>
        <w:rPr>
          <w:del w:id="1708"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jc w:val="both"/>
        <w:rPr>
          <w:del w:id="1709" w:author="User" w:date="2024-06-13T09:15:00Z"/>
          <w:rFonts w:ascii="GHEA Grapalat" w:eastAsiaTheme="minorHAnsi" w:hAnsi="GHEA Grapalat" w:cstheme="minorBidi"/>
        </w:rPr>
      </w:pPr>
      <w:del w:id="1710" w:author="User" w:date="2024-06-13T09:15:00Z">
        <w:r w:rsidRPr="00B138F3" w:rsidDel="003C4F35">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delText>
        </w:r>
      </w:del>
    </w:p>
    <w:p w:rsidR="00A943A0" w:rsidRPr="00B138F3" w:rsidDel="003C4F35" w:rsidRDefault="00A943A0" w:rsidP="00A943A0">
      <w:pPr>
        <w:pStyle w:val="NormalWeb"/>
        <w:shd w:val="clear" w:color="auto" w:fill="FFFFFF"/>
        <w:spacing w:before="0" w:beforeAutospacing="0" w:after="0" w:afterAutospacing="0"/>
        <w:jc w:val="center"/>
        <w:rPr>
          <w:del w:id="1711" w:author="User" w:date="2024-06-13T09:15:00Z"/>
          <w:rFonts w:ascii="GHEA Grapalat" w:eastAsiaTheme="minorHAnsi" w:hAnsi="GHEA Grapalat" w:cstheme="minorBidi"/>
        </w:rPr>
      </w:pPr>
      <w:del w:id="1712" w:author="User" w:date="2024-06-13T09:15:00Z">
        <w:r w:rsidRPr="00B138F3" w:rsidDel="003C4F35">
          <w:rPr>
            <w:rFonts w:ascii="GHEA Grapalat" w:eastAsiaTheme="minorHAnsi" w:hAnsi="GHEA Grapalat" w:cstheme="minorBidi"/>
            <w:sz w:val="18"/>
            <w:szCs w:val="18"/>
          </w:rPr>
          <w:delText xml:space="preserve">                                                       сумма в цифрах и прописью</w:delText>
        </w:r>
      </w:del>
    </w:p>
    <w:p w:rsidR="00A943A0" w:rsidRPr="00B138F3" w:rsidDel="003C4F35" w:rsidRDefault="00A943A0" w:rsidP="00A943A0">
      <w:pPr>
        <w:pStyle w:val="NormalWeb"/>
        <w:shd w:val="clear" w:color="auto" w:fill="FFFFFF"/>
        <w:spacing w:before="0" w:beforeAutospacing="0" w:after="0" w:afterAutospacing="0"/>
        <w:jc w:val="both"/>
        <w:rPr>
          <w:del w:id="1713" w:author="User" w:date="2024-06-13T09:15:00Z"/>
          <w:rFonts w:ascii="GHEA Grapalat" w:eastAsiaTheme="minorHAnsi" w:hAnsi="GHEA Grapalat" w:cstheme="minorBidi"/>
          <w:sz w:val="18"/>
          <w:szCs w:val="18"/>
        </w:rPr>
      </w:pPr>
      <w:del w:id="1714" w:author="User" w:date="2024-06-13T09:15:00Z">
        <w:r w:rsidRPr="00B138F3" w:rsidDel="003C4F35">
          <w:rPr>
            <w:rFonts w:ascii="GHEA Grapalat" w:eastAsiaTheme="minorHAnsi" w:hAnsi="GHEA Grapalat" w:cstheme="minorBidi"/>
          </w:rPr>
          <w:delText xml:space="preserve">                         </w:delText>
        </w:r>
      </w:del>
    </w:p>
    <w:p w:rsidR="00A943A0" w:rsidRPr="00B138F3" w:rsidDel="003C4F35" w:rsidRDefault="00A943A0" w:rsidP="00A943A0">
      <w:pPr>
        <w:pStyle w:val="NormalWeb"/>
        <w:shd w:val="clear" w:color="auto" w:fill="FFFFFF"/>
        <w:spacing w:before="0" w:beforeAutospacing="0" w:after="0" w:afterAutospacing="0"/>
        <w:jc w:val="both"/>
        <w:rPr>
          <w:del w:id="1715" w:author="User" w:date="2024-06-13T09:15:00Z"/>
          <w:rFonts w:ascii="GHEA Grapalat" w:eastAsiaTheme="minorHAnsi" w:hAnsi="GHEA Grapalat" w:cstheme="minorBidi"/>
        </w:rPr>
      </w:pPr>
      <w:del w:id="1716" w:author="User" w:date="2024-06-13T09:15:00Z">
        <w:r w:rsidRPr="00B138F3" w:rsidDel="003C4F35">
          <w:rPr>
            <w:rFonts w:ascii="GHEA Grapalat" w:eastAsiaTheme="minorHAnsi" w:hAnsi="GHEA Grapalat" w:cstheme="minorBidi"/>
          </w:rPr>
          <w:delText xml:space="preserve">(далее-сумма гарантии) в течение </w:delText>
        </w:r>
        <w:r w:rsidR="00B20BCE" w:rsidDel="003C4F35">
          <w:rPr>
            <w:rFonts w:ascii="GHEA Grapalat" w:eastAsiaTheme="minorHAnsi" w:hAnsi="GHEA Grapalat" w:cstheme="minorBidi"/>
          </w:rPr>
          <w:delText>пяти</w:delText>
        </w:r>
        <w:r w:rsidRPr="00B138F3" w:rsidDel="003C4F35">
          <w:rPr>
            <w:rFonts w:ascii="GHEA Grapalat" w:eastAsiaTheme="minorHAnsi" w:hAnsi="GHEA Grapalat" w:cstheme="minorBidi"/>
          </w:rPr>
          <w:delText xml:space="preserve"> рабочих дней после получения требования. Выплата производится посредством перечисления на расчетный счет____________________ бенефициара.</w:delText>
        </w:r>
      </w:del>
    </w:p>
    <w:p w:rsidR="00A943A0" w:rsidRPr="00B138F3" w:rsidDel="003C4F35" w:rsidRDefault="00A943A0" w:rsidP="00A943A0">
      <w:pPr>
        <w:pStyle w:val="NormalWeb"/>
        <w:shd w:val="clear" w:color="auto" w:fill="FFFFFF"/>
        <w:spacing w:before="0" w:beforeAutospacing="0" w:after="0" w:afterAutospacing="0"/>
        <w:jc w:val="both"/>
        <w:rPr>
          <w:del w:id="1717" w:author="User" w:date="2024-06-13T09:15:00Z"/>
          <w:rFonts w:ascii="GHEA Grapalat" w:eastAsiaTheme="minorHAnsi" w:hAnsi="GHEA Grapalat" w:cstheme="minorBidi"/>
          <w:sz w:val="18"/>
          <w:szCs w:val="18"/>
        </w:rPr>
      </w:pPr>
      <w:del w:id="1718" w:author="User" w:date="2024-06-13T09:15:00Z">
        <w:r w:rsidRPr="00B138F3" w:rsidDel="003C4F35">
          <w:rPr>
            <w:rFonts w:ascii="GHEA Grapalat" w:eastAsiaTheme="minorHAnsi" w:hAnsi="GHEA Grapalat" w:cstheme="minorBidi"/>
          </w:rPr>
          <w:delText xml:space="preserve">             </w:delText>
        </w:r>
        <w:r w:rsidRPr="00B138F3" w:rsidDel="003C4F35">
          <w:rPr>
            <w:rFonts w:ascii="GHEA Grapalat" w:eastAsiaTheme="minorHAnsi" w:hAnsi="GHEA Grapalat" w:cstheme="minorBidi"/>
            <w:sz w:val="18"/>
            <w:szCs w:val="18"/>
          </w:rPr>
          <w:delText>расчетный счет</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19" w:author="User" w:date="2024-06-13T09:15:00Z"/>
          <w:rStyle w:val="Strong"/>
          <w:rFonts w:ascii="GHEA Grapalat" w:hAnsi="GHEA Grapalat"/>
          <w:b w:val="0"/>
          <w:bCs w:val="0"/>
          <w:sz w:val="20"/>
          <w:szCs w:val="20"/>
        </w:rPr>
      </w:pPr>
      <w:del w:id="1720" w:author="User" w:date="2024-06-13T09:15:00Z">
        <w:r w:rsidRPr="00B138F3" w:rsidDel="003C4F35">
          <w:rPr>
            <w:rStyle w:val="Strong"/>
            <w:rFonts w:ascii="GHEA Grapalat" w:hAnsi="GHEA Grapalat"/>
            <w:sz w:val="20"/>
            <w:szCs w:val="20"/>
          </w:rPr>
          <w:delText xml:space="preserve">3. </w:delText>
        </w:r>
        <w:r w:rsidRPr="00B138F3" w:rsidDel="003C4F35">
          <w:rPr>
            <w:rFonts w:ascii="GHEA Grapalat" w:eastAsiaTheme="minorHAnsi" w:hAnsi="GHEA Grapalat" w:cstheme="minorBidi"/>
          </w:rPr>
          <w:delText>Настоящая гарантия является безотзывной.</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21" w:author="User" w:date="2024-06-13T09:15:00Z"/>
          <w:rStyle w:val="Strong"/>
          <w:rFonts w:ascii="GHEA Grapalat" w:hAnsi="GHEA Grapalat"/>
          <w:b w:val="0"/>
          <w:bCs w:val="0"/>
          <w:sz w:val="20"/>
          <w:szCs w:val="20"/>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22" w:author="User" w:date="2024-06-13T09:15:00Z"/>
          <w:rFonts w:ascii="GHEA Grapalat" w:eastAsiaTheme="minorHAnsi" w:hAnsi="GHEA Grapalat" w:cstheme="minorBidi"/>
        </w:rPr>
      </w:pPr>
      <w:del w:id="1723" w:author="User" w:date="2024-06-13T09:15:00Z">
        <w:r w:rsidRPr="00B138F3" w:rsidDel="003C4F35">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delText>
        </w:r>
        <w:r w:rsidDel="003C4F35">
          <w:rPr>
            <w:rFonts w:ascii="GHEA Grapalat" w:eastAsiaTheme="minorHAnsi" w:hAnsi="GHEA Grapalat" w:cstheme="minorBidi"/>
          </w:rPr>
          <w:delText xml:space="preserve"> </w:delText>
        </w:r>
        <w:r w:rsidRPr="00B138F3" w:rsidDel="003C4F35">
          <w:rPr>
            <w:rFonts w:ascii="GHEA Grapalat" w:eastAsiaTheme="minorHAnsi" w:hAnsi="GHEA Grapalat" w:cstheme="minorBidi"/>
          </w:rPr>
          <w:delText xml:space="preserve"> выдающего гарантию.</w:delText>
        </w:r>
      </w:del>
    </w:p>
    <w:p w:rsidR="00A943A0" w:rsidRPr="00910F01" w:rsidDel="003C4F35" w:rsidRDefault="00A943A0" w:rsidP="00A943A0">
      <w:pPr>
        <w:pStyle w:val="NormalWeb"/>
        <w:shd w:val="clear" w:color="auto" w:fill="FFFFFF"/>
        <w:ind w:firstLine="374"/>
        <w:contextualSpacing/>
        <w:jc w:val="both"/>
        <w:rPr>
          <w:del w:id="1724" w:author="User" w:date="2024-06-13T09:15:00Z"/>
          <w:rFonts w:ascii="GHEA Grapalat" w:eastAsiaTheme="minorHAnsi" w:hAnsi="GHEA Grapalat" w:cstheme="minorBidi"/>
        </w:rPr>
      </w:pPr>
      <w:del w:id="1725" w:author="User" w:date="2024-06-13T09:15:00Z">
        <w:r w:rsidRPr="00910F01" w:rsidDel="003C4F35">
          <w:rPr>
            <w:rFonts w:ascii="GHEA Grapalat" w:eastAsiaTheme="minorHAnsi" w:hAnsi="GHEA Grapalat" w:cstheme="minorBidi"/>
          </w:rPr>
          <w:delText xml:space="preserve">5. Гарантия действует </w:delText>
        </w:r>
        <w:r w:rsidR="00AD57B3" w:rsidDel="003C4F35">
          <w:rPr>
            <w:rFonts w:ascii="GHEA Grapalat" w:eastAsiaTheme="minorHAnsi" w:hAnsi="GHEA Grapalat" w:cstheme="minorBidi"/>
          </w:rPr>
          <w:delText xml:space="preserve">с момента выпуска и в силе </w:delText>
        </w:r>
        <w:r w:rsidRPr="00910F01" w:rsidDel="003C4F35">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3A0" w:rsidRPr="00910F01" w:rsidDel="003C4F35" w:rsidRDefault="00AD57B3" w:rsidP="00A943A0">
      <w:pPr>
        <w:pStyle w:val="NormalWeb"/>
        <w:shd w:val="clear" w:color="auto" w:fill="FFFFFF"/>
        <w:ind w:firstLine="374"/>
        <w:contextualSpacing/>
        <w:jc w:val="both"/>
        <w:rPr>
          <w:del w:id="1726" w:author="User" w:date="2024-06-13T09:15:00Z"/>
          <w:rFonts w:ascii="GHEA Grapalat" w:eastAsiaTheme="minorHAnsi" w:hAnsi="GHEA Grapalat" w:cstheme="minorBidi"/>
        </w:rPr>
      </w:pPr>
      <w:del w:id="1727" w:author="User" w:date="2024-06-13T09:15:00Z">
        <w:r w:rsidDel="003C4F35">
          <w:rPr>
            <w:rFonts w:ascii="GHEA Grapalat" w:eastAsiaTheme="minorHAnsi" w:hAnsi="GHEA Grapalat" w:cstheme="minorBidi"/>
            <w:sz w:val="18"/>
            <w:szCs w:val="18"/>
          </w:rPr>
          <w:delText xml:space="preserve">                </w:delText>
        </w:r>
        <w:r w:rsidR="00A943A0" w:rsidRPr="00910F01" w:rsidDel="003C4F35">
          <w:rPr>
            <w:rFonts w:ascii="GHEA Grapalat" w:eastAsiaTheme="minorHAnsi" w:hAnsi="GHEA Grapalat" w:cstheme="minorBidi"/>
            <w:sz w:val="18"/>
            <w:szCs w:val="18"/>
          </w:rPr>
          <w:delText>номер заключаемого договара</w:delText>
        </w:r>
      </w:del>
    </w:p>
    <w:p w:rsidR="00A943A0" w:rsidRPr="00910F01" w:rsidDel="003C4F35" w:rsidRDefault="00A943A0" w:rsidP="00A943A0">
      <w:pPr>
        <w:pStyle w:val="NormalWeb"/>
        <w:shd w:val="clear" w:color="auto" w:fill="FFFFFF"/>
        <w:ind w:firstLine="374"/>
        <w:contextualSpacing/>
        <w:jc w:val="both"/>
        <w:rPr>
          <w:del w:id="1728" w:author="User" w:date="2024-06-13T09:15:00Z"/>
          <w:rFonts w:ascii="GHEA Grapalat" w:eastAsiaTheme="minorHAnsi" w:hAnsi="GHEA Grapalat" w:cstheme="minorBidi"/>
        </w:rPr>
      </w:pPr>
    </w:p>
    <w:p w:rsidR="00A943A0" w:rsidRPr="00910F01" w:rsidDel="003C4F35" w:rsidRDefault="00AD57B3" w:rsidP="00A943A0">
      <w:pPr>
        <w:pStyle w:val="NormalWeb"/>
        <w:shd w:val="clear" w:color="auto" w:fill="FFFFFF"/>
        <w:contextualSpacing/>
        <w:jc w:val="both"/>
        <w:rPr>
          <w:del w:id="1729" w:author="User" w:date="2024-06-13T09:15:00Z"/>
          <w:rFonts w:ascii="GHEA Grapalat" w:eastAsiaTheme="minorHAnsi" w:hAnsi="GHEA Grapalat" w:cstheme="minorBidi"/>
          <w:lang w:val="hy-AM"/>
        </w:rPr>
      </w:pPr>
      <w:del w:id="1730" w:author="User" w:date="2024-06-13T09:15:00Z">
        <w:r w:rsidRPr="00910F01" w:rsidDel="003C4F35">
          <w:rPr>
            <w:rFonts w:ascii="GHEA Grapalat" w:eastAsiaTheme="minorHAnsi" w:hAnsi="GHEA Grapalat" w:cstheme="minorBidi"/>
          </w:rPr>
          <w:delText xml:space="preserve">принципалом  </w:delText>
        </w:r>
        <w:r w:rsidR="00A943A0" w:rsidRPr="00910F01" w:rsidDel="003C4F35">
          <w:rPr>
            <w:rFonts w:ascii="GHEA Grapalat" w:eastAsiaTheme="minorHAnsi" w:hAnsi="GHEA Grapalat" w:cstheme="minorBidi"/>
          </w:rPr>
          <w:delText xml:space="preserve">и  действует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в</w:delText>
        </w:r>
        <w:r w:rsidR="00A943A0" w:rsidRPr="00910F01" w:rsidDel="003C4F35">
          <w:rPr>
            <w:rFonts w:ascii="GHEA Grapalat" w:hAnsi="GHEA Grapalat"/>
          </w:rPr>
          <w:delText>ключительно</w:delText>
        </w:r>
        <w:r w:rsidR="00A943A0" w:rsidRPr="00910F01" w:rsidDel="003C4F35">
          <w:rPr>
            <w:rFonts w:ascii="GHEA Grapalat" w:eastAsiaTheme="minorHAnsi" w:hAnsi="GHEA Grapalat" w:cstheme="minorBidi"/>
          </w:rPr>
          <w:delText xml:space="preserve">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до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девяностого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рабочего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дня</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следующего за днем </w:delText>
        </w:r>
      </w:del>
    </w:p>
    <w:p w:rsidR="00A943A0" w:rsidRPr="00910F01" w:rsidDel="003C4F35" w:rsidRDefault="00A943A0" w:rsidP="00A943A0">
      <w:pPr>
        <w:pStyle w:val="NormalWeb"/>
        <w:shd w:val="clear" w:color="auto" w:fill="FFFFFF"/>
        <w:contextualSpacing/>
        <w:jc w:val="both"/>
        <w:rPr>
          <w:del w:id="1731" w:author="User" w:date="2024-06-13T09:15:00Z"/>
          <w:rFonts w:ascii="GHEA Grapalat" w:eastAsiaTheme="minorHAnsi" w:hAnsi="GHEA Grapalat" w:cstheme="minorBidi"/>
          <w:sz w:val="18"/>
          <w:szCs w:val="18"/>
          <w:lang w:val="hy-AM"/>
        </w:rPr>
      </w:pPr>
    </w:p>
    <w:p w:rsidR="00A943A0" w:rsidRPr="00910F01" w:rsidDel="003C4F35" w:rsidRDefault="00A943A0" w:rsidP="00A943A0">
      <w:pPr>
        <w:pStyle w:val="NormalWeb"/>
        <w:shd w:val="clear" w:color="auto" w:fill="FFFFFF"/>
        <w:contextualSpacing/>
        <w:jc w:val="center"/>
        <w:rPr>
          <w:del w:id="1732" w:author="User" w:date="2024-06-13T09:15:00Z"/>
          <w:rFonts w:eastAsiaTheme="minorHAnsi" w:cstheme="minorBidi"/>
        </w:rPr>
      </w:pPr>
      <w:del w:id="1733" w:author="User" w:date="2024-06-13T09:15:00Z">
        <w:r w:rsidRPr="00910F01" w:rsidDel="003C4F35">
          <w:rPr>
            <w:rFonts w:ascii="GHEA Grapalat" w:eastAsiaTheme="minorHAnsi" w:hAnsi="GHEA Grapalat" w:cstheme="minorBidi"/>
            <w:lang w:val="hy-AM"/>
          </w:rPr>
          <w:delText>--------------------------------------------------------</w:delText>
        </w:r>
        <w:r w:rsidRPr="00910F01" w:rsidDel="003C4F35">
          <w:rPr>
            <w:rFonts w:ascii="GHEA Grapalat" w:eastAsiaTheme="minorHAnsi" w:hAnsi="GHEA Grapalat" w:cstheme="minorBidi"/>
          </w:rPr>
          <w:delText>------------------</w:delText>
        </w:r>
        <w:r w:rsidRPr="00910F01" w:rsidDel="003C4F35">
          <w:rPr>
            <w:rFonts w:ascii="GHEA Grapalat" w:eastAsiaTheme="minorHAnsi" w:hAnsi="GHEA Grapalat" w:cstheme="minorBidi"/>
            <w:lang w:val="hy-AM"/>
          </w:rPr>
          <w:delText>----------------------</w:delText>
        </w:r>
        <w:r w:rsidRPr="00910F01" w:rsidDel="003C4F35">
          <w:rPr>
            <w:rFonts w:eastAsiaTheme="minorHAnsi" w:cstheme="minorBidi"/>
          </w:rPr>
          <w:delText xml:space="preserve"> </w:delText>
        </w:r>
        <w:r w:rsidRPr="00910F01" w:rsidDel="003C4F35">
          <w:rPr>
            <w:rFonts w:eastAsiaTheme="minorHAnsi" w:cstheme="minorBidi"/>
            <w:lang w:val="hy-AM"/>
          </w:rPr>
          <w:delText>.</w:delText>
        </w:r>
        <w:r w:rsidRPr="00910F01" w:rsidDel="003C4F35">
          <w:rPr>
            <w:rFonts w:eastAsiaTheme="minorHAnsi" w:cstheme="minorBidi"/>
          </w:rPr>
          <w:delText xml:space="preserve">           </w:delText>
        </w:r>
        <w:r w:rsidR="00033F41" w:rsidRPr="00910F01" w:rsidDel="003C4F35">
          <w:rPr>
            <w:rFonts w:ascii="GHEA Grapalat" w:hAnsi="GHEA Grapalat"/>
            <w:sz w:val="16"/>
            <w:szCs w:val="16"/>
          </w:rPr>
          <w:delText>крайний</w:delText>
        </w:r>
        <w:r w:rsidRPr="00910F01" w:rsidDel="003C4F35">
          <w:rPr>
            <w:rFonts w:ascii="GHEA Grapalat" w:hAnsi="GHEA Grapalat"/>
            <w:sz w:val="16"/>
            <w:szCs w:val="16"/>
          </w:rPr>
          <w:delText xml:space="preserve">  срок</w:delText>
        </w:r>
        <w:r w:rsidRPr="00910F01" w:rsidDel="003C4F35">
          <w:rPr>
            <w:rFonts w:ascii="GHEA Grapalat" w:eastAsiaTheme="minorHAnsi" w:hAnsi="GHEA Grapalat" w:cstheme="minorBidi"/>
            <w:sz w:val="16"/>
            <w:szCs w:val="16"/>
          </w:rPr>
          <w:delText xml:space="preserve"> поставки товаров</w:delText>
        </w:r>
        <w:r w:rsidRPr="00910F01" w:rsidDel="003C4F35">
          <w:rPr>
            <w:rFonts w:ascii="GHEA Grapalat" w:hAnsi="GHEA Grapalat"/>
            <w:sz w:val="16"/>
            <w:szCs w:val="16"/>
          </w:rPr>
          <w:delText>, предусмотренный заключаемым д</w:delText>
        </w:r>
        <w:r w:rsidR="00422009" w:rsidDel="003C4F35">
          <w:rPr>
            <w:rFonts w:ascii="GHEA Grapalat" w:hAnsi="GHEA Grapalat"/>
            <w:sz w:val="16"/>
            <w:szCs w:val="16"/>
          </w:rPr>
          <w:delText>оговором</w:delText>
        </w:r>
      </w:del>
    </w:p>
    <w:p w:rsidR="00C52A88" w:rsidDel="003C4F35" w:rsidRDefault="00A943A0" w:rsidP="00A943A0">
      <w:pPr>
        <w:pStyle w:val="NormalWeb"/>
        <w:shd w:val="clear" w:color="auto" w:fill="FFFFFF"/>
        <w:contextualSpacing/>
        <w:jc w:val="both"/>
        <w:rPr>
          <w:del w:id="1734" w:author="User" w:date="2024-06-13T09:15:00Z"/>
          <w:rFonts w:ascii="GHEA Grapalat" w:eastAsiaTheme="minorHAnsi" w:hAnsi="GHEA Grapalat" w:cstheme="minorBidi"/>
        </w:rPr>
      </w:pPr>
      <w:del w:id="1735" w:author="User" w:date="2024-06-13T09:15:00Z">
        <w:r w:rsidRPr="00910F01" w:rsidDel="003C4F35">
          <w:rPr>
            <w:rFonts w:ascii="GHEA Grapalat" w:eastAsiaTheme="minorHAnsi" w:hAnsi="GHEA Grapalat" w:cstheme="minorBidi"/>
          </w:rPr>
          <w:delText>В день предоставления гарантии лицо, выдающее гарантию, с официального адреса</w:delText>
        </w:r>
        <w:r w:rsidRPr="00910F01" w:rsidDel="003C4F35">
          <w:rPr>
            <w:rFonts w:ascii="GHEA Grapalat" w:eastAsiaTheme="minorHAnsi" w:hAnsi="GHEA Grapalat" w:cstheme="minorBidi"/>
            <w:lang w:val="hy-AM"/>
          </w:rPr>
          <w:delText xml:space="preserve"> </w:delText>
        </w:r>
        <w:r w:rsidRPr="00910F01" w:rsidDel="003C4F35">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C52A88" w:rsidDel="003C4F35">
          <w:rPr>
            <w:rFonts w:ascii="GHEA Grapalat" w:eastAsiaTheme="minorHAnsi" w:hAnsi="GHEA Grapalat" w:cstheme="minorBidi"/>
          </w:rPr>
          <w:delText>-------------------------------------------------------</w:delText>
        </w:r>
        <w:r w:rsidRPr="00910F01" w:rsidDel="003C4F35">
          <w:rPr>
            <w:rFonts w:ascii="GHEA Grapalat" w:eastAsiaTheme="minorHAnsi" w:hAnsi="GHEA Grapalat" w:cstheme="minorBidi"/>
          </w:rPr>
          <w:delText xml:space="preserve">, </w:delText>
        </w:r>
      </w:del>
    </w:p>
    <w:p w:rsidR="00C52A88" w:rsidDel="003C4F35" w:rsidRDefault="00C52A88" w:rsidP="00C52A88">
      <w:pPr>
        <w:pStyle w:val="NormalWeb"/>
        <w:shd w:val="clear" w:color="auto" w:fill="FFFFFF"/>
        <w:contextualSpacing/>
        <w:jc w:val="center"/>
        <w:rPr>
          <w:del w:id="1736" w:author="User" w:date="2024-06-13T09:15:00Z"/>
          <w:rFonts w:ascii="GHEA Grapalat" w:eastAsiaTheme="minorHAnsi" w:hAnsi="GHEA Grapalat" w:cstheme="minorBidi"/>
        </w:rPr>
      </w:pPr>
      <w:del w:id="1737" w:author="User" w:date="2024-06-13T09:15:00Z">
        <w:r w:rsidDel="003C4F35">
          <w:rPr>
            <w:rStyle w:val="Strong"/>
            <w:b w:val="0"/>
            <w:bCs w:val="0"/>
            <w:sz w:val="20"/>
            <w:szCs w:val="20"/>
          </w:rPr>
          <w:delText xml:space="preserve">                                              адрес эл. почты секретаря</w:delText>
        </w:r>
      </w:del>
    </w:p>
    <w:p w:rsidR="00A943A0" w:rsidRPr="00910F01" w:rsidDel="003C4F35" w:rsidRDefault="00A943A0" w:rsidP="00A943A0">
      <w:pPr>
        <w:pStyle w:val="NormalWeb"/>
        <w:shd w:val="clear" w:color="auto" w:fill="FFFFFF"/>
        <w:contextualSpacing/>
        <w:jc w:val="both"/>
        <w:rPr>
          <w:del w:id="1738" w:author="User" w:date="2024-06-13T09:15:00Z"/>
          <w:rFonts w:ascii="GHEA Grapalat" w:eastAsiaTheme="minorHAnsi" w:hAnsi="GHEA Grapalat" w:cstheme="minorBidi"/>
        </w:rPr>
      </w:pPr>
      <w:del w:id="1739" w:author="User" w:date="2024-06-13T09:15:00Z">
        <w:r w:rsidRPr="00910F01" w:rsidDel="003C4F35">
          <w:rPr>
            <w:rFonts w:ascii="GHEA Grapalat" w:eastAsiaTheme="minorHAnsi" w:hAnsi="GHEA Grapalat" w:cstheme="minorBidi"/>
          </w:rPr>
          <w:delText>указанный в приглашении к процедуре закупок, организованной с целью заключения договора упомянутого в пункте 1 настоящей гарантии.</w:delText>
        </w:r>
      </w:del>
    </w:p>
    <w:p w:rsidR="00A943A0" w:rsidRPr="009B3889" w:rsidDel="003C4F35" w:rsidRDefault="00A943A0" w:rsidP="00A943A0">
      <w:pPr>
        <w:pStyle w:val="NormalWeb"/>
        <w:shd w:val="clear" w:color="auto" w:fill="FFFFFF"/>
        <w:spacing w:before="0" w:beforeAutospacing="0" w:after="0" w:afterAutospacing="0"/>
        <w:ind w:firstLine="375"/>
        <w:jc w:val="both"/>
        <w:rPr>
          <w:del w:id="1740"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41" w:author="User" w:date="2024-06-13T09:15:00Z"/>
          <w:rFonts w:ascii="GHEA Grapalat" w:eastAsiaTheme="minorHAnsi" w:hAnsi="GHEA Grapalat" w:cstheme="minorBidi"/>
        </w:rPr>
      </w:pPr>
      <w:del w:id="1742" w:author="User" w:date="2024-06-13T09:15:00Z">
        <w:r w:rsidRPr="00B138F3" w:rsidDel="003C4F35">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43"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ind w:firstLine="374"/>
        <w:contextualSpacing/>
        <w:jc w:val="both"/>
        <w:rPr>
          <w:del w:id="1744" w:author="User" w:date="2024-06-13T09:15:00Z"/>
          <w:rFonts w:ascii="GHEA Grapalat" w:eastAsiaTheme="minorHAnsi" w:hAnsi="GHEA Grapalat" w:cstheme="minorBidi"/>
        </w:rPr>
      </w:pPr>
      <w:del w:id="1745" w:author="User" w:date="2024-06-13T09:15:00Z">
        <w:r w:rsidRPr="00B138F3" w:rsidDel="003C4F35">
          <w:rPr>
            <w:rFonts w:ascii="GHEA Grapalat" w:eastAsiaTheme="minorHAnsi" w:hAnsi="GHEA Grapalat" w:cstheme="minorBidi"/>
          </w:rPr>
          <w:delText>1) копии заключенного договора N</w:delText>
        </w:r>
        <w:r w:rsidRPr="00B138F3" w:rsidDel="003C4F35">
          <w:rPr>
            <w:rFonts w:ascii="GHEA Grapalat" w:eastAsiaTheme="minorHAnsi" w:hAnsi="GHEA Grapalat" w:cstheme="minorBidi"/>
            <w:lang w:val="hy-AM"/>
          </w:rPr>
          <w:delText xml:space="preserve"> </w:delText>
        </w:r>
        <w:r w:rsidRPr="00B138F3" w:rsidDel="003C4F35">
          <w:rPr>
            <w:rFonts w:ascii="GHEA Grapalat" w:eastAsiaTheme="minorHAnsi" w:hAnsi="GHEA Grapalat" w:cstheme="minorBidi"/>
          </w:rPr>
          <w:delText xml:space="preserve">_____________________, включая </w:delText>
        </w:r>
      </w:del>
    </w:p>
    <w:p w:rsidR="00A943A0" w:rsidRPr="00B138F3" w:rsidDel="003C4F35" w:rsidRDefault="00A943A0" w:rsidP="00A943A0">
      <w:pPr>
        <w:pStyle w:val="NormalWeb"/>
        <w:shd w:val="clear" w:color="auto" w:fill="FFFFFF"/>
        <w:contextualSpacing/>
        <w:jc w:val="both"/>
        <w:rPr>
          <w:del w:id="1746" w:author="User" w:date="2024-06-13T09:15:00Z"/>
          <w:rFonts w:ascii="GHEA Grapalat" w:eastAsiaTheme="minorHAnsi" w:hAnsi="GHEA Grapalat" w:cstheme="minorBidi"/>
          <w:sz w:val="18"/>
          <w:szCs w:val="18"/>
        </w:rPr>
      </w:pPr>
      <w:del w:id="1747" w:author="User" w:date="2024-06-13T09:15:00Z">
        <w:r w:rsidRPr="00B138F3" w:rsidDel="003C4F35">
          <w:rPr>
            <w:rFonts w:eastAsiaTheme="minorHAnsi" w:cstheme="minorBidi"/>
          </w:rPr>
          <w:delText xml:space="preserve">                                                                  </w:delText>
        </w:r>
        <w:r w:rsidRPr="00B138F3" w:rsidDel="003C4F35">
          <w:rPr>
            <w:rFonts w:ascii="GHEA Grapalat" w:eastAsiaTheme="minorHAnsi" w:hAnsi="GHEA Grapalat" w:cstheme="minorBidi"/>
            <w:sz w:val="18"/>
            <w:szCs w:val="18"/>
          </w:rPr>
          <w:delText>номер заключаемого договара</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48" w:author="User" w:date="2024-06-13T09:15:00Z"/>
          <w:rFonts w:ascii="GHEA Grapalat" w:eastAsiaTheme="minorHAnsi" w:hAnsi="GHEA Grapalat" w:cstheme="minorBidi"/>
        </w:rPr>
      </w:pPr>
      <w:del w:id="1749" w:author="User" w:date="2024-06-13T09:15:00Z">
        <w:r w:rsidRPr="00B138F3" w:rsidDel="003C4F35">
          <w:rPr>
            <w:rFonts w:ascii="GHEA Grapalat" w:eastAsiaTheme="minorHAnsi" w:hAnsi="GHEA Grapalat" w:cstheme="minorBidi"/>
          </w:rPr>
          <w:delText>копии внесенных  в него изменений, дополнительных соглашений,</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0"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51" w:author="User" w:date="2024-06-13T09:15:00Z"/>
          <w:rFonts w:ascii="GHEA Grapalat" w:eastAsiaTheme="minorHAnsi" w:hAnsi="GHEA Grapalat" w:cstheme="minorBidi"/>
        </w:rPr>
      </w:pPr>
      <w:del w:id="1752" w:author="User" w:date="2024-06-13T09:15:00Z">
        <w:r w:rsidRPr="00B138F3" w:rsidDel="003C4F35">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3C4F35">
          <w:fldChar w:fldCharType="begin"/>
        </w:r>
        <w:r w:rsidR="007F20A9" w:rsidDel="003C4F35">
          <w:delInstrText xml:space="preserve"> HYPERLINK "http://www.procurement.am" </w:delInstrText>
        </w:r>
        <w:r w:rsidR="007F20A9" w:rsidDel="003C4F35">
          <w:fldChar w:fldCharType="separate"/>
        </w:r>
        <w:r w:rsidRPr="00B138F3" w:rsidDel="003C4F35">
          <w:rPr>
            <w:rStyle w:val="Hyperlink"/>
            <w:rFonts w:ascii="GHEA Grapalat" w:hAnsi="GHEA Grapalat"/>
            <w:color w:val="auto"/>
            <w:sz w:val="20"/>
            <w:szCs w:val="20"/>
            <w:lang w:val="hy-AM"/>
          </w:rPr>
          <w:delText>www.procurement.am</w:delText>
        </w:r>
        <w:r w:rsidR="007F20A9" w:rsidDel="003C4F35">
          <w:rPr>
            <w:rStyle w:val="Hyperlink"/>
            <w:rFonts w:ascii="GHEA Grapalat" w:hAnsi="GHEA Grapalat"/>
            <w:color w:val="auto"/>
            <w:sz w:val="20"/>
            <w:szCs w:val="20"/>
            <w:lang w:val="hy-AM"/>
          </w:rPr>
          <w:fldChar w:fldCharType="end"/>
        </w:r>
        <w:r w:rsidRPr="00B138F3" w:rsidDel="003C4F35">
          <w:rPr>
            <w:rFonts w:ascii="GHEA Grapalat" w:eastAsiaTheme="minorHAnsi" w:hAnsi="GHEA Grapalat" w:cstheme="minorBidi"/>
          </w:rPr>
          <w:delText xml:space="preserve"> .</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3"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54" w:author="User" w:date="2024-06-13T09:15:00Z"/>
          <w:rFonts w:ascii="GHEA Grapalat" w:eastAsiaTheme="minorHAnsi" w:hAnsi="GHEA Grapalat" w:cstheme="minorBidi"/>
        </w:rPr>
      </w:pPr>
      <w:del w:id="1755" w:author="User" w:date="2024-06-13T09:15:00Z">
        <w:r w:rsidRPr="00B138F3" w:rsidDel="003C4F35">
          <w:rPr>
            <w:rFonts w:ascii="GHEA Grapalat" w:eastAsiaTheme="minorHAnsi" w:hAnsi="GHEA Grapalat" w:cstheme="minorBidi"/>
          </w:rPr>
          <w:delText>7.</w:delText>
        </w:r>
        <w:r w:rsidRPr="00B138F3" w:rsidDel="003C4F35">
          <w:delText xml:space="preserve"> </w:delText>
        </w:r>
        <w:r w:rsidRPr="00B138F3" w:rsidDel="003C4F35">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6"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57" w:author="User" w:date="2024-06-13T09:15:00Z"/>
          <w:rFonts w:ascii="GHEA Grapalat" w:eastAsiaTheme="minorHAnsi" w:hAnsi="GHEA Grapalat" w:cstheme="minorBidi"/>
        </w:rPr>
      </w:pPr>
      <w:del w:id="1758" w:author="User" w:date="2024-06-13T09:15:00Z">
        <w:r w:rsidRPr="00B138F3" w:rsidDel="003C4F35">
          <w:rPr>
            <w:rFonts w:ascii="GHEA Grapalat" w:eastAsiaTheme="minorHAnsi" w:hAnsi="GHEA Grapalat" w:cstheme="minorBidi"/>
          </w:rPr>
          <w:delText>8.</w:delText>
        </w:r>
        <w:r w:rsidRPr="00B138F3" w:rsidDel="003C4F35">
          <w:delText xml:space="preserve"> </w:delText>
        </w:r>
        <w:r w:rsidRPr="00B138F3" w:rsidDel="003C4F35">
          <w:rPr>
            <w:rFonts w:ascii="GHEA Grapalat" w:eastAsiaTheme="minorHAnsi" w:hAnsi="GHEA Grapalat" w:cstheme="minorBidi"/>
          </w:rPr>
          <w:delText>Лицо, выдающее гарантию, отклоняет требование бенефициара, если:</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9" w:author="User" w:date="2024-06-13T09:15:00Z"/>
          <w:rFonts w:ascii="GHEA Grapalat" w:eastAsiaTheme="minorHAnsi" w:hAnsi="GHEA Grapalat" w:cstheme="minorBidi"/>
        </w:rPr>
      </w:pPr>
      <w:del w:id="1760" w:author="User" w:date="2024-06-13T09:15:00Z">
        <w:r w:rsidRPr="00B138F3" w:rsidDel="003C4F35">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A943A0" w:rsidRPr="00B138F3" w:rsidDel="003C4F35" w:rsidRDefault="00A943A0" w:rsidP="00A943A0">
      <w:pPr>
        <w:pStyle w:val="NormalWeb"/>
        <w:shd w:val="clear" w:color="auto" w:fill="FFFFFF"/>
        <w:spacing w:before="0" w:beforeAutospacing="0" w:after="0" w:afterAutospacing="0"/>
        <w:ind w:firstLine="375"/>
        <w:rPr>
          <w:del w:id="1761" w:author="User" w:date="2024-06-13T09:15:00Z"/>
          <w:rFonts w:ascii="GHEA Grapalat" w:eastAsiaTheme="minorHAnsi" w:hAnsi="GHEA Grapalat" w:cstheme="minorBidi"/>
        </w:rPr>
      </w:pPr>
      <w:del w:id="1762" w:author="User" w:date="2024-06-13T09:15:00Z">
        <w:r w:rsidRPr="00B138F3" w:rsidDel="003C4F35">
          <w:rPr>
            <w:rFonts w:ascii="GHEA Grapalat" w:eastAsiaTheme="minorHAnsi" w:hAnsi="GHEA Grapalat" w:cstheme="minorBidi"/>
          </w:rPr>
          <w:delText xml:space="preserve">2) </w:delText>
        </w:r>
        <w:r w:rsidRPr="0013361C" w:rsidDel="003C4F35">
          <w:rPr>
            <w:rFonts w:ascii="GHEA Grapalat" w:eastAsiaTheme="minorHAnsi" w:hAnsi="GHEA Grapalat" w:cstheme="minorBidi"/>
          </w:rPr>
          <w:delText>требование представлено по истечении срока, установленного гарантией</w:delText>
        </w:r>
        <w:r w:rsidRPr="00B138F3" w:rsidDel="003C4F35">
          <w:rPr>
            <w:rFonts w:ascii="GHEA Grapalat" w:eastAsiaTheme="minorHAnsi" w:hAnsi="GHEA Grapalat" w:cstheme="minorBidi"/>
          </w:rPr>
          <w:delText>.</w:delText>
        </w:r>
      </w:del>
    </w:p>
    <w:p w:rsidR="00A943A0" w:rsidRPr="00B138F3" w:rsidDel="003C4F35" w:rsidRDefault="00A943A0" w:rsidP="00A943A0">
      <w:pPr>
        <w:pStyle w:val="NormalWeb"/>
        <w:shd w:val="clear" w:color="auto" w:fill="FFFFFF"/>
        <w:spacing w:before="0" w:beforeAutospacing="0" w:after="0" w:afterAutospacing="0"/>
        <w:ind w:firstLine="375"/>
        <w:rPr>
          <w:del w:id="1763"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rPr>
          <w:del w:id="1764" w:author="User" w:date="2024-06-13T09:15:00Z"/>
          <w:rFonts w:ascii="GHEA Grapalat" w:eastAsiaTheme="minorHAnsi" w:hAnsi="GHEA Grapalat" w:cstheme="minorBidi"/>
        </w:rPr>
      </w:pPr>
      <w:del w:id="1765" w:author="User" w:date="2024-06-13T09:15:00Z">
        <w:r w:rsidRPr="00B138F3" w:rsidDel="003C4F35">
          <w:rPr>
            <w:rFonts w:ascii="GHEA Grapalat" w:eastAsiaTheme="minorHAnsi" w:hAnsi="GHEA Grapalat" w:cstheme="minorBidi"/>
          </w:rPr>
          <w:delText xml:space="preserve"> </w:delText>
        </w:r>
        <w:r w:rsidRPr="0013361C" w:rsidDel="003C4F35">
          <w:rPr>
            <w:rFonts w:ascii="GHEA Grapalat" w:eastAsiaTheme="minorHAnsi" w:hAnsi="GHEA Grapalat" w:cstheme="minorBidi"/>
          </w:rPr>
          <w:delTex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A943A0" w:rsidRPr="00B138F3" w:rsidDel="003C4F35" w:rsidRDefault="00A943A0" w:rsidP="00A943A0">
      <w:pPr>
        <w:pStyle w:val="NormalWeb"/>
        <w:shd w:val="clear" w:color="auto" w:fill="FFFFFF"/>
        <w:spacing w:before="0" w:beforeAutospacing="0" w:after="0" w:afterAutospacing="0"/>
        <w:ind w:firstLine="375"/>
        <w:rPr>
          <w:del w:id="1766" w:author="User" w:date="2024-06-13T09:15:00Z"/>
          <w:rFonts w:ascii="GHEA Grapalat" w:eastAsiaTheme="minorHAnsi" w:hAnsi="GHEA Grapalat" w:cstheme="minorBidi"/>
        </w:rPr>
      </w:pPr>
      <w:del w:id="1767" w:author="User" w:date="2024-06-13T09:15:00Z">
        <w:r w:rsidRPr="00B138F3" w:rsidDel="003C4F35">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8" w:author="User" w:date="2024-06-13T09:15:00Z"/>
          <w:rFonts w:ascii="GHEA Grapalat" w:eastAsiaTheme="minorHAnsi" w:hAnsi="GHEA Grapalat" w:cstheme="minorBidi"/>
        </w:rPr>
      </w:pPr>
      <w:del w:id="1769" w:author="User" w:date="2024-06-13T09:15:00Z">
        <w:r w:rsidRPr="00B138F3" w:rsidDel="003C4F35">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A943A0" w:rsidRPr="00C869C9" w:rsidDel="003C4F35" w:rsidRDefault="00A943A0" w:rsidP="00A943A0">
      <w:pPr>
        <w:pStyle w:val="NormalWeb"/>
        <w:shd w:val="clear" w:color="auto" w:fill="FFFFFF"/>
        <w:spacing w:before="0" w:beforeAutospacing="0" w:after="0" w:afterAutospacing="0"/>
        <w:ind w:firstLine="375"/>
        <w:jc w:val="both"/>
        <w:rPr>
          <w:del w:id="1770" w:author="User" w:date="2024-06-13T09:15:00Z"/>
          <w:rFonts w:ascii="GHEA Grapalat" w:eastAsiaTheme="minorHAnsi" w:hAnsi="GHEA Grapalat" w:cstheme="minorBidi"/>
        </w:rPr>
      </w:pPr>
      <w:del w:id="1771" w:author="User" w:date="2024-06-13T09:15:00Z">
        <w:r w:rsidRPr="00C869C9" w:rsidDel="003C4F35">
          <w:rPr>
            <w:rFonts w:ascii="GHEA Grapalat" w:eastAsiaTheme="minorHAnsi" w:hAnsi="GHEA Grapalat" w:cstheme="minorBidi"/>
          </w:rPr>
          <w:delText>12. В день предоставления гарантии лицо, выдающее гарантию, с официального адреса</w:delText>
        </w:r>
        <w:r w:rsidRPr="00C869C9" w:rsidDel="003C4F35">
          <w:rPr>
            <w:rFonts w:ascii="GHEA Grapalat" w:eastAsiaTheme="minorHAnsi" w:hAnsi="GHEA Grapalat" w:cstheme="minorBidi"/>
            <w:lang w:val="hy-AM"/>
          </w:rPr>
          <w:delText xml:space="preserve"> </w:delText>
        </w:r>
        <w:r w:rsidRPr="00C869C9" w:rsidDel="003C4F35">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delText>
        </w:r>
      </w:del>
    </w:p>
    <w:p w:rsidR="00A943A0" w:rsidRPr="00C869C9" w:rsidDel="003C4F35" w:rsidRDefault="00A943A0" w:rsidP="00A943A0">
      <w:pPr>
        <w:pStyle w:val="NormalWeb"/>
        <w:shd w:val="clear" w:color="auto" w:fill="FFFFFF"/>
        <w:spacing w:before="0" w:beforeAutospacing="0" w:after="0" w:afterAutospacing="0"/>
        <w:ind w:firstLine="375"/>
        <w:jc w:val="both"/>
        <w:rPr>
          <w:del w:id="1772" w:author="User" w:date="2024-06-13T09:15:00Z"/>
          <w:rFonts w:ascii="GHEA Grapalat" w:eastAsiaTheme="minorHAnsi" w:hAnsi="GHEA Grapalat" w:cstheme="minorBidi"/>
          <w:sz w:val="16"/>
          <w:szCs w:val="16"/>
        </w:rPr>
      </w:pPr>
      <w:del w:id="1773" w:author="User" w:date="2024-06-13T09:15:00Z">
        <w:r w:rsidRPr="00C869C9" w:rsidDel="003C4F35">
          <w:rPr>
            <w:rFonts w:ascii="GHEA Grapalat" w:eastAsiaTheme="minorHAnsi" w:hAnsi="GHEA Grapalat" w:cstheme="minorBidi"/>
          </w:rPr>
          <w:delText xml:space="preserve">                                             </w:delText>
        </w:r>
        <w:r w:rsidRPr="00C869C9" w:rsidDel="003C4F35">
          <w:rPr>
            <w:rFonts w:ascii="GHEA Grapalat" w:eastAsiaTheme="minorHAnsi" w:hAnsi="GHEA Grapalat" w:cstheme="minorBidi"/>
            <w:sz w:val="16"/>
            <w:szCs w:val="16"/>
          </w:rPr>
          <w:delText>код процедуры</w:delText>
        </w:r>
      </w:del>
    </w:p>
    <w:p w:rsidR="00A943A0" w:rsidDel="003C4F35" w:rsidRDefault="00A943A0" w:rsidP="00A943A0">
      <w:pPr>
        <w:pStyle w:val="NormalWeb"/>
        <w:shd w:val="clear" w:color="auto" w:fill="FFFFFF"/>
        <w:spacing w:before="0" w:beforeAutospacing="0" w:after="0" w:afterAutospacing="0"/>
        <w:ind w:firstLine="375"/>
        <w:jc w:val="both"/>
        <w:rPr>
          <w:del w:id="1774" w:author="User" w:date="2024-06-13T09:15:00Z"/>
          <w:rFonts w:ascii="GHEA Grapalat" w:eastAsiaTheme="minorHAnsi" w:hAnsi="GHEA Grapalat" w:cstheme="minorBidi"/>
          <w:color w:val="FF0000"/>
        </w:rPr>
      </w:pPr>
    </w:p>
    <w:p w:rsidR="00A943A0" w:rsidDel="003C4F35" w:rsidRDefault="00A943A0" w:rsidP="00A943A0">
      <w:pPr>
        <w:pStyle w:val="NormalWeb"/>
        <w:shd w:val="clear" w:color="auto" w:fill="FFFFFF"/>
        <w:spacing w:before="0" w:beforeAutospacing="0" w:after="0" w:afterAutospacing="0"/>
        <w:ind w:firstLine="375"/>
        <w:jc w:val="both"/>
        <w:rPr>
          <w:del w:id="1775" w:author="User" w:date="2024-06-13T09:15:00Z"/>
          <w:rFonts w:ascii="GHEA Grapalat" w:eastAsiaTheme="minorHAnsi" w:hAnsi="GHEA Grapalat" w:cstheme="minorBidi"/>
          <w:color w:val="FF0000"/>
        </w:rPr>
      </w:pPr>
    </w:p>
    <w:p w:rsidR="00A943A0" w:rsidRPr="00990783" w:rsidDel="003C4F35" w:rsidRDefault="00A943A0" w:rsidP="00A943A0">
      <w:pPr>
        <w:pStyle w:val="NormalWeb"/>
        <w:shd w:val="clear" w:color="auto" w:fill="FFFFFF"/>
        <w:spacing w:before="0" w:beforeAutospacing="0" w:after="0" w:afterAutospacing="0"/>
        <w:ind w:firstLine="375"/>
        <w:jc w:val="both"/>
        <w:rPr>
          <w:del w:id="1776" w:author="User" w:date="2024-06-13T09:15:00Z"/>
          <w:rFonts w:ascii="GHEA Grapalat" w:hAnsi="GHEA Grapalat"/>
          <w:color w:val="FF0000"/>
          <w:sz w:val="20"/>
          <w:szCs w:val="20"/>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77" w:author="User" w:date="2024-06-13T09:15:00Z"/>
          <w:rFonts w:ascii="GHEA Grapalat" w:hAnsi="GHEA Grapalat"/>
          <w:sz w:val="20"/>
          <w:szCs w:val="20"/>
          <w:u w:val="single"/>
          <w:lang w:val="hy-AM"/>
        </w:rPr>
      </w:pPr>
      <w:del w:id="1778" w:author="User" w:date="2024-06-13T09:15:00Z">
        <w:r w:rsidRPr="00B138F3" w:rsidDel="003C4F35">
          <w:rPr>
            <w:rFonts w:ascii="GHEA Grapalat" w:hAnsi="GHEA Grapalat"/>
            <w:sz w:val="20"/>
            <w:szCs w:val="20"/>
            <w:lang w:val="hy-AM"/>
          </w:rPr>
          <w:delText>Руководитель исполнительного органа</w:delText>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del>
    </w:p>
    <w:p w:rsidR="00A943A0" w:rsidRPr="00B138F3" w:rsidDel="003C4F35" w:rsidRDefault="00A943A0" w:rsidP="00A943A0">
      <w:pPr>
        <w:pStyle w:val="NormalWeb"/>
        <w:shd w:val="clear" w:color="auto" w:fill="FFFFFF"/>
        <w:spacing w:before="0" w:beforeAutospacing="0" w:after="0" w:afterAutospacing="0"/>
        <w:ind w:firstLine="375"/>
        <w:jc w:val="both"/>
        <w:rPr>
          <w:del w:id="1779" w:author="User" w:date="2024-06-13T09:15:00Z"/>
          <w:rFonts w:ascii="GHEA Grapalat" w:hAnsi="GHEA Grapalat"/>
          <w:sz w:val="20"/>
          <w:szCs w:val="20"/>
          <w:lang w:val="hy-AM"/>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80" w:author="User" w:date="2024-06-13T09:15:00Z"/>
          <w:rFonts w:ascii="GHEA Grapalat" w:hAnsi="GHEA Grapalat"/>
          <w:sz w:val="20"/>
          <w:szCs w:val="20"/>
          <w:lang w:val="hy-AM"/>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81" w:author="User" w:date="2024-06-13T09:15:00Z"/>
          <w:rFonts w:ascii="GHEA Grapalat" w:hAnsi="GHEA Grapalat"/>
          <w:sz w:val="20"/>
          <w:szCs w:val="20"/>
          <w:lang w:val="hy-AM"/>
        </w:rPr>
      </w:pPr>
      <w:del w:id="1782" w:author="User" w:date="2024-06-13T09:15:00Z">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del>
    </w:p>
    <w:p w:rsidR="00A943A0" w:rsidRPr="00B138F3" w:rsidDel="003C4F35" w:rsidRDefault="00A943A0" w:rsidP="00A943A0">
      <w:pPr>
        <w:pStyle w:val="NormalWeb"/>
        <w:shd w:val="clear" w:color="auto" w:fill="FFFFFF"/>
        <w:spacing w:before="0" w:beforeAutospacing="0" w:after="0" w:afterAutospacing="0"/>
        <w:rPr>
          <w:del w:id="1783" w:author="User" w:date="2024-06-13T09:15:00Z"/>
          <w:rFonts w:ascii="GHEA Grapalat" w:hAnsi="GHEA Grapalat" w:cs="Sylfaen"/>
          <w:vertAlign w:val="superscript"/>
        </w:rPr>
      </w:pPr>
      <w:del w:id="1784" w:author="User" w:date="2024-06-13T09:15:00Z">
        <w:r w:rsidRPr="00B138F3" w:rsidDel="003C4F35">
          <w:rPr>
            <w:rFonts w:ascii="GHEA Grapalat" w:hAnsi="GHEA Grapalat" w:cs="Sylfaen"/>
            <w:vertAlign w:val="superscript"/>
            <w:lang w:val="hy-AM"/>
          </w:rPr>
          <w:delText xml:space="preserve">                                                        </w:delText>
        </w:r>
        <w:r w:rsidRPr="00B138F3" w:rsidDel="003C4F35">
          <w:rPr>
            <w:rFonts w:ascii="GHEA Grapalat" w:hAnsi="GHEA Grapalat" w:cs="Sylfaen"/>
            <w:vertAlign w:val="superscript"/>
          </w:rPr>
          <w:delText>число, месяц, год</w:delText>
        </w:r>
      </w:del>
    </w:p>
    <w:p w:rsidR="001005B0" w:rsidRPr="00B138F3" w:rsidDel="003C4F35" w:rsidRDefault="001005B0" w:rsidP="00B46D58">
      <w:pPr>
        <w:widowControl w:val="0"/>
        <w:spacing w:after="160"/>
        <w:ind w:left="567" w:right="565"/>
        <w:jc w:val="center"/>
        <w:rPr>
          <w:del w:id="1785" w:author="User" w:date="2024-06-13T09:15:00Z"/>
          <w:rFonts w:ascii="GHEA Grapalat" w:hAnsi="GHEA Grapalat"/>
          <w:b/>
        </w:rPr>
      </w:pPr>
    </w:p>
    <w:p w:rsidR="001005B0" w:rsidRPr="00B138F3" w:rsidDel="003C4F35" w:rsidRDefault="001005B0" w:rsidP="00B46D58">
      <w:pPr>
        <w:widowControl w:val="0"/>
        <w:spacing w:after="160"/>
        <w:ind w:left="567" w:right="565"/>
        <w:jc w:val="center"/>
        <w:rPr>
          <w:del w:id="1786" w:author="User" w:date="2024-06-13T09:15:00Z"/>
          <w:rFonts w:ascii="GHEA Grapalat" w:hAnsi="GHEA Grapalat"/>
          <w:b/>
        </w:rPr>
      </w:pPr>
    </w:p>
    <w:p w:rsidR="00A943A0" w:rsidDel="003C4F35" w:rsidRDefault="00A943A0">
      <w:pPr>
        <w:rPr>
          <w:del w:id="1787" w:author="User" w:date="2024-06-13T09:15:00Z"/>
          <w:rFonts w:ascii="GHEA Grapalat" w:hAnsi="GHEA Grapalat"/>
          <w:b/>
        </w:rPr>
      </w:pPr>
      <w:del w:id="1788" w:author="User" w:date="2024-06-13T09:15:00Z">
        <w:r w:rsidDel="003C4F35">
          <w:rPr>
            <w:rFonts w:ascii="GHEA Grapalat" w:hAnsi="GHEA Grapalat"/>
            <w:b/>
          </w:rPr>
          <w:br w:type="page"/>
        </w:r>
      </w:del>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3C4F35" w:rsidRPr="00066E12" w:rsidRDefault="003C4F35" w:rsidP="003C4F35">
      <w:pPr>
        <w:widowControl w:val="0"/>
        <w:spacing w:after="160"/>
        <w:jc w:val="right"/>
        <w:rPr>
          <w:ins w:id="1789" w:author="User" w:date="2024-06-13T09:16:00Z"/>
          <w:rFonts w:ascii="GHEA Grapalat" w:hAnsi="GHEA Grapalat"/>
          <w:b/>
        </w:rPr>
      </w:pPr>
      <w:ins w:id="1790" w:author="User" w:date="2024-06-13T09:16: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r>
          <w:rPr>
            <w:rFonts w:ascii="GHEA Grapalat" w:hAnsi="GHEA Grapalat"/>
            <w:b/>
          </w:rPr>
          <w:t>M1HD-GHAPDzB-24/02</w:t>
        </w:r>
      </w:ins>
    </w:p>
    <w:p w:rsidR="00071D1C" w:rsidRPr="00B138F3" w:rsidDel="003C4F35" w:rsidRDefault="00071D1C" w:rsidP="00B46D58">
      <w:pPr>
        <w:pStyle w:val="BodyTextIndent3"/>
        <w:widowControl w:val="0"/>
        <w:spacing w:after="160" w:line="240" w:lineRule="auto"/>
        <w:jc w:val="right"/>
        <w:rPr>
          <w:del w:id="1791" w:author="User" w:date="2024-06-13T09:16:00Z"/>
          <w:rFonts w:ascii="GHEA Grapalat" w:hAnsi="GHEA Grapalat" w:cs="Sylfaen"/>
          <w:b/>
          <w:sz w:val="24"/>
          <w:szCs w:val="24"/>
        </w:rPr>
      </w:pPr>
      <w:del w:id="1792" w:author="User" w:date="2024-06-13T09:16:00Z">
        <w:r w:rsidRPr="00B138F3" w:rsidDel="003C4F35">
          <w:rPr>
            <w:rFonts w:ascii="GHEA Grapalat" w:hAnsi="GHEA Grapalat"/>
            <w:b/>
            <w:sz w:val="24"/>
            <w:szCs w:val="24"/>
          </w:rPr>
          <w:delText>к Приглашению на электронный аукцион</w:delText>
        </w:r>
        <w:r w:rsidR="008D352C" w:rsidRPr="00B138F3" w:rsidDel="003C4F35">
          <w:rPr>
            <w:rFonts w:ascii="GHEA Grapalat" w:hAnsi="GHEA Grapalat" w:cs="Sylfaen"/>
            <w:b/>
            <w:sz w:val="24"/>
            <w:szCs w:val="24"/>
          </w:rPr>
          <w:br/>
        </w:r>
        <w:r w:rsidRPr="00B138F3" w:rsidDel="003C4F35">
          <w:rPr>
            <w:rFonts w:ascii="GHEA Grapalat" w:hAnsi="GHEA Grapalat"/>
            <w:b/>
            <w:sz w:val="24"/>
            <w:szCs w:val="24"/>
          </w:rPr>
          <w:delText xml:space="preserve">под кодом </w:delText>
        </w:r>
        <w:r w:rsidR="006132ED" w:rsidRPr="00B138F3" w:rsidDel="003C4F35">
          <w:rPr>
            <w:rFonts w:ascii="GHEA Grapalat" w:hAnsi="GHEA Grapalat"/>
            <w:b/>
            <w:sz w:val="24"/>
            <w:szCs w:val="24"/>
          </w:rPr>
          <w:delText>"</w:delText>
        </w:r>
        <w:r w:rsidRPr="00B138F3" w:rsidDel="003C4F35">
          <w:rPr>
            <w:rFonts w:ascii="GHEA Grapalat" w:hAnsi="GHEA Grapalat"/>
            <w:b/>
            <w:sz w:val="24"/>
            <w:szCs w:val="24"/>
          </w:rPr>
          <w:delText>---BMAPDzB---/---</w:delText>
        </w:r>
        <w:r w:rsidR="006132ED" w:rsidRPr="00B138F3" w:rsidDel="003C4F35">
          <w:rPr>
            <w:rFonts w:ascii="GHEA Grapalat" w:hAnsi="GHEA Grapalat"/>
            <w:b/>
            <w:sz w:val="24"/>
            <w:szCs w:val="24"/>
          </w:rPr>
          <w:delText>"</w:delText>
        </w:r>
        <w:r w:rsidR="005250C2" w:rsidRPr="00B138F3" w:rsidDel="003C4F35">
          <w:rPr>
            <w:rStyle w:val="FootnoteReference"/>
            <w:rFonts w:ascii="GHEA Grapalat" w:hAnsi="GHEA Grapalat"/>
            <w:b/>
            <w:sz w:val="24"/>
            <w:szCs w:val="24"/>
          </w:rPr>
          <w:footnoteReference w:customMarkFollows="1" w:id="28"/>
          <w:delText>*</w:delText>
        </w:r>
      </w:del>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w:t>
      </w:r>
      <w:r w:rsidRPr="00B138F3">
        <w:rPr>
          <w:rFonts w:ascii="GHEA Grapalat" w:hAnsi="GHEA Grapalat"/>
          <w:spacing w:val="-6"/>
        </w:rPr>
        <w:lastRenderedPageBreak/>
        <w:t>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Del="00C8232D" w:rsidRDefault="00071D1C" w:rsidP="00B46D58">
      <w:pPr>
        <w:widowControl w:val="0"/>
        <w:tabs>
          <w:tab w:val="left" w:pos="1276"/>
        </w:tabs>
        <w:spacing w:after="160"/>
        <w:ind w:firstLine="567"/>
        <w:jc w:val="both"/>
        <w:rPr>
          <w:del w:id="1796" w:author="User" w:date="2024-06-14T09:39:00Z"/>
          <w:rFonts w:ascii="GHEA Grapalat" w:hAnsi="GHEA Grapalat"/>
        </w:rPr>
      </w:pPr>
      <w:del w:id="1797" w:author="User" w:date="2024-06-14T09:39:00Z">
        <w:r w:rsidRPr="00B138F3" w:rsidDel="00C8232D">
          <w:rPr>
            <w:rFonts w:ascii="GHEA Grapalat" w:hAnsi="GHEA Grapalat"/>
          </w:rPr>
          <w:delText>8.1</w:delText>
        </w:r>
        <w:r w:rsidR="003A734A" w:rsidRPr="00B138F3" w:rsidDel="00C8232D">
          <w:rPr>
            <w:rFonts w:ascii="GHEA Grapalat" w:hAnsi="GHEA Grapalat"/>
          </w:rPr>
          <w:delText>5.</w:delText>
        </w:r>
        <w:r w:rsidR="003A734A" w:rsidRPr="00B138F3" w:rsidDel="00C8232D">
          <w:rPr>
            <w:rFonts w:ascii="GHEA Grapalat" w:hAnsi="GHEA Grapalat"/>
          </w:rPr>
          <w:tab/>
        </w:r>
        <w:r w:rsidRPr="00B138F3" w:rsidDel="00C8232D">
          <w:rPr>
            <w:rFonts w:ascii="GHEA Grapalat" w:hAnsi="GHEA Grapalat"/>
          </w:rPr>
          <w:delTex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delText>
        </w:r>
        <w:r w:rsidRPr="00974EA8" w:rsidDel="00C8232D">
          <w:rPr>
            <w:rFonts w:ascii="GHEA Grapalat" w:hAnsi="GHEA Grapalat"/>
          </w:rPr>
          <w:delText>днем его заключения, финансовые средства в целях его исполнения не предусматриваются.</w:delText>
        </w:r>
        <w:r w:rsidR="00BA249F" w:rsidRPr="00BA249F" w:rsidDel="00C8232D">
          <w:rPr>
            <w:rFonts w:ascii="GHEA Grapalat" w:hAnsi="GHEA Grapalat"/>
          </w:rPr>
          <w:delText xml:space="preserve"> </w:delText>
        </w:r>
        <w:r w:rsidR="00BA249F" w:rsidRPr="00DC2F9B" w:rsidDel="00C8232D">
          <w:rPr>
            <w:rFonts w:ascii="GHEA Grapalat" w:hAnsi="GHEA Grapalat"/>
          </w:rPr>
          <w:delTex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delText>
        </w:r>
        <w:r w:rsidR="00BA249F" w:rsidDel="00C8232D">
          <w:rPr>
            <w:rFonts w:ascii="GHEA Grapalat" w:hAnsi="GHEA Grapalat"/>
          </w:rPr>
          <w:delText>.</w:delText>
        </w:r>
        <w:r w:rsidRPr="00974EA8" w:rsidDel="00C8232D">
          <w:rPr>
            <w:rFonts w:ascii="GHEA Grapalat" w:hAnsi="GHEA Grapalat"/>
          </w:rPr>
          <w:delText xml:space="preserve"> Если размер выделенных для исполнения договора финансовых средств превышает </w:delText>
        </w:r>
        <w:r w:rsidR="003839FF" w:rsidRPr="00974EA8" w:rsidDel="00C8232D">
          <w:rPr>
            <w:rFonts w:ascii="GHEA Grapalat" w:hAnsi="GHEA Grapalat"/>
          </w:rPr>
          <w:delText>двадцатипя</w:delText>
        </w:r>
        <w:r w:rsidRPr="00974EA8" w:rsidDel="00C8232D">
          <w:rPr>
            <w:rFonts w:ascii="GHEA Grapalat" w:hAnsi="GHEA Grapalat"/>
          </w:rPr>
          <w:delText xml:space="preserve">тикратный размер базовой единицы закупок, то Покупателем будет заключенo соглашение в случае, если </w:delText>
        </w:r>
        <w:r w:rsidR="009673B8" w:rsidRPr="00974EA8" w:rsidDel="00C8232D">
          <w:rPr>
            <w:rFonts w:ascii="GHEA Grapalat" w:hAnsi="GHEA Grapalat"/>
          </w:rPr>
          <w:delText xml:space="preserve">представленные </w:delText>
        </w:r>
        <w:r w:rsidRPr="00974EA8" w:rsidDel="00C8232D">
          <w:rPr>
            <w:rFonts w:ascii="GHEA Grapalat" w:hAnsi="GHEA Grapalat"/>
          </w:rPr>
          <w:delText xml:space="preserve">Продавцом в виде неустойки </w:delText>
        </w:r>
        <w:r w:rsidR="009673B8" w:rsidRPr="00974EA8" w:rsidDel="00C8232D">
          <w:rPr>
            <w:rFonts w:ascii="GHEA Grapalat" w:hAnsi="GHEA Grapalat"/>
          </w:rPr>
          <w:delText xml:space="preserve">обеспечения квалификации и </w:delText>
        </w:r>
        <w:r w:rsidRPr="00974EA8" w:rsidDel="00C8232D">
          <w:rPr>
            <w:rFonts w:ascii="GHEA Grapalat" w:hAnsi="GHEA Grapalat"/>
          </w:rPr>
          <w:delText xml:space="preserve">договора </w:delText>
        </w:r>
        <w:r w:rsidR="008707D8" w:rsidRPr="00974EA8" w:rsidDel="00C8232D">
          <w:rPr>
            <w:rFonts w:ascii="GHEA Grapalat" w:hAnsi="GHEA Grapalat"/>
          </w:rPr>
          <w:delText>заменяю</w:delText>
        </w:r>
        <w:r w:rsidRPr="00974EA8" w:rsidDel="00C8232D">
          <w:rPr>
            <w:rFonts w:ascii="GHEA Grapalat" w:hAnsi="GHEA Grapalat"/>
          </w:rPr>
          <w:delText xml:space="preserve">тся гарантией или наличными деньгами, с учетом требований </w:delText>
        </w:r>
        <w:r w:rsidR="00351A3E" w:rsidRPr="00891020" w:rsidDel="00C8232D">
          <w:rPr>
            <w:rFonts w:ascii="GHEA Grapalat" w:hAnsi="GHEA Grapalat"/>
          </w:rPr>
          <w:delText>абзац</w:delText>
        </w:r>
        <w:r w:rsidR="00351A3E" w:rsidDel="00C8232D">
          <w:rPr>
            <w:rFonts w:ascii="GHEA Grapalat" w:hAnsi="GHEA Grapalat"/>
          </w:rPr>
          <w:delText>а</w:delText>
        </w:r>
        <w:r w:rsidR="00351A3E" w:rsidRPr="00891020" w:rsidDel="00C8232D">
          <w:rPr>
            <w:rFonts w:ascii="GHEA Grapalat" w:hAnsi="GHEA Grapalat"/>
          </w:rPr>
          <w:delText xml:space="preserve"> "</w:delText>
        </w:r>
        <w:r w:rsidR="00351A3E" w:rsidDel="00C8232D">
          <w:rPr>
            <w:rFonts w:ascii="GHEA Grapalat" w:hAnsi="GHEA Grapalat"/>
          </w:rPr>
          <w:delText>в</w:delText>
        </w:r>
        <w:r w:rsidR="00351A3E" w:rsidRPr="00891020" w:rsidDel="00C8232D">
          <w:rPr>
            <w:rFonts w:ascii="GHEA Grapalat" w:hAnsi="GHEA Grapalat"/>
          </w:rPr>
          <w:delText>" подпункта 1</w:delText>
        </w:r>
        <w:r w:rsidR="00351A3E" w:rsidDel="00C8232D">
          <w:rPr>
            <w:rFonts w:ascii="GHEA Grapalat" w:hAnsi="GHEA Grapalat"/>
          </w:rPr>
          <w:delText xml:space="preserve"> и</w:delText>
        </w:r>
        <w:r w:rsidR="00351A3E" w:rsidRPr="00891020" w:rsidDel="00C8232D">
          <w:rPr>
            <w:rFonts w:ascii="GHEA Grapalat" w:hAnsi="GHEA Grapalat"/>
          </w:rPr>
          <w:delText xml:space="preserve"> </w:delText>
        </w:r>
        <w:r w:rsidRPr="00974EA8" w:rsidDel="00C8232D">
          <w:rPr>
            <w:rFonts w:ascii="GHEA Grapalat" w:hAnsi="GHEA Grapalat"/>
          </w:rPr>
          <w:delText xml:space="preserve">абзаца "б" подпункта </w:delText>
        </w:r>
        <w:r w:rsidR="000B33B2" w:rsidRPr="00974EA8" w:rsidDel="00C8232D">
          <w:rPr>
            <w:rFonts w:ascii="GHEA Grapalat" w:hAnsi="GHEA Grapalat"/>
          </w:rPr>
          <w:delText xml:space="preserve">17 </w:delText>
        </w:r>
        <w:r w:rsidRPr="00974EA8" w:rsidDel="00C8232D">
          <w:rPr>
            <w:rFonts w:ascii="GHEA Grapalat" w:hAnsi="GHEA Grapalat"/>
          </w:rPr>
          <w:delText xml:space="preserve">пункта 32 Приложения № </w:delText>
        </w:r>
        <w:r w:rsidR="006E50E4" w:rsidRPr="00974EA8" w:rsidDel="00C8232D">
          <w:rPr>
            <w:rFonts w:ascii="GHEA Grapalat" w:hAnsi="GHEA Grapalat"/>
          </w:rPr>
          <w:delText>1</w:delText>
        </w:r>
        <w:r w:rsidR="006E50E4" w:rsidRPr="00974EA8" w:rsidDel="00C8232D">
          <w:rPr>
            <w:rFonts w:ascii="GHEA Grapalat" w:hAnsi="GHEA Grapalat"/>
            <w:lang w:val="hy-AM"/>
          </w:rPr>
          <w:delText xml:space="preserve"> </w:delText>
        </w:r>
        <w:r w:rsidRPr="00974EA8" w:rsidDel="00C8232D">
          <w:rPr>
            <w:rFonts w:ascii="GHEA Grapalat" w:hAnsi="GHEA Grapalat"/>
          </w:rPr>
          <w:delText xml:space="preserve">к Постановлению Правительства Республики Армения № 526-N от 4 мая 2017 года. При этом Продавец заключает соглашение, а при замене </w:delText>
        </w:r>
        <w:r w:rsidR="00CD7A4F" w:rsidRPr="00974EA8" w:rsidDel="00C8232D">
          <w:rPr>
            <w:rFonts w:ascii="GHEA Grapalat" w:hAnsi="GHEA Grapalat"/>
          </w:rPr>
          <w:delText xml:space="preserve">обеспечений квалификации и </w:delText>
        </w:r>
        <w:r w:rsidRPr="00974EA8" w:rsidDel="00C8232D">
          <w:rPr>
            <w:rFonts w:ascii="GHEA Grapalat" w:hAnsi="GHEA Grapalat"/>
          </w:rPr>
          <w:delText xml:space="preserve">договора </w:delText>
        </w:r>
        <w:r w:rsidR="00CD7A4F" w:rsidRPr="00974EA8" w:rsidDel="00C8232D">
          <w:rPr>
            <w:rFonts w:ascii="GHEA Grapalat" w:hAnsi="GHEA Grapalat"/>
          </w:rPr>
          <w:delText xml:space="preserve">представленных </w:delText>
        </w:r>
        <w:r w:rsidRPr="00974EA8" w:rsidDel="00C8232D">
          <w:rPr>
            <w:rFonts w:ascii="GHEA Grapalat" w:hAnsi="GHEA Grapalat"/>
          </w:rPr>
          <w:delText xml:space="preserve">в виде неустойки, также представляет Покупателю </w:delText>
        </w:r>
        <w:r w:rsidR="00CD7A4F" w:rsidRPr="00974EA8" w:rsidDel="00C8232D">
          <w:rPr>
            <w:rFonts w:ascii="GHEA Grapalat" w:hAnsi="GHEA Grapalat"/>
          </w:rPr>
          <w:delText xml:space="preserve">новые обеспечения </w:delText>
        </w:r>
        <w:r w:rsidRPr="00974EA8" w:rsidDel="00C8232D">
          <w:rPr>
            <w:rFonts w:ascii="GHEA Grapalat" w:hAnsi="GHEA Grapalat"/>
          </w:rPr>
          <w:delTex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delText>
        </w:r>
        <w:r w:rsidR="00325043" w:rsidRPr="00974EA8" w:rsidDel="00C8232D">
          <w:rPr>
            <w:rStyle w:val="FootnoteReference"/>
            <w:rFonts w:ascii="GHEA Grapalat" w:hAnsi="GHEA Grapalat"/>
          </w:rPr>
          <w:footnoteReference w:customMarkFollows="1" w:id="36"/>
          <w:delText>24</w:delText>
        </w:r>
      </w:del>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3392"/>
        <w:gridCol w:w="1085"/>
        <w:gridCol w:w="1559"/>
        <w:gridCol w:w="1104"/>
        <w:gridCol w:w="880"/>
        <w:gridCol w:w="709"/>
        <w:gridCol w:w="1158"/>
        <w:gridCol w:w="947"/>
        <w:tblGridChange w:id="1804">
          <w:tblGrid>
            <w:gridCol w:w="1242"/>
            <w:gridCol w:w="2715"/>
            <w:gridCol w:w="1559"/>
            <w:gridCol w:w="3392"/>
            <w:gridCol w:w="1085"/>
            <w:gridCol w:w="1559"/>
            <w:gridCol w:w="992"/>
            <w:gridCol w:w="142"/>
            <w:gridCol w:w="850"/>
            <w:gridCol w:w="709"/>
            <w:gridCol w:w="1158"/>
            <w:gridCol w:w="947"/>
          </w:tblGrid>
        </w:tblGridChange>
      </w:tblGrid>
      <w:tr w:rsidR="00B138F3" w:rsidRPr="00B138F3" w:rsidTr="00317BD2">
        <w:trPr>
          <w:jc w:val="center"/>
        </w:trPr>
        <w:tc>
          <w:tcPr>
            <w:tcW w:w="16350" w:type="dxa"/>
            <w:gridSpan w:val="11"/>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3C4F35" w:rsidRPr="00B138F3" w:rsidTr="00096582">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05" w:author="User" w:date="2024-06-13T09:28: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19"/>
          <w:jc w:val="center"/>
          <w:trPrChange w:id="1806" w:author="User" w:date="2024-06-13T09:28:00Z">
            <w:trPr>
              <w:trHeight w:val="219"/>
              <w:jc w:val="center"/>
            </w:trPr>
          </w:trPrChange>
        </w:trPr>
        <w:tc>
          <w:tcPr>
            <w:tcW w:w="1242" w:type="dxa"/>
            <w:vMerge w:val="restart"/>
            <w:vAlign w:val="center"/>
            <w:tcPrChange w:id="1807" w:author="User" w:date="2024-06-13T09:28:00Z">
              <w:tcPr>
                <w:tcW w:w="1242" w:type="dxa"/>
                <w:vMerge w:val="restart"/>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Change w:id="1808" w:author="User" w:date="2024-06-13T09:28:00Z">
              <w:tcPr>
                <w:tcW w:w="2715" w:type="dxa"/>
                <w:vMerge w:val="restart"/>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Change w:id="1809" w:author="User" w:date="2024-06-13T09:28:00Z">
              <w:tcPr>
                <w:tcW w:w="1559" w:type="dxa"/>
                <w:vMerge w:val="restart"/>
                <w:vAlign w:val="center"/>
              </w:tcPr>
            </w:tcPrChange>
          </w:tcPr>
          <w:p w:rsidR="003C4F35" w:rsidRPr="00B138F3" w:rsidRDefault="003C4F35"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392" w:type="dxa"/>
            <w:vMerge w:val="restart"/>
            <w:vAlign w:val="center"/>
            <w:tcPrChange w:id="1810" w:author="User" w:date="2024-06-13T09:28:00Z">
              <w:tcPr>
                <w:tcW w:w="3392" w:type="dxa"/>
                <w:vMerge w:val="restart"/>
                <w:vAlign w:val="center"/>
              </w:tcPr>
            </w:tcPrChange>
          </w:tcPr>
          <w:p w:rsidR="003C4F35" w:rsidRPr="00B138F3" w:rsidRDefault="003C4F35" w:rsidP="00B64ECA">
            <w:pPr>
              <w:widowControl w:val="0"/>
              <w:ind w:left="-96" w:right="-108"/>
              <w:jc w:val="center"/>
              <w:rPr>
                <w:rFonts w:ascii="GHEA Grapalat" w:hAnsi="GHEA Grapalat"/>
                <w:sz w:val="16"/>
                <w:szCs w:val="16"/>
              </w:rPr>
            </w:pPr>
            <w:del w:id="1811" w:author="User" w:date="2024-06-13T09:21:00Z">
              <w:r w:rsidRPr="00B138F3" w:rsidDel="003C4F35">
                <w:rPr>
                  <w:rFonts w:ascii="GHEA Grapalat" w:hAnsi="GHEA Grapalat"/>
                  <w:sz w:val="16"/>
                  <w:szCs w:val="16"/>
                </w:rPr>
                <w:delText>товарный знак,</w:delText>
              </w:r>
              <w:r w:rsidRPr="00B138F3" w:rsidDel="003C4F35">
                <w:rPr>
                  <w:rFonts w:ascii="GHEA Grapalat" w:hAnsi="GHEA Grapalat"/>
                  <w:sz w:val="16"/>
                  <w:szCs w:val="16"/>
                  <w:lang w:val="hy-AM"/>
                </w:rPr>
                <w:delText xml:space="preserve"> </w:delText>
              </w:r>
              <w:r w:rsidDel="003C4F35">
                <w:rPr>
                  <w:rFonts w:ascii="GHEA Grapalat" w:hAnsi="GHEA Grapalat"/>
                  <w:sz w:val="16"/>
                  <w:szCs w:val="16"/>
                </w:rPr>
                <w:delText>фирменное наименование, модель</w:delText>
              </w:r>
              <w:r w:rsidDel="003C4F35">
                <w:rPr>
                  <w:rFonts w:ascii="GHEA Grapalat" w:hAnsi="GHEA Grapalat"/>
                  <w:sz w:val="16"/>
                  <w:szCs w:val="16"/>
                  <w:lang w:val="hy-AM"/>
                </w:rPr>
                <w:delText xml:space="preserve"> </w:delText>
              </w:r>
              <w:r w:rsidRPr="00B138F3" w:rsidDel="003C4F35">
                <w:rPr>
                  <w:rFonts w:ascii="GHEA Grapalat" w:hAnsi="GHEA Grapalat"/>
                  <w:sz w:val="16"/>
                  <w:szCs w:val="16"/>
                </w:rPr>
                <w:delText xml:space="preserve">и наименование производителя </w:delText>
              </w:r>
              <w:r w:rsidDel="003C4F35">
                <w:rPr>
                  <w:rStyle w:val="FootnoteReference"/>
                  <w:rFonts w:ascii="GHEA Grapalat" w:hAnsi="GHEA Grapalat"/>
                  <w:sz w:val="16"/>
                  <w:szCs w:val="16"/>
                </w:rPr>
                <w:footnoteReference w:customMarkFollows="1" w:id="38"/>
                <w:delText>**</w:delText>
              </w:r>
            </w:del>
          </w:p>
          <w:p w:rsidR="003C4F35" w:rsidRPr="00B138F3" w:rsidRDefault="003C4F35"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Change w:id="1818" w:author="User" w:date="2024-06-13T09:28:00Z">
              <w:tcPr>
                <w:tcW w:w="1085" w:type="dxa"/>
                <w:vMerge w:val="restart"/>
                <w:vAlign w:val="center"/>
              </w:tcPr>
            </w:tcPrChange>
          </w:tcPr>
          <w:p w:rsidR="003C4F35" w:rsidRPr="00B138F3" w:rsidRDefault="003C4F35"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Change w:id="1819" w:author="User" w:date="2024-06-13T09:28:00Z">
              <w:tcPr>
                <w:tcW w:w="1559" w:type="dxa"/>
                <w:vMerge w:val="restart"/>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04" w:type="dxa"/>
            <w:vMerge w:val="restart"/>
            <w:vAlign w:val="center"/>
            <w:tcPrChange w:id="1820" w:author="User" w:date="2024-06-13T09:28:00Z">
              <w:tcPr>
                <w:tcW w:w="1134" w:type="dxa"/>
                <w:gridSpan w:val="2"/>
                <w:vMerge w:val="restart"/>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80" w:type="dxa"/>
            <w:vMerge w:val="restart"/>
            <w:vAlign w:val="center"/>
            <w:tcPrChange w:id="1821" w:author="User" w:date="2024-06-13T09:28:00Z">
              <w:tcPr>
                <w:tcW w:w="850" w:type="dxa"/>
                <w:vMerge w:val="restart"/>
                <w:vAlign w:val="center"/>
              </w:tcPr>
            </w:tcPrChange>
          </w:tcPr>
          <w:p w:rsidR="003C4F35" w:rsidRPr="00B138F3" w:rsidRDefault="003C4F35"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Change w:id="1822" w:author="User" w:date="2024-06-13T09:28:00Z">
              <w:tcPr>
                <w:tcW w:w="2814" w:type="dxa"/>
                <w:gridSpan w:val="3"/>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3C4F35" w:rsidRPr="00B138F3" w:rsidTr="00096582">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23" w:author="User" w:date="2024-06-13T09:28: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45"/>
          <w:jc w:val="center"/>
          <w:trPrChange w:id="1824" w:author="User" w:date="2024-06-13T09:28:00Z">
            <w:trPr>
              <w:trHeight w:val="445"/>
              <w:jc w:val="center"/>
            </w:trPr>
          </w:trPrChange>
        </w:trPr>
        <w:tc>
          <w:tcPr>
            <w:tcW w:w="1242" w:type="dxa"/>
            <w:vMerge/>
            <w:vAlign w:val="center"/>
            <w:tcPrChange w:id="1825" w:author="User" w:date="2024-06-13T09:28:00Z">
              <w:tcPr>
                <w:tcW w:w="1242"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2715" w:type="dxa"/>
            <w:vMerge/>
            <w:vAlign w:val="center"/>
            <w:tcPrChange w:id="1826" w:author="User" w:date="2024-06-13T09:28:00Z">
              <w:tcPr>
                <w:tcW w:w="2715"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559" w:type="dxa"/>
            <w:vMerge/>
            <w:vAlign w:val="center"/>
            <w:tcPrChange w:id="1827" w:author="User" w:date="2024-06-13T09:28:00Z">
              <w:tcPr>
                <w:tcW w:w="1559"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3392" w:type="dxa"/>
            <w:vMerge/>
            <w:vAlign w:val="center"/>
            <w:tcPrChange w:id="1828" w:author="User" w:date="2024-06-13T09:28:00Z">
              <w:tcPr>
                <w:tcW w:w="3392"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085" w:type="dxa"/>
            <w:vMerge/>
            <w:vAlign w:val="center"/>
            <w:tcPrChange w:id="1829" w:author="User" w:date="2024-06-13T09:28:00Z">
              <w:tcPr>
                <w:tcW w:w="1085"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559" w:type="dxa"/>
            <w:vMerge/>
            <w:vAlign w:val="center"/>
            <w:tcPrChange w:id="1830" w:author="User" w:date="2024-06-13T09:28:00Z">
              <w:tcPr>
                <w:tcW w:w="1559"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104" w:type="dxa"/>
            <w:vMerge/>
            <w:vAlign w:val="center"/>
            <w:tcPrChange w:id="1831" w:author="User" w:date="2024-06-13T09:28:00Z">
              <w:tcPr>
                <w:tcW w:w="1134" w:type="dxa"/>
                <w:gridSpan w:val="2"/>
                <w:vMerge/>
                <w:vAlign w:val="center"/>
              </w:tcPr>
            </w:tcPrChange>
          </w:tcPr>
          <w:p w:rsidR="003C4F35" w:rsidRPr="00B138F3" w:rsidRDefault="003C4F35" w:rsidP="00B46D58">
            <w:pPr>
              <w:widowControl w:val="0"/>
              <w:jc w:val="center"/>
              <w:rPr>
                <w:rFonts w:ascii="GHEA Grapalat" w:hAnsi="GHEA Grapalat"/>
                <w:sz w:val="16"/>
                <w:szCs w:val="16"/>
              </w:rPr>
            </w:pPr>
          </w:p>
        </w:tc>
        <w:tc>
          <w:tcPr>
            <w:tcW w:w="880" w:type="dxa"/>
            <w:vMerge/>
            <w:vAlign w:val="center"/>
            <w:tcPrChange w:id="1832" w:author="User" w:date="2024-06-13T09:28:00Z">
              <w:tcPr>
                <w:tcW w:w="850"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709" w:type="dxa"/>
            <w:vAlign w:val="center"/>
            <w:tcPrChange w:id="1833" w:author="User" w:date="2024-06-13T09:28:00Z">
              <w:tcPr>
                <w:tcW w:w="709" w:type="dxa"/>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Change w:id="1834" w:author="User" w:date="2024-06-13T09:28:00Z">
              <w:tcPr>
                <w:tcW w:w="1158" w:type="dxa"/>
                <w:vAlign w:val="center"/>
              </w:tcPr>
            </w:tcPrChange>
          </w:tcPr>
          <w:p w:rsidR="003C4F35" w:rsidRPr="00B138F3" w:rsidRDefault="003C4F35"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Change w:id="1835" w:author="User" w:date="2024-06-13T09:28:00Z">
              <w:tcPr>
                <w:tcW w:w="947" w:type="dxa"/>
                <w:vAlign w:val="center"/>
              </w:tcPr>
            </w:tcPrChange>
          </w:tcPr>
          <w:p w:rsidR="003C4F35" w:rsidRPr="00B138F3" w:rsidRDefault="003C4F35"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39"/>
              <w:t>***</w:t>
            </w:r>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3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trPrChange w:id="1837" w:author="User" w:date="2024-06-13T09:29:00Z">
            <w:trPr>
              <w:trHeight w:val="246"/>
              <w:jc w:val="center"/>
            </w:trPr>
          </w:trPrChange>
        </w:trPr>
        <w:tc>
          <w:tcPr>
            <w:tcW w:w="1242" w:type="dxa"/>
            <w:vAlign w:val="center"/>
            <w:tcPrChange w:id="1838" w:author="User" w:date="2024-06-13T09:29:00Z">
              <w:tcPr>
                <w:tcW w:w="1242" w:type="dxa"/>
                <w:vAlign w:val="center"/>
              </w:tcPr>
            </w:tcPrChange>
          </w:tcPr>
          <w:p w:rsidR="00096582" w:rsidRPr="00B138F3" w:rsidRDefault="00096582" w:rsidP="00096582">
            <w:pPr>
              <w:widowControl w:val="0"/>
              <w:jc w:val="center"/>
              <w:rPr>
                <w:rFonts w:ascii="GHEA Grapalat" w:hAnsi="GHEA Grapalat"/>
                <w:sz w:val="16"/>
                <w:szCs w:val="16"/>
              </w:rPr>
            </w:pPr>
            <w:ins w:id="1839" w:author="User" w:date="2024-06-13T09:18:00Z">
              <w:r>
                <w:rPr>
                  <w:rFonts w:ascii="GHEA Grapalat" w:hAnsi="GHEA Grapalat"/>
                  <w:sz w:val="20"/>
                  <w:lang w:val="hy-AM"/>
                </w:rPr>
                <w:t>1</w:t>
              </w:r>
            </w:ins>
          </w:p>
        </w:tc>
        <w:tc>
          <w:tcPr>
            <w:tcW w:w="2715" w:type="dxa"/>
            <w:vAlign w:val="center"/>
            <w:tcPrChange w:id="1840" w:author="User" w:date="2024-06-13T09:29:00Z">
              <w:tcPr>
                <w:tcW w:w="2715" w:type="dxa"/>
                <w:vAlign w:val="center"/>
              </w:tcPr>
            </w:tcPrChange>
          </w:tcPr>
          <w:p w:rsidR="00096582" w:rsidRPr="00B138F3" w:rsidRDefault="00096582" w:rsidP="00096582">
            <w:pPr>
              <w:widowControl w:val="0"/>
              <w:jc w:val="center"/>
              <w:rPr>
                <w:rFonts w:ascii="GHEA Grapalat" w:hAnsi="GHEA Grapalat"/>
                <w:sz w:val="16"/>
                <w:szCs w:val="16"/>
              </w:rPr>
            </w:pPr>
            <w:ins w:id="1841" w:author="User" w:date="2024-06-13T09:18:00Z">
              <w:r w:rsidRPr="0001756A">
                <w:rPr>
                  <w:rFonts w:ascii="Sylfaen" w:hAnsi="Sylfaen" w:cs="Arial"/>
                </w:rPr>
                <w:t>15872400</w:t>
              </w:r>
            </w:ins>
          </w:p>
        </w:tc>
        <w:tc>
          <w:tcPr>
            <w:tcW w:w="1559" w:type="dxa"/>
            <w:vAlign w:val="center"/>
            <w:tcPrChange w:id="1842" w:author="User" w:date="2024-06-13T09:29:00Z">
              <w:tcPr>
                <w:tcW w:w="1559" w:type="dxa"/>
                <w:vAlign w:val="center"/>
              </w:tcPr>
            </w:tcPrChange>
          </w:tcPr>
          <w:p w:rsidR="00096582" w:rsidRPr="00B138F3" w:rsidRDefault="00096582" w:rsidP="00096582">
            <w:pPr>
              <w:widowControl w:val="0"/>
              <w:jc w:val="center"/>
              <w:rPr>
                <w:rFonts w:ascii="GHEA Grapalat" w:hAnsi="GHEA Grapalat"/>
                <w:sz w:val="16"/>
                <w:szCs w:val="16"/>
              </w:rPr>
            </w:pPr>
            <w:ins w:id="1843" w:author="User" w:date="2024-06-13T09:18:00Z">
              <w:r>
                <w:rPr>
                  <w:rFonts w:ascii="GHEA Grapalat" w:hAnsi="GHEA Grapalat" w:cs="Calibri"/>
                  <w:color w:val="000000"/>
                  <w:sz w:val="16"/>
                  <w:szCs w:val="16"/>
                </w:rPr>
                <w:t>Поваренная соль</w:t>
              </w:r>
            </w:ins>
          </w:p>
        </w:tc>
        <w:tc>
          <w:tcPr>
            <w:tcW w:w="3392" w:type="dxa"/>
            <w:tcPrChange w:id="1844" w:author="User" w:date="2024-06-13T09:29:00Z">
              <w:tcPr>
                <w:tcW w:w="3392" w:type="dxa"/>
              </w:tcPr>
            </w:tcPrChange>
          </w:tcPr>
          <w:p w:rsidR="00096582" w:rsidRPr="00B138F3" w:rsidRDefault="00096582" w:rsidP="00096582">
            <w:pPr>
              <w:widowControl w:val="0"/>
              <w:jc w:val="center"/>
              <w:rPr>
                <w:rFonts w:ascii="GHEA Grapalat" w:hAnsi="GHEA Grapalat"/>
                <w:sz w:val="16"/>
                <w:szCs w:val="16"/>
              </w:rPr>
            </w:pPr>
            <w:ins w:id="1845" w:author="User" w:date="2024-06-13T09:21:00Z">
              <w:r w:rsidRPr="009A2BFC">
                <w:rPr>
                  <w:rFonts w:ascii="Cambria Math" w:hAnsi="Cambria Math"/>
                  <w:sz w:val="16"/>
                  <w:szCs w:val="16"/>
                </w:rPr>
                <w:t>Поваренная соль высокого качества, йодированная по стандарту HST 239-2005 срок годности не менее 12 месяцев с даты изготовления:</w:t>
              </w:r>
            </w:ins>
          </w:p>
        </w:tc>
        <w:tc>
          <w:tcPr>
            <w:tcW w:w="1085" w:type="dxa"/>
            <w:vAlign w:val="center"/>
            <w:tcPrChange w:id="1846" w:author="User" w:date="2024-06-13T09:29:00Z">
              <w:tcPr>
                <w:tcW w:w="1085" w:type="dxa"/>
                <w:vAlign w:val="center"/>
              </w:tcPr>
            </w:tcPrChange>
          </w:tcPr>
          <w:p w:rsidR="00096582" w:rsidRPr="00B138F3" w:rsidRDefault="00096582" w:rsidP="00096582">
            <w:pPr>
              <w:widowControl w:val="0"/>
              <w:jc w:val="center"/>
              <w:rPr>
                <w:rFonts w:ascii="GHEA Grapalat" w:hAnsi="GHEA Grapalat"/>
                <w:sz w:val="16"/>
                <w:szCs w:val="16"/>
              </w:rPr>
            </w:pPr>
            <w:ins w:id="1847" w:author="User" w:date="2024-06-13T09:21:00Z">
              <w:r>
                <w:rPr>
                  <w:rFonts w:ascii="GHEA Grapalat" w:hAnsi="GHEA Grapalat"/>
                  <w:sz w:val="16"/>
                  <w:szCs w:val="16"/>
                </w:rPr>
                <w:t>кг</w:t>
              </w:r>
            </w:ins>
          </w:p>
        </w:tc>
        <w:tc>
          <w:tcPr>
            <w:tcW w:w="1559" w:type="dxa"/>
            <w:tcPrChange w:id="1848" w:author="User" w:date="2024-06-13T09:29:00Z">
              <w:tcPr>
                <w:tcW w:w="1559" w:type="dxa"/>
              </w:tcPr>
            </w:tcPrChange>
          </w:tcPr>
          <w:p w:rsidR="00096582" w:rsidRPr="00B138F3" w:rsidRDefault="00096582" w:rsidP="00096582">
            <w:pPr>
              <w:widowControl w:val="0"/>
              <w:jc w:val="center"/>
              <w:rPr>
                <w:rFonts w:ascii="GHEA Grapalat" w:hAnsi="GHEA Grapalat"/>
                <w:sz w:val="16"/>
                <w:szCs w:val="16"/>
              </w:rPr>
            </w:pPr>
          </w:p>
        </w:tc>
        <w:tc>
          <w:tcPr>
            <w:tcW w:w="1104" w:type="dxa"/>
            <w:tcPrChange w:id="1849" w:author="User" w:date="2024-06-13T09:29:00Z">
              <w:tcPr>
                <w:tcW w:w="1134" w:type="dxa"/>
                <w:gridSpan w:val="2"/>
              </w:tcPr>
            </w:tcPrChange>
          </w:tcPr>
          <w:p w:rsidR="00096582" w:rsidRPr="00B138F3" w:rsidRDefault="00096582" w:rsidP="00096582">
            <w:pPr>
              <w:widowControl w:val="0"/>
              <w:jc w:val="center"/>
              <w:rPr>
                <w:rFonts w:ascii="GHEA Grapalat" w:hAnsi="GHEA Grapalat"/>
                <w:sz w:val="16"/>
                <w:szCs w:val="16"/>
              </w:rPr>
            </w:pPr>
          </w:p>
        </w:tc>
        <w:tc>
          <w:tcPr>
            <w:tcW w:w="880" w:type="dxa"/>
            <w:vAlign w:val="center"/>
            <w:tcPrChange w:id="1850" w:author="User" w:date="2024-06-13T09:29:00Z">
              <w:tcPr>
                <w:tcW w:w="850" w:type="dxa"/>
              </w:tcPr>
            </w:tcPrChange>
          </w:tcPr>
          <w:p w:rsidR="00096582" w:rsidRPr="00B138F3" w:rsidRDefault="00096582" w:rsidP="00096582">
            <w:pPr>
              <w:widowControl w:val="0"/>
              <w:jc w:val="center"/>
              <w:rPr>
                <w:rFonts w:ascii="GHEA Grapalat" w:hAnsi="GHEA Grapalat"/>
                <w:sz w:val="16"/>
                <w:szCs w:val="16"/>
              </w:rPr>
            </w:pPr>
            <w:ins w:id="1851" w:author="User" w:date="2024-06-13T09:29:00Z">
              <w:r>
                <w:rPr>
                  <w:rFonts w:ascii="Sylfaen" w:hAnsi="Sylfaen"/>
                  <w:bCs/>
                  <w:sz w:val="18"/>
                  <w:szCs w:val="18"/>
                  <w:lang w:val="hy-AM"/>
                </w:rPr>
                <w:t>47</w:t>
              </w:r>
            </w:ins>
          </w:p>
        </w:tc>
        <w:tc>
          <w:tcPr>
            <w:tcW w:w="709" w:type="dxa"/>
            <w:vAlign w:val="center"/>
            <w:tcPrChange w:id="1852" w:author="User" w:date="2024-06-13T09:29:00Z">
              <w:tcPr>
                <w:tcW w:w="709" w:type="dxa"/>
              </w:tcPr>
            </w:tcPrChange>
          </w:tcPr>
          <w:p w:rsidR="00096582" w:rsidRPr="00B138F3" w:rsidRDefault="00096582" w:rsidP="00096582">
            <w:pPr>
              <w:widowControl w:val="0"/>
              <w:jc w:val="center"/>
              <w:rPr>
                <w:rFonts w:ascii="GHEA Grapalat" w:hAnsi="GHEA Grapalat"/>
                <w:sz w:val="16"/>
                <w:szCs w:val="16"/>
              </w:rPr>
            </w:pPr>
            <w:ins w:id="1853" w:author="User" w:date="2024-06-13T09:24:00Z">
              <w:r w:rsidRPr="009A2BFC">
                <w:rPr>
                  <w:rFonts w:ascii="GHEA Grapalat" w:hAnsi="GHEA Grapalat"/>
                  <w:sz w:val="16"/>
                  <w:szCs w:val="16"/>
                </w:rPr>
                <w:t>Араратская область РА, г. Масис, ул. Ереванян 58</w:t>
              </w:r>
            </w:ins>
          </w:p>
        </w:tc>
        <w:tc>
          <w:tcPr>
            <w:tcW w:w="1158" w:type="dxa"/>
            <w:vAlign w:val="center"/>
            <w:tcPrChange w:id="1854" w:author="User" w:date="2024-06-13T09:29:00Z">
              <w:tcPr>
                <w:tcW w:w="1158" w:type="dxa"/>
              </w:tcPr>
            </w:tcPrChange>
          </w:tcPr>
          <w:p w:rsidR="00096582" w:rsidRPr="00B138F3" w:rsidRDefault="00096582" w:rsidP="00096582">
            <w:pPr>
              <w:widowControl w:val="0"/>
              <w:jc w:val="center"/>
              <w:rPr>
                <w:rFonts w:ascii="GHEA Grapalat" w:hAnsi="GHEA Grapalat"/>
                <w:sz w:val="16"/>
                <w:szCs w:val="16"/>
              </w:rPr>
            </w:pPr>
            <w:ins w:id="1855" w:author="User" w:date="2024-06-13T09:29:00Z">
              <w:r>
                <w:rPr>
                  <w:rFonts w:ascii="Sylfaen" w:hAnsi="Sylfaen"/>
                  <w:bCs/>
                  <w:sz w:val="18"/>
                  <w:szCs w:val="18"/>
                  <w:lang w:val="hy-AM"/>
                </w:rPr>
                <w:t>47</w:t>
              </w:r>
            </w:ins>
          </w:p>
        </w:tc>
        <w:tc>
          <w:tcPr>
            <w:tcW w:w="947" w:type="dxa"/>
            <w:vAlign w:val="center"/>
            <w:tcPrChange w:id="1856" w:author="User" w:date="2024-06-13T09:29:00Z">
              <w:tcPr>
                <w:tcW w:w="947" w:type="dxa"/>
              </w:tcPr>
            </w:tcPrChange>
          </w:tcPr>
          <w:p w:rsidR="00096582" w:rsidRPr="00B138F3" w:rsidRDefault="00096582">
            <w:pPr>
              <w:widowControl w:val="0"/>
              <w:jc w:val="center"/>
              <w:rPr>
                <w:rFonts w:ascii="GHEA Grapalat" w:hAnsi="GHEA Grapalat"/>
                <w:sz w:val="16"/>
                <w:szCs w:val="16"/>
              </w:rPr>
            </w:pPr>
            <w:ins w:id="1857" w:author="User" w:date="2024-06-13T09:29:00Z">
              <w:r w:rsidRPr="009A2BFC">
                <w:rPr>
                  <w:rFonts w:ascii="GHEA Grapalat" w:hAnsi="GHEA Grapalat"/>
                  <w:sz w:val="16"/>
                  <w:szCs w:val="16"/>
                </w:rPr>
                <w:t xml:space="preserve">В соответствии с требованиями заказчика </w:t>
              </w:r>
            </w:ins>
            <w:ins w:id="1858" w:author="User" w:date="2024-06-13T09:24:00Z">
              <w:r w:rsidRPr="009A2BFC">
                <w:rPr>
                  <w:rFonts w:ascii="GHEA Grapalat" w:hAnsi="GHEA Grapalat"/>
                  <w:sz w:val="16"/>
                  <w:szCs w:val="16"/>
                </w:rPr>
                <w:t>до 2</w:t>
              </w:r>
            </w:ins>
            <w:ins w:id="1859" w:author="User" w:date="2024-06-13T09:25:00Z">
              <w:r>
                <w:rPr>
                  <w:rFonts w:ascii="GHEA Grapalat" w:hAnsi="GHEA Grapalat"/>
                  <w:sz w:val="16"/>
                  <w:szCs w:val="16"/>
                </w:rPr>
                <w:t>0</w:t>
              </w:r>
            </w:ins>
            <w:ins w:id="1860" w:author="User" w:date="2024-06-13T09:24:00Z">
              <w:r w:rsidRPr="009A2BFC">
                <w:rPr>
                  <w:rFonts w:ascii="GHEA Grapalat" w:hAnsi="GHEA Grapalat"/>
                  <w:sz w:val="16"/>
                  <w:szCs w:val="16"/>
                </w:rPr>
                <w:t>.</w:t>
              </w:r>
            </w:ins>
            <w:ins w:id="1861" w:author="User" w:date="2024-06-13T09:25:00Z">
              <w:r>
                <w:rPr>
                  <w:rFonts w:ascii="GHEA Grapalat" w:hAnsi="GHEA Grapalat"/>
                  <w:sz w:val="16"/>
                  <w:szCs w:val="16"/>
                </w:rPr>
                <w:t>12</w:t>
              </w:r>
            </w:ins>
            <w:ins w:id="1862" w:author="User" w:date="2024-06-13T09:24:00Z">
              <w:r w:rsidRPr="009A2BFC">
                <w:rPr>
                  <w:rFonts w:ascii="GHEA Grapalat" w:hAnsi="GHEA Grapalat"/>
                  <w:sz w:val="16"/>
                  <w:szCs w:val="16"/>
                </w:rPr>
                <w:t>.202</w:t>
              </w:r>
            </w:ins>
            <w:ins w:id="1863" w:author="User" w:date="2024-06-13T09:25:00Z">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6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865" w:author="User" w:date="2024-06-13T09:16:00Z"/>
          <w:trPrChange w:id="1866" w:author="User" w:date="2024-06-13T09:29:00Z">
            <w:trPr>
              <w:trHeight w:val="246"/>
              <w:jc w:val="center"/>
            </w:trPr>
          </w:trPrChange>
        </w:trPr>
        <w:tc>
          <w:tcPr>
            <w:tcW w:w="1242" w:type="dxa"/>
            <w:vAlign w:val="center"/>
            <w:tcPrChange w:id="1867" w:author="User" w:date="2024-06-13T09:29:00Z">
              <w:tcPr>
                <w:tcW w:w="1242" w:type="dxa"/>
                <w:vAlign w:val="center"/>
              </w:tcPr>
            </w:tcPrChange>
          </w:tcPr>
          <w:p w:rsidR="00096582" w:rsidRPr="00B138F3" w:rsidRDefault="00096582" w:rsidP="00096582">
            <w:pPr>
              <w:widowControl w:val="0"/>
              <w:jc w:val="center"/>
              <w:rPr>
                <w:ins w:id="1868" w:author="User" w:date="2024-06-13T09:16:00Z"/>
                <w:rFonts w:ascii="GHEA Grapalat" w:hAnsi="GHEA Grapalat"/>
                <w:sz w:val="16"/>
                <w:szCs w:val="16"/>
              </w:rPr>
            </w:pPr>
            <w:ins w:id="1869" w:author="User" w:date="2024-06-13T09:18:00Z">
              <w:r>
                <w:rPr>
                  <w:rFonts w:ascii="GHEA Grapalat" w:hAnsi="GHEA Grapalat"/>
                  <w:sz w:val="20"/>
                  <w:lang w:val="hy-AM"/>
                </w:rPr>
                <w:t>2</w:t>
              </w:r>
            </w:ins>
          </w:p>
        </w:tc>
        <w:tc>
          <w:tcPr>
            <w:tcW w:w="2715" w:type="dxa"/>
            <w:vAlign w:val="center"/>
            <w:tcPrChange w:id="1870" w:author="User" w:date="2024-06-13T09:29:00Z">
              <w:tcPr>
                <w:tcW w:w="2715" w:type="dxa"/>
                <w:vAlign w:val="center"/>
              </w:tcPr>
            </w:tcPrChange>
          </w:tcPr>
          <w:p w:rsidR="00096582" w:rsidRPr="00B138F3" w:rsidRDefault="00096582" w:rsidP="00096582">
            <w:pPr>
              <w:widowControl w:val="0"/>
              <w:jc w:val="center"/>
              <w:rPr>
                <w:ins w:id="1871" w:author="User" w:date="2024-06-13T09:16:00Z"/>
                <w:rFonts w:ascii="GHEA Grapalat" w:hAnsi="GHEA Grapalat"/>
                <w:sz w:val="16"/>
                <w:szCs w:val="16"/>
              </w:rPr>
            </w:pPr>
            <w:ins w:id="1872" w:author="User" w:date="2024-06-13T09:18:00Z">
              <w:r w:rsidRPr="0001756A">
                <w:rPr>
                  <w:rFonts w:ascii="Sylfaen" w:hAnsi="Sylfaen" w:cs="Arial"/>
                </w:rPr>
                <w:t>15421100</w:t>
              </w:r>
            </w:ins>
          </w:p>
        </w:tc>
        <w:tc>
          <w:tcPr>
            <w:tcW w:w="1559" w:type="dxa"/>
            <w:tcPrChange w:id="1873" w:author="User" w:date="2024-06-13T09:29:00Z">
              <w:tcPr>
                <w:tcW w:w="1559" w:type="dxa"/>
              </w:tcPr>
            </w:tcPrChange>
          </w:tcPr>
          <w:p w:rsidR="00096582" w:rsidRPr="00B138F3" w:rsidRDefault="00096582" w:rsidP="00096582">
            <w:pPr>
              <w:widowControl w:val="0"/>
              <w:jc w:val="center"/>
              <w:rPr>
                <w:ins w:id="1874" w:author="User" w:date="2024-06-13T09:16:00Z"/>
                <w:rFonts w:ascii="GHEA Grapalat" w:hAnsi="GHEA Grapalat"/>
                <w:sz w:val="16"/>
                <w:szCs w:val="16"/>
              </w:rPr>
            </w:pPr>
            <w:ins w:id="1875" w:author="User" w:date="2024-06-13T09:18:00Z">
              <w:r>
                <w:rPr>
                  <w:rFonts w:ascii="GHEA Grapalat" w:hAnsi="GHEA Grapalat" w:cs="Calibri"/>
                  <w:color w:val="000000"/>
                  <w:sz w:val="16"/>
                  <w:szCs w:val="16"/>
                </w:rPr>
                <w:t>Подсолнечное масло рафинированное</w:t>
              </w:r>
            </w:ins>
          </w:p>
        </w:tc>
        <w:tc>
          <w:tcPr>
            <w:tcW w:w="3392" w:type="dxa"/>
            <w:tcPrChange w:id="1876" w:author="User" w:date="2024-06-13T09:29:00Z">
              <w:tcPr>
                <w:tcW w:w="3392" w:type="dxa"/>
              </w:tcPr>
            </w:tcPrChange>
          </w:tcPr>
          <w:p w:rsidR="00096582" w:rsidRPr="00B138F3" w:rsidRDefault="00096582" w:rsidP="00096582">
            <w:pPr>
              <w:widowControl w:val="0"/>
              <w:jc w:val="center"/>
              <w:rPr>
                <w:ins w:id="1877" w:author="User" w:date="2024-06-13T09:16:00Z"/>
                <w:rFonts w:ascii="GHEA Grapalat" w:hAnsi="GHEA Grapalat"/>
                <w:sz w:val="16"/>
                <w:szCs w:val="16"/>
              </w:rPr>
            </w:pPr>
            <w:ins w:id="1878" w:author="User" w:date="2024-06-13T09:21:00Z">
              <w:r w:rsidRPr="009A2BFC">
                <w:rPr>
                  <w:rFonts w:ascii="Cambria Math" w:hAnsi="Cambria Math"/>
                  <w:sz w:val="16"/>
                  <w:szCs w:val="16"/>
                </w:rPr>
                <w:t xml:space="preserve">Приготовлено методом экстракции и отжима семян подсолнечника, высшего сорта, очищено, дезодорировано. Безопасность: номер 2-III-4.9-01-2010 гигиенических нормативов, маркировка в соответствии со статьей 9 Закона РА "О </w:t>
              </w:r>
              <w:r w:rsidRPr="009A2BFC">
                <w:rPr>
                  <w:rFonts w:ascii="Cambria Math" w:hAnsi="Cambria Math"/>
                  <w:sz w:val="16"/>
                  <w:szCs w:val="16"/>
                </w:rPr>
                <w:lastRenderedPageBreak/>
                <w:t>безопасности пищевых продуктов".</w:t>
              </w:r>
            </w:ins>
          </w:p>
        </w:tc>
        <w:tc>
          <w:tcPr>
            <w:tcW w:w="1085" w:type="dxa"/>
            <w:vAlign w:val="center"/>
            <w:tcPrChange w:id="1879" w:author="User" w:date="2024-06-13T09:29:00Z">
              <w:tcPr>
                <w:tcW w:w="1085" w:type="dxa"/>
                <w:vAlign w:val="center"/>
              </w:tcPr>
            </w:tcPrChange>
          </w:tcPr>
          <w:p w:rsidR="00096582" w:rsidRPr="00B138F3" w:rsidRDefault="00096582" w:rsidP="00096582">
            <w:pPr>
              <w:widowControl w:val="0"/>
              <w:jc w:val="center"/>
              <w:rPr>
                <w:ins w:id="1880" w:author="User" w:date="2024-06-13T09:16:00Z"/>
                <w:rFonts w:ascii="GHEA Grapalat" w:hAnsi="GHEA Grapalat"/>
                <w:sz w:val="16"/>
                <w:szCs w:val="16"/>
              </w:rPr>
            </w:pPr>
            <w:ins w:id="1881" w:author="User" w:date="2024-06-13T09:21:00Z">
              <w:r>
                <w:rPr>
                  <w:rFonts w:ascii="GHEA Grapalat" w:hAnsi="GHEA Grapalat"/>
                  <w:sz w:val="16"/>
                  <w:szCs w:val="16"/>
                </w:rPr>
                <w:lastRenderedPageBreak/>
                <w:t>Литр</w:t>
              </w:r>
            </w:ins>
          </w:p>
        </w:tc>
        <w:tc>
          <w:tcPr>
            <w:tcW w:w="1559" w:type="dxa"/>
            <w:tcPrChange w:id="1882" w:author="User" w:date="2024-06-13T09:29:00Z">
              <w:tcPr>
                <w:tcW w:w="1559" w:type="dxa"/>
              </w:tcPr>
            </w:tcPrChange>
          </w:tcPr>
          <w:p w:rsidR="00096582" w:rsidRPr="00B138F3" w:rsidRDefault="00096582" w:rsidP="00096582">
            <w:pPr>
              <w:widowControl w:val="0"/>
              <w:jc w:val="center"/>
              <w:rPr>
                <w:ins w:id="1883" w:author="User" w:date="2024-06-13T09:16:00Z"/>
                <w:rFonts w:ascii="GHEA Grapalat" w:hAnsi="GHEA Grapalat"/>
                <w:sz w:val="16"/>
                <w:szCs w:val="16"/>
              </w:rPr>
            </w:pPr>
          </w:p>
        </w:tc>
        <w:tc>
          <w:tcPr>
            <w:tcW w:w="1104" w:type="dxa"/>
            <w:tcPrChange w:id="1884" w:author="User" w:date="2024-06-13T09:29:00Z">
              <w:tcPr>
                <w:tcW w:w="1134" w:type="dxa"/>
                <w:gridSpan w:val="2"/>
              </w:tcPr>
            </w:tcPrChange>
          </w:tcPr>
          <w:p w:rsidR="00096582" w:rsidRPr="00B138F3" w:rsidRDefault="00096582" w:rsidP="00096582">
            <w:pPr>
              <w:widowControl w:val="0"/>
              <w:jc w:val="center"/>
              <w:rPr>
                <w:ins w:id="1885" w:author="User" w:date="2024-06-13T09:16:00Z"/>
                <w:rFonts w:ascii="GHEA Grapalat" w:hAnsi="GHEA Grapalat"/>
                <w:sz w:val="16"/>
                <w:szCs w:val="16"/>
              </w:rPr>
            </w:pPr>
          </w:p>
        </w:tc>
        <w:tc>
          <w:tcPr>
            <w:tcW w:w="880" w:type="dxa"/>
            <w:vAlign w:val="center"/>
            <w:tcPrChange w:id="1886" w:author="User" w:date="2024-06-13T09:29:00Z">
              <w:tcPr>
                <w:tcW w:w="850" w:type="dxa"/>
              </w:tcPr>
            </w:tcPrChange>
          </w:tcPr>
          <w:p w:rsidR="00096582" w:rsidRPr="00B138F3" w:rsidRDefault="00096582" w:rsidP="00096582">
            <w:pPr>
              <w:widowControl w:val="0"/>
              <w:jc w:val="center"/>
              <w:rPr>
                <w:ins w:id="1887" w:author="User" w:date="2024-06-13T09:16:00Z"/>
                <w:rFonts w:ascii="GHEA Grapalat" w:hAnsi="GHEA Grapalat"/>
                <w:sz w:val="16"/>
                <w:szCs w:val="16"/>
              </w:rPr>
            </w:pPr>
            <w:ins w:id="1888" w:author="User" w:date="2024-06-13T09:29:00Z">
              <w:r>
                <w:rPr>
                  <w:rFonts w:ascii="Sylfaen" w:hAnsi="Sylfaen"/>
                  <w:bCs/>
                  <w:sz w:val="18"/>
                  <w:szCs w:val="18"/>
                  <w:lang w:val="hy-AM"/>
                </w:rPr>
                <w:t>234</w:t>
              </w:r>
            </w:ins>
          </w:p>
        </w:tc>
        <w:tc>
          <w:tcPr>
            <w:tcW w:w="709" w:type="dxa"/>
            <w:vAlign w:val="center"/>
            <w:tcPrChange w:id="1889" w:author="User" w:date="2024-06-13T09:29:00Z">
              <w:tcPr>
                <w:tcW w:w="709" w:type="dxa"/>
              </w:tcPr>
            </w:tcPrChange>
          </w:tcPr>
          <w:p w:rsidR="00096582" w:rsidRPr="00B138F3" w:rsidRDefault="00096582" w:rsidP="00096582">
            <w:pPr>
              <w:widowControl w:val="0"/>
              <w:jc w:val="center"/>
              <w:rPr>
                <w:ins w:id="1890" w:author="User" w:date="2024-06-13T09:16:00Z"/>
                <w:rFonts w:ascii="GHEA Grapalat" w:hAnsi="GHEA Grapalat"/>
                <w:sz w:val="16"/>
                <w:szCs w:val="16"/>
              </w:rPr>
            </w:pPr>
            <w:ins w:id="1891" w:author="User" w:date="2024-06-13T09:25:00Z">
              <w:r w:rsidRPr="009A2BFC">
                <w:rPr>
                  <w:rFonts w:ascii="GHEA Grapalat" w:hAnsi="GHEA Grapalat"/>
                  <w:sz w:val="16"/>
                  <w:szCs w:val="16"/>
                </w:rPr>
                <w:t xml:space="preserve">Араратская область РА, г. </w:t>
              </w:r>
              <w:r w:rsidRPr="009A2BFC">
                <w:rPr>
                  <w:rFonts w:ascii="GHEA Grapalat" w:hAnsi="GHEA Grapalat"/>
                  <w:sz w:val="16"/>
                  <w:szCs w:val="16"/>
                </w:rPr>
                <w:lastRenderedPageBreak/>
                <w:t>Масис, ул. Ереванян 58</w:t>
              </w:r>
            </w:ins>
          </w:p>
        </w:tc>
        <w:tc>
          <w:tcPr>
            <w:tcW w:w="1158" w:type="dxa"/>
            <w:vAlign w:val="center"/>
            <w:tcPrChange w:id="1892" w:author="User" w:date="2024-06-13T09:29:00Z">
              <w:tcPr>
                <w:tcW w:w="1158" w:type="dxa"/>
              </w:tcPr>
            </w:tcPrChange>
          </w:tcPr>
          <w:p w:rsidR="00096582" w:rsidRPr="00B138F3" w:rsidRDefault="00096582" w:rsidP="00096582">
            <w:pPr>
              <w:widowControl w:val="0"/>
              <w:jc w:val="center"/>
              <w:rPr>
                <w:ins w:id="1893" w:author="User" w:date="2024-06-13T09:16:00Z"/>
                <w:rFonts w:ascii="GHEA Grapalat" w:hAnsi="GHEA Grapalat"/>
                <w:sz w:val="16"/>
                <w:szCs w:val="16"/>
              </w:rPr>
            </w:pPr>
            <w:ins w:id="1894" w:author="User" w:date="2024-06-13T09:29:00Z">
              <w:r>
                <w:rPr>
                  <w:rFonts w:ascii="Sylfaen" w:hAnsi="Sylfaen"/>
                  <w:bCs/>
                  <w:sz w:val="18"/>
                  <w:szCs w:val="18"/>
                  <w:lang w:val="hy-AM"/>
                </w:rPr>
                <w:lastRenderedPageBreak/>
                <w:t>234</w:t>
              </w:r>
            </w:ins>
          </w:p>
        </w:tc>
        <w:tc>
          <w:tcPr>
            <w:tcW w:w="947" w:type="dxa"/>
            <w:vAlign w:val="center"/>
            <w:tcPrChange w:id="1895" w:author="User" w:date="2024-06-13T09:29:00Z">
              <w:tcPr>
                <w:tcW w:w="947" w:type="dxa"/>
              </w:tcPr>
            </w:tcPrChange>
          </w:tcPr>
          <w:p w:rsidR="00096582" w:rsidRPr="00B138F3" w:rsidRDefault="00096582" w:rsidP="00096582">
            <w:pPr>
              <w:widowControl w:val="0"/>
              <w:jc w:val="center"/>
              <w:rPr>
                <w:ins w:id="1896" w:author="User" w:date="2024-06-13T09:16:00Z"/>
                <w:rFonts w:ascii="GHEA Grapalat" w:hAnsi="GHEA Grapalat"/>
                <w:sz w:val="16"/>
                <w:szCs w:val="16"/>
              </w:rPr>
            </w:pPr>
            <w:ins w:id="1897" w:author="User" w:date="2024-06-13T09:30:00Z">
              <w:r w:rsidRPr="009A2BFC">
                <w:rPr>
                  <w:rFonts w:ascii="GHEA Grapalat" w:hAnsi="GHEA Grapalat"/>
                  <w:sz w:val="16"/>
                  <w:szCs w:val="16"/>
                </w:rPr>
                <w:t xml:space="preserve">В соответствии с требованиями </w:t>
              </w:r>
              <w:r w:rsidRPr="009A2BFC">
                <w:rPr>
                  <w:rFonts w:ascii="GHEA Grapalat" w:hAnsi="GHEA Grapalat"/>
                  <w:sz w:val="16"/>
                  <w:szCs w:val="16"/>
                </w:rPr>
                <w:lastRenderedPageBreak/>
                <w:t>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9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899" w:author="User" w:date="2024-06-13T09:16:00Z"/>
          <w:trPrChange w:id="1900" w:author="User" w:date="2024-06-13T09:29:00Z">
            <w:trPr>
              <w:trHeight w:val="246"/>
              <w:jc w:val="center"/>
            </w:trPr>
          </w:trPrChange>
        </w:trPr>
        <w:tc>
          <w:tcPr>
            <w:tcW w:w="1242" w:type="dxa"/>
            <w:vAlign w:val="center"/>
            <w:tcPrChange w:id="1901" w:author="User" w:date="2024-06-13T09:29:00Z">
              <w:tcPr>
                <w:tcW w:w="1242" w:type="dxa"/>
                <w:vAlign w:val="center"/>
              </w:tcPr>
            </w:tcPrChange>
          </w:tcPr>
          <w:p w:rsidR="00096582" w:rsidRPr="00B138F3" w:rsidRDefault="00096582" w:rsidP="00096582">
            <w:pPr>
              <w:widowControl w:val="0"/>
              <w:jc w:val="center"/>
              <w:rPr>
                <w:ins w:id="1902" w:author="User" w:date="2024-06-13T09:16:00Z"/>
                <w:rFonts w:ascii="GHEA Grapalat" w:hAnsi="GHEA Grapalat"/>
                <w:sz w:val="16"/>
                <w:szCs w:val="16"/>
              </w:rPr>
            </w:pPr>
            <w:ins w:id="1903" w:author="User" w:date="2024-06-13T09:18:00Z">
              <w:r>
                <w:rPr>
                  <w:rFonts w:ascii="GHEA Grapalat" w:hAnsi="GHEA Grapalat"/>
                  <w:sz w:val="20"/>
                  <w:lang w:val="hy-AM"/>
                </w:rPr>
                <w:lastRenderedPageBreak/>
                <w:t>3</w:t>
              </w:r>
            </w:ins>
          </w:p>
        </w:tc>
        <w:tc>
          <w:tcPr>
            <w:tcW w:w="2715" w:type="dxa"/>
            <w:vAlign w:val="center"/>
            <w:tcPrChange w:id="1904" w:author="User" w:date="2024-06-13T09:29:00Z">
              <w:tcPr>
                <w:tcW w:w="2715" w:type="dxa"/>
                <w:vAlign w:val="center"/>
              </w:tcPr>
            </w:tcPrChange>
          </w:tcPr>
          <w:p w:rsidR="00096582" w:rsidRPr="00B138F3" w:rsidRDefault="00096582" w:rsidP="00096582">
            <w:pPr>
              <w:widowControl w:val="0"/>
              <w:jc w:val="center"/>
              <w:rPr>
                <w:ins w:id="1905" w:author="User" w:date="2024-06-13T09:16:00Z"/>
                <w:rFonts w:ascii="GHEA Grapalat" w:hAnsi="GHEA Grapalat"/>
                <w:sz w:val="16"/>
                <w:szCs w:val="16"/>
              </w:rPr>
            </w:pPr>
            <w:ins w:id="1906" w:author="User" w:date="2024-06-13T09:18:00Z">
              <w:r w:rsidRPr="0001756A">
                <w:rPr>
                  <w:rFonts w:ascii="Sylfaen" w:hAnsi="Sylfaen" w:cs="Arial"/>
                </w:rPr>
                <w:t>3211300</w:t>
              </w:r>
            </w:ins>
          </w:p>
        </w:tc>
        <w:tc>
          <w:tcPr>
            <w:tcW w:w="1559" w:type="dxa"/>
            <w:vAlign w:val="center"/>
            <w:tcPrChange w:id="1907" w:author="User" w:date="2024-06-13T09:29:00Z">
              <w:tcPr>
                <w:tcW w:w="1559" w:type="dxa"/>
                <w:vAlign w:val="center"/>
              </w:tcPr>
            </w:tcPrChange>
          </w:tcPr>
          <w:p w:rsidR="00096582" w:rsidRPr="00B138F3" w:rsidRDefault="00096582" w:rsidP="00096582">
            <w:pPr>
              <w:widowControl w:val="0"/>
              <w:jc w:val="center"/>
              <w:rPr>
                <w:ins w:id="1908" w:author="User" w:date="2024-06-13T09:16:00Z"/>
                <w:rFonts w:ascii="GHEA Grapalat" w:hAnsi="GHEA Grapalat"/>
                <w:sz w:val="16"/>
                <w:szCs w:val="16"/>
              </w:rPr>
            </w:pPr>
            <w:ins w:id="1909" w:author="User" w:date="2024-06-13T09:18:00Z">
              <w:r>
                <w:rPr>
                  <w:rFonts w:ascii="GHEA Grapalat" w:hAnsi="GHEA Grapalat" w:cs="Calibri"/>
                  <w:color w:val="000000"/>
                  <w:sz w:val="16"/>
                  <w:szCs w:val="16"/>
                </w:rPr>
                <w:t>Рись</w:t>
              </w:r>
            </w:ins>
          </w:p>
        </w:tc>
        <w:tc>
          <w:tcPr>
            <w:tcW w:w="3392" w:type="dxa"/>
            <w:tcPrChange w:id="1910" w:author="User" w:date="2024-06-13T09:29:00Z">
              <w:tcPr>
                <w:tcW w:w="3392" w:type="dxa"/>
              </w:tcPr>
            </w:tcPrChange>
          </w:tcPr>
          <w:p w:rsidR="00096582" w:rsidRPr="00B138F3" w:rsidRDefault="00096582" w:rsidP="00096582">
            <w:pPr>
              <w:widowControl w:val="0"/>
              <w:jc w:val="center"/>
              <w:rPr>
                <w:ins w:id="1911" w:author="User" w:date="2024-06-13T09:16:00Z"/>
                <w:rFonts w:ascii="GHEA Grapalat" w:hAnsi="GHEA Grapalat"/>
                <w:sz w:val="16"/>
                <w:szCs w:val="16"/>
              </w:rPr>
            </w:pPr>
            <w:ins w:id="1912" w:author="User" w:date="2024-06-13T09:21:00Z">
              <w:r w:rsidRPr="009A2BFC">
                <w:rPr>
                  <w:rFonts w:ascii="Cambria Math" w:hAnsi="Cambria Math"/>
                  <w:sz w:val="16"/>
                  <w:szCs w:val="16"/>
                </w:rPr>
                <w:t>Белые, крупные,высокие, длинные, неразрывные, делятся на типы от 1 до 4 в зависимости от ширины, влажность от 13% до 14% в зависимости от типа. Безопасность и маркировка в соответствии с законодательством РА. В 2007 году. в соответствии со статьей 9" технического регламента требований, предъявляемых к зерну, его производству, хранению, переработке и утилизации "и Закона Республики Армения" О безопасности пищевых продуктов", утвержденного решением N 22-н от 11 января 2020 года.</w:t>
              </w:r>
            </w:ins>
          </w:p>
        </w:tc>
        <w:tc>
          <w:tcPr>
            <w:tcW w:w="1085" w:type="dxa"/>
            <w:vAlign w:val="center"/>
            <w:tcPrChange w:id="1913" w:author="User" w:date="2024-06-13T09:29:00Z">
              <w:tcPr>
                <w:tcW w:w="1085" w:type="dxa"/>
                <w:vAlign w:val="center"/>
              </w:tcPr>
            </w:tcPrChange>
          </w:tcPr>
          <w:p w:rsidR="00096582" w:rsidRPr="00B138F3" w:rsidRDefault="00096582" w:rsidP="00096582">
            <w:pPr>
              <w:widowControl w:val="0"/>
              <w:jc w:val="center"/>
              <w:rPr>
                <w:ins w:id="1914" w:author="User" w:date="2024-06-13T09:16:00Z"/>
                <w:rFonts w:ascii="GHEA Grapalat" w:hAnsi="GHEA Grapalat"/>
                <w:sz w:val="16"/>
                <w:szCs w:val="16"/>
              </w:rPr>
            </w:pPr>
            <w:ins w:id="1915" w:author="User" w:date="2024-06-13T09:21:00Z">
              <w:r>
                <w:rPr>
                  <w:rFonts w:ascii="GHEA Grapalat" w:hAnsi="GHEA Grapalat"/>
                  <w:sz w:val="16"/>
                  <w:szCs w:val="16"/>
                </w:rPr>
                <w:t>кг</w:t>
              </w:r>
            </w:ins>
          </w:p>
        </w:tc>
        <w:tc>
          <w:tcPr>
            <w:tcW w:w="1559" w:type="dxa"/>
            <w:tcPrChange w:id="1916" w:author="User" w:date="2024-06-13T09:29:00Z">
              <w:tcPr>
                <w:tcW w:w="1559" w:type="dxa"/>
              </w:tcPr>
            </w:tcPrChange>
          </w:tcPr>
          <w:p w:rsidR="00096582" w:rsidRPr="00B138F3" w:rsidRDefault="00096582" w:rsidP="00096582">
            <w:pPr>
              <w:widowControl w:val="0"/>
              <w:jc w:val="center"/>
              <w:rPr>
                <w:ins w:id="1917" w:author="User" w:date="2024-06-13T09:16:00Z"/>
                <w:rFonts w:ascii="GHEA Grapalat" w:hAnsi="GHEA Grapalat"/>
                <w:sz w:val="16"/>
                <w:szCs w:val="16"/>
              </w:rPr>
            </w:pPr>
          </w:p>
        </w:tc>
        <w:tc>
          <w:tcPr>
            <w:tcW w:w="1104" w:type="dxa"/>
            <w:tcPrChange w:id="1918" w:author="User" w:date="2024-06-13T09:29:00Z">
              <w:tcPr>
                <w:tcW w:w="1134" w:type="dxa"/>
                <w:gridSpan w:val="2"/>
              </w:tcPr>
            </w:tcPrChange>
          </w:tcPr>
          <w:p w:rsidR="00096582" w:rsidRPr="00B138F3" w:rsidRDefault="00096582" w:rsidP="00096582">
            <w:pPr>
              <w:widowControl w:val="0"/>
              <w:jc w:val="center"/>
              <w:rPr>
                <w:ins w:id="1919" w:author="User" w:date="2024-06-13T09:16:00Z"/>
                <w:rFonts w:ascii="GHEA Grapalat" w:hAnsi="GHEA Grapalat"/>
                <w:sz w:val="16"/>
                <w:szCs w:val="16"/>
              </w:rPr>
            </w:pPr>
          </w:p>
        </w:tc>
        <w:tc>
          <w:tcPr>
            <w:tcW w:w="880" w:type="dxa"/>
            <w:vAlign w:val="center"/>
            <w:tcPrChange w:id="1920" w:author="User" w:date="2024-06-13T09:29:00Z">
              <w:tcPr>
                <w:tcW w:w="850" w:type="dxa"/>
              </w:tcPr>
            </w:tcPrChange>
          </w:tcPr>
          <w:p w:rsidR="00096582" w:rsidRPr="00B138F3" w:rsidRDefault="00096582" w:rsidP="00096582">
            <w:pPr>
              <w:widowControl w:val="0"/>
              <w:jc w:val="center"/>
              <w:rPr>
                <w:ins w:id="1921" w:author="User" w:date="2024-06-13T09:16:00Z"/>
                <w:rFonts w:ascii="GHEA Grapalat" w:hAnsi="GHEA Grapalat"/>
                <w:sz w:val="16"/>
                <w:szCs w:val="16"/>
              </w:rPr>
            </w:pPr>
            <w:ins w:id="1922" w:author="User" w:date="2024-06-13T09:29:00Z">
              <w:r>
                <w:rPr>
                  <w:rFonts w:ascii="Sylfaen" w:hAnsi="Sylfaen"/>
                  <w:bCs/>
                  <w:sz w:val="18"/>
                  <w:szCs w:val="18"/>
                  <w:lang w:val="hy-AM"/>
                </w:rPr>
                <w:t>364</w:t>
              </w:r>
            </w:ins>
          </w:p>
        </w:tc>
        <w:tc>
          <w:tcPr>
            <w:tcW w:w="709" w:type="dxa"/>
            <w:vAlign w:val="center"/>
            <w:tcPrChange w:id="1923" w:author="User" w:date="2024-06-13T09:29:00Z">
              <w:tcPr>
                <w:tcW w:w="709" w:type="dxa"/>
              </w:tcPr>
            </w:tcPrChange>
          </w:tcPr>
          <w:p w:rsidR="00096582" w:rsidRPr="00B138F3" w:rsidRDefault="00096582" w:rsidP="00096582">
            <w:pPr>
              <w:widowControl w:val="0"/>
              <w:jc w:val="center"/>
              <w:rPr>
                <w:ins w:id="1924" w:author="User" w:date="2024-06-13T09:16:00Z"/>
                <w:rFonts w:ascii="GHEA Grapalat" w:hAnsi="GHEA Grapalat"/>
                <w:sz w:val="16"/>
                <w:szCs w:val="16"/>
              </w:rPr>
            </w:pPr>
            <w:ins w:id="1925"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26" w:author="User" w:date="2024-06-13T09:29:00Z">
              <w:tcPr>
                <w:tcW w:w="1158" w:type="dxa"/>
              </w:tcPr>
            </w:tcPrChange>
          </w:tcPr>
          <w:p w:rsidR="00096582" w:rsidRPr="00B138F3" w:rsidRDefault="00096582" w:rsidP="00096582">
            <w:pPr>
              <w:widowControl w:val="0"/>
              <w:jc w:val="center"/>
              <w:rPr>
                <w:ins w:id="1927" w:author="User" w:date="2024-06-13T09:16:00Z"/>
                <w:rFonts w:ascii="GHEA Grapalat" w:hAnsi="GHEA Grapalat"/>
                <w:sz w:val="16"/>
                <w:szCs w:val="16"/>
              </w:rPr>
            </w:pPr>
            <w:ins w:id="1928" w:author="User" w:date="2024-06-13T09:29:00Z">
              <w:r>
                <w:rPr>
                  <w:rFonts w:ascii="Sylfaen" w:hAnsi="Sylfaen"/>
                  <w:bCs/>
                  <w:sz w:val="18"/>
                  <w:szCs w:val="18"/>
                  <w:lang w:val="hy-AM"/>
                </w:rPr>
                <w:t>364</w:t>
              </w:r>
            </w:ins>
          </w:p>
        </w:tc>
        <w:tc>
          <w:tcPr>
            <w:tcW w:w="947" w:type="dxa"/>
            <w:vAlign w:val="center"/>
            <w:tcPrChange w:id="1929" w:author="User" w:date="2024-06-13T09:29:00Z">
              <w:tcPr>
                <w:tcW w:w="947" w:type="dxa"/>
              </w:tcPr>
            </w:tcPrChange>
          </w:tcPr>
          <w:p w:rsidR="00096582" w:rsidRPr="00B138F3" w:rsidRDefault="00096582" w:rsidP="00096582">
            <w:pPr>
              <w:widowControl w:val="0"/>
              <w:jc w:val="center"/>
              <w:rPr>
                <w:ins w:id="1930" w:author="User" w:date="2024-06-13T09:16:00Z"/>
                <w:rFonts w:ascii="GHEA Grapalat" w:hAnsi="GHEA Grapalat"/>
                <w:sz w:val="16"/>
                <w:szCs w:val="16"/>
              </w:rPr>
            </w:pPr>
            <w:ins w:id="1931"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32"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33" w:author="User" w:date="2024-06-13T09:16:00Z"/>
          <w:trPrChange w:id="1934" w:author="User" w:date="2024-06-13T09:29:00Z">
            <w:trPr>
              <w:trHeight w:val="246"/>
              <w:jc w:val="center"/>
            </w:trPr>
          </w:trPrChange>
        </w:trPr>
        <w:tc>
          <w:tcPr>
            <w:tcW w:w="1242" w:type="dxa"/>
            <w:vAlign w:val="center"/>
            <w:tcPrChange w:id="1935" w:author="User" w:date="2024-06-13T09:29:00Z">
              <w:tcPr>
                <w:tcW w:w="1242" w:type="dxa"/>
                <w:vAlign w:val="center"/>
              </w:tcPr>
            </w:tcPrChange>
          </w:tcPr>
          <w:p w:rsidR="00096582" w:rsidRPr="00B138F3" w:rsidRDefault="00096582" w:rsidP="00096582">
            <w:pPr>
              <w:widowControl w:val="0"/>
              <w:jc w:val="center"/>
              <w:rPr>
                <w:ins w:id="1936" w:author="User" w:date="2024-06-13T09:16:00Z"/>
                <w:rFonts w:ascii="GHEA Grapalat" w:hAnsi="GHEA Grapalat"/>
                <w:sz w:val="16"/>
                <w:szCs w:val="16"/>
              </w:rPr>
            </w:pPr>
            <w:ins w:id="1937" w:author="User" w:date="2024-06-13T09:18:00Z">
              <w:r>
                <w:rPr>
                  <w:rFonts w:ascii="GHEA Grapalat" w:hAnsi="GHEA Grapalat"/>
                  <w:sz w:val="20"/>
                  <w:lang w:val="hy-AM"/>
                </w:rPr>
                <w:t>4</w:t>
              </w:r>
            </w:ins>
          </w:p>
        </w:tc>
        <w:tc>
          <w:tcPr>
            <w:tcW w:w="2715" w:type="dxa"/>
            <w:vAlign w:val="center"/>
            <w:tcPrChange w:id="1938" w:author="User" w:date="2024-06-13T09:29:00Z">
              <w:tcPr>
                <w:tcW w:w="2715" w:type="dxa"/>
                <w:vAlign w:val="center"/>
              </w:tcPr>
            </w:tcPrChange>
          </w:tcPr>
          <w:p w:rsidR="00096582" w:rsidRPr="00B138F3" w:rsidRDefault="00096582" w:rsidP="00096582">
            <w:pPr>
              <w:widowControl w:val="0"/>
              <w:jc w:val="center"/>
              <w:rPr>
                <w:ins w:id="1939" w:author="User" w:date="2024-06-13T09:16:00Z"/>
                <w:rFonts w:ascii="GHEA Grapalat" w:hAnsi="GHEA Grapalat"/>
                <w:sz w:val="16"/>
                <w:szCs w:val="16"/>
              </w:rPr>
            </w:pPr>
            <w:ins w:id="1940" w:author="User" w:date="2024-06-13T09:18:00Z">
              <w:r w:rsidRPr="0001756A">
                <w:rPr>
                  <w:rFonts w:ascii="Sylfaen" w:hAnsi="Sylfaen" w:cs="Arial"/>
                </w:rPr>
                <w:t>3221110</w:t>
              </w:r>
            </w:ins>
          </w:p>
        </w:tc>
        <w:tc>
          <w:tcPr>
            <w:tcW w:w="1559" w:type="dxa"/>
            <w:vAlign w:val="center"/>
            <w:tcPrChange w:id="1941" w:author="User" w:date="2024-06-13T09:29:00Z">
              <w:tcPr>
                <w:tcW w:w="1559" w:type="dxa"/>
                <w:vAlign w:val="center"/>
              </w:tcPr>
            </w:tcPrChange>
          </w:tcPr>
          <w:p w:rsidR="00096582" w:rsidRPr="00B138F3" w:rsidRDefault="00096582" w:rsidP="00096582">
            <w:pPr>
              <w:widowControl w:val="0"/>
              <w:jc w:val="center"/>
              <w:rPr>
                <w:ins w:id="1942" w:author="User" w:date="2024-06-13T09:16:00Z"/>
                <w:rFonts w:ascii="GHEA Grapalat" w:hAnsi="GHEA Grapalat"/>
                <w:sz w:val="16"/>
                <w:szCs w:val="16"/>
              </w:rPr>
            </w:pPr>
            <w:ins w:id="1943" w:author="User" w:date="2024-06-13T09:18:00Z">
              <w:r>
                <w:rPr>
                  <w:rFonts w:ascii="GHEA Grapalat" w:hAnsi="GHEA Grapalat" w:cs="Calibri"/>
                  <w:color w:val="000000"/>
                  <w:sz w:val="16"/>
                  <w:szCs w:val="16"/>
                </w:rPr>
                <w:t>Марковь</w:t>
              </w:r>
            </w:ins>
          </w:p>
        </w:tc>
        <w:tc>
          <w:tcPr>
            <w:tcW w:w="3392" w:type="dxa"/>
            <w:tcPrChange w:id="1944" w:author="User" w:date="2024-06-13T09:29:00Z">
              <w:tcPr>
                <w:tcW w:w="3392" w:type="dxa"/>
              </w:tcPr>
            </w:tcPrChange>
          </w:tcPr>
          <w:p w:rsidR="00096582" w:rsidRPr="00B138F3" w:rsidRDefault="00096582" w:rsidP="00096582">
            <w:pPr>
              <w:widowControl w:val="0"/>
              <w:jc w:val="center"/>
              <w:rPr>
                <w:ins w:id="1945" w:author="User" w:date="2024-06-13T09:16:00Z"/>
                <w:rFonts w:ascii="GHEA Grapalat" w:hAnsi="GHEA Grapalat"/>
                <w:sz w:val="16"/>
                <w:szCs w:val="16"/>
              </w:rPr>
            </w:pPr>
            <w:ins w:id="1946" w:author="User" w:date="2024-06-13T09:21:00Z">
              <w:r w:rsidRPr="009A2BFC">
                <w:rPr>
                  <w:rFonts w:ascii="Cambria Math" w:hAnsi="Cambria Math"/>
                  <w:sz w:val="16"/>
                  <w:szCs w:val="16"/>
                  <w:lang w:val="hy-AM"/>
                </w:rPr>
                <w:t xml:space="preserve">Обычный и отборный вид. Безопасность и маркировка в соответствии с указом правительства РА от 2006 года. </w:t>
              </w:r>
            </w:ins>
          </w:p>
        </w:tc>
        <w:tc>
          <w:tcPr>
            <w:tcW w:w="1085" w:type="dxa"/>
            <w:vAlign w:val="center"/>
            <w:tcPrChange w:id="1947" w:author="User" w:date="2024-06-13T09:29:00Z">
              <w:tcPr>
                <w:tcW w:w="1085" w:type="dxa"/>
                <w:vAlign w:val="center"/>
              </w:tcPr>
            </w:tcPrChange>
          </w:tcPr>
          <w:p w:rsidR="00096582" w:rsidRPr="00B138F3" w:rsidRDefault="00096582" w:rsidP="00096582">
            <w:pPr>
              <w:widowControl w:val="0"/>
              <w:jc w:val="center"/>
              <w:rPr>
                <w:ins w:id="1948" w:author="User" w:date="2024-06-13T09:16:00Z"/>
                <w:rFonts w:ascii="GHEA Grapalat" w:hAnsi="GHEA Grapalat"/>
                <w:sz w:val="16"/>
                <w:szCs w:val="16"/>
              </w:rPr>
            </w:pPr>
            <w:ins w:id="1949" w:author="User" w:date="2024-06-13T09:21:00Z">
              <w:r>
                <w:rPr>
                  <w:rFonts w:ascii="GHEA Grapalat" w:hAnsi="GHEA Grapalat"/>
                  <w:sz w:val="16"/>
                  <w:szCs w:val="16"/>
                </w:rPr>
                <w:t>кг</w:t>
              </w:r>
            </w:ins>
          </w:p>
        </w:tc>
        <w:tc>
          <w:tcPr>
            <w:tcW w:w="1559" w:type="dxa"/>
            <w:tcPrChange w:id="1950" w:author="User" w:date="2024-06-13T09:29:00Z">
              <w:tcPr>
                <w:tcW w:w="1559" w:type="dxa"/>
              </w:tcPr>
            </w:tcPrChange>
          </w:tcPr>
          <w:p w:rsidR="00096582" w:rsidRPr="00B138F3" w:rsidRDefault="00096582" w:rsidP="00096582">
            <w:pPr>
              <w:widowControl w:val="0"/>
              <w:jc w:val="center"/>
              <w:rPr>
                <w:ins w:id="1951" w:author="User" w:date="2024-06-13T09:16:00Z"/>
                <w:rFonts w:ascii="GHEA Grapalat" w:hAnsi="GHEA Grapalat"/>
                <w:sz w:val="16"/>
                <w:szCs w:val="16"/>
              </w:rPr>
            </w:pPr>
          </w:p>
        </w:tc>
        <w:tc>
          <w:tcPr>
            <w:tcW w:w="1104" w:type="dxa"/>
            <w:tcPrChange w:id="1952" w:author="User" w:date="2024-06-13T09:29:00Z">
              <w:tcPr>
                <w:tcW w:w="1134" w:type="dxa"/>
                <w:gridSpan w:val="2"/>
              </w:tcPr>
            </w:tcPrChange>
          </w:tcPr>
          <w:p w:rsidR="00096582" w:rsidRPr="00B138F3" w:rsidRDefault="00096582" w:rsidP="00096582">
            <w:pPr>
              <w:widowControl w:val="0"/>
              <w:jc w:val="center"/>
              <w:rPr>
                <w:ins w:id="1953" w:author="User" w:date="2024-06-13T09:16:00Z"/>
                <w:rFonts w:ascii="GHEA Grapalat" w:hAnsi="GHEA Grapalat"/>
                <w:sz w:val="16"/>
                <w:szCs w:val="16"/>
              </w:rPr>
            </w:pPr>
          </w:p>
        </w:tc>
        <w:tc>
          <w:tcPr>
            <w:tcW w:w="880" w:type="dxa"/>
            <w:vAlign w:val="center"/>
            <w:tcPrChange w:id="1954" w:author="User" w:date="2024-06-13T09:29:00Z">
              <w:tcPr>
                <w:tcW w:w="850" w:type="dxa"/>
              </w:tcPr>
            </w:tcPrChange>
          </w:tcPr>
          <w:p w:rsidR="00096582" w:rsidRPr="00B138F3" w:rsidRDefault="00096582" w:rsidP="00096582">
            <w:pPr>
              <w:widowControl w:val="0"/>
              <w:jc w:val="center"/>
              <w:rPr>
                <w:ins w:id="1955" w:author="User" w:date="2024-06-13T09:16:00Z"/>
                <w:rFonts w:ascii="GHEA Grapalat" w:hAnsi="GHEA Grapalat"/>
                <w:sz w:val="16"/>
                <w:szCs w:val="16"/>
              </w:rPr>
            </w:pPr>
            <w:ins w:id="1956" w:author="User" w:date="2024-06-13T09:29:00Z">
              <w:r>
                <w:rPr>
                  <w:rFonts w:ascii="Sylfaen" w:hAnsi="Sylfaen"/>
                  <w:bCs/>
                  <w:sz w:val="18"/>
                  <w:szCs w:val="18"/>
                  <w:lang w:val="hy-AM"/>
                </w:rPr>
                <w:t>225</w:t>
              </w:r>
            </w:ins>
          </w:p>
        </w:tc>
        <w:tc>
          <w:tcPr>
            <w:tcW w:w="709" w:type="dxa"/>
            <w:vAlign w:val="center"/>
            <w:tcPrChange w:id="1957" w:author="User" w:date="2024-06-13T09:29:00Z">
              <w:tcPr>
                <w:tcW w:w="709" w:type="dxa"/>
              </w:tcPr>
            </w:tcPrChange>
          </w:tcPr>
          <w:p w:rsidR="00096582" w:rsidRPr="00B138F3" w:rsidRDefault="00096582" w:rsidP="00096582">
            <w:pPr>
              <w:widowControl w:val="0"/>
              <w:jc w:val="center"/>
              <w:rPr>
                <w:ins w:id="1958" w:author="User" w:date="2024-06-13T09:16:00Z"/>
                <w:rFonts w:ascii="GHEA Grapalat" w:hAnsi="GHEA Grapalat"/>
                <w:sz w:val="16"/>
                <w:szCs w:val="16"/>
              </w:rPr>
            </w:pPr>
            <w:ins w:id="195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60" w:author="User" w:date="2024-06-13T09:29:00Z">
              <w:tcPr>
                <w:tcW w:w="1158" w:type="dxa"/>
              </w:tcPr>
            </w:tcPrChange>
          </w:tcPr>
          <w:p w:rsidR="00096582" w:rsidRPr="00B138F3" w:rsidRDefault="00096582" w:rsidP="00096582">
            <w:pPr>
              <w:widowControl w:val="0"/>
              <w:jc w:val="center"/>
              <w:rPr>
                <w:ins w:id="1961" w:author="User" w:date="2024-06-13T09:16:00Z"/>
                <w:rFonts w:ascii="GHEA Grapalat" w:hAnsi="GHEA Grapalat"/>
                <w:sz w:val="16"/>
                <w:szCs w:val="16"/>
              </w:rPr>
            </w:pPr>
            <w:ins w:id="1962" w:author="User" w:date="2024-06-13T09:29:00Z">
              <w:r>
                <w:rPr>
                  <w:rFonts w:ascii="Sylfaen" w:hAnsi="Sylfaen"/>
                  <w:bCs/>
                  <w:sz w:val="18"/>
                  <w:szCs w:val="18"/>
                  <w:lang w:val="hy-AM"/>
                </w:rPr>
                <w:t>225</w:t>
              </w:r>
            </w:ins>
          </w:p>
        </w:tc>
        <w:tc>
          <w:tcPr>
            <w:tcW w:w="947" w:type="dxa"/>
            <w:vAlign w:val="center"/>
            <w:tcPrChange w:id="1963" w:author="User" w:date="2024-06-13T09:29:00Z">
              <w:tcPr>
                <w:tcW w:w="947" w:type="dxa"/>
              </w:tcPr>
            </w:tcPrChange>
          </w:tcPr>
          <w:p w:rsidR="00096582" w:rsidRPr="00B138F3" w:rsidRDefault="00096582" w:rsidP="00096582">
            <w:pPr>
              <w:widowControl w:val="0"/>
              <w:jc w:val="center"/>
              <w:rPr>
                <w:ins w:id="1964" w:author="User" w:date="2024-06-13T09:16:00Z"/>
                <w:rFonts w:ascii="GHEA Grapalat" w:hAnsi="GHEA Grapalat"/>
                <w:sz w:val="16"/>
                <w:szCs w:val="16"/>
              </w:rPr>
            </w:pPr>
            <w:ins w:id="1965"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6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67" w:author="User" w:date="2024-06-13T09:16:00Z"/>
          <w:trPrChange w:id="1968" w:author="User" w:date="2024-06-13T09:29:00Z">
            <w:trPr>
              <w:trHeight w:val="246"/>
              <w:jc w:val="center"/>
            </w:trPr>
          </w:trPrChange>
        </w:trPr>
        <w:tc>
          <w:tcPr>
            <w:tcW w:w="1242" w:type="dxa"/>
            <w:vAlign w:val="center"/>
            <w:tcPrChange w:id="1969" w:author="User" w:date="2024-06-13T09:29:00Z">
              <w:tcPr>
                <w:tcW w:w="1242" w:type="dxa"/>
                <w:vAlign w:val="center"/>
              </w:tcPr>
            </w:tcPrChange>
          </w:tcPr>
          <w:p w:rsidR="00096582" w:rsidRPr="00B138F3" w:rsidRDefault="00096582" w:rsidP="00096582">
            <w:pPr>
              <w:widowControl w:val="0"/>
              <w:jc w:val="center"/>
              <w:rPr>
                <w:ins w:id="1970" w:author="User" w:date="2024-06-13T09:16:00Z"/>
                <w:rFonts w:ascii="GHEA Grapalat" w:hAnsi="GHEA Grapalat"/>
                <w:sz w:val="16"/>
                <w:szCs w:val="16"/>
              </w:rPr>
            </w:pPr>
            <w:ins w:id="1971" w:author="User" w:date="2024-06-13T09:18:00Z">
              <w:r>
                <w:rPr>
                  <w:rFonts w:ascii="GHEA Grapalat" w:hAnsi="GHEA Grapalat"/>
                  <w:sz w:val="20"/>
                  <w:lang w:val="hy-AM"/>
                </w:rPr>
                <w:t>5</w:t>
              </w:r>
            </w:ins>
          </w:p>
        </w:tc>
        <w:tc>
          <w:tcPr>
            <w:tcW w:w="2715" w:type="dxa"/>
            <w:vAlign w:val="center"/>
            <w:tcPrChange w:id="1972" w:author="User" w:date="2024-06-13T09:29:00Z">
              <w:tcPr>
                <w:tcW w:w="2715" w:type="dxa"/>
                <w:vAlign w:val="center"/>
              </w:tcPr>
            </w:tcPrChange>
          </w:tcPr>
          <w:p w:rsidR="00096582" w:rsidRPr="00B138F3" w:rsidRDefault="00096582" w:rsidP="00096582">
            <w:pPr>
              <w:widowControl w:val="0"/>
              <w:jc w:val="center"/>
              <w:rPr>
                <w:ins w:id="1973" w:author="User" w:date="2024-06-13T09:16:00Z"/>
                <w:rFonts w:ascii="GHEA Grapalat" w:hAnsi="GHEA Grapalat"/>
                <w:sz w:val="16"/>
                <w:szCs w:val="16"/>
              </w:rPr>
            </w:pPr>
            <w:ins w:id="1974" w:author="User" w:date="2024-06-13T09:18:00Z">
              <w:r w:rsidRPr="0001756A">
                <w:rPr>
                  <w:rFonts w:ascii="Sylfaen" w:hAnsi="Sylfaen" w:cs="Arial"/>
                </w:rPr>
                <w:t>15331151</w:t>
              </w:r>
            </w:ins>
          </w:p>
        </w:tc>
        <w:tc>
          <w:tcPr>
            <w:tcW w:w="1559" w:type="dxa"/>
            <w:vAlign w:val="center"/>
            <w:tcPrChange w:id="1975" w:author="User" w:date="2024-06-13T09:29:00Z">
              <w:tcPr>
                <w:tcW w:w="1559" w:type="dxa"/>
                <w:vAlign w:val="center"/>
              </w:tcPr>
            </w:tcPrChange>
          </w:tcPr>
          <w:p w:rsidR="00096582" w:rsidRPr="00B138F3" w:rsidRDefault="00096582" w:rsidP="00096582">
            <w:pPr>
              <w:widowControl w:val="0"/>
              <w:jc w:val="center"/>
              <w:rPr>
                <w:ins w:id="1976" w:author="User" w:date="2024-06-13T09:16:00Z"/>
                <w:rFonts w:ascii="GHEA Grapalat" w:hAnsi="GHEA Grapalat"/>
                <w:sz w:val="16"/>
                <w:szCs w:val="16"/>
              </w:rPr>
            </w:pPr>
            <w:ins w:id="1977" w:author="User" w:date="2024-06-13T09:18:00Z">
              <w:r w:rsidRPr="00F57D45">
                <w:rPr>
                  <w:rFonts w:ascii="GHEA Grapalat" w:hAnsi="GHEA Grapalat" w:cs="Calibri"/>
                  <w:color w:val="000000"/>
                  <w:sz w:val="16"/>
                  <w:szCs w:val="16"/>
                </w:rPr>
                <w:t>Фасоль зернистая</w:t>
              </w:r>
            </w:ins>
          </w:p>
        </w:tc>
        <w:tc>
          <w:tcPr>
            <w:tcW w:w="3392" w:type="dxa"/>
            <w:tcPrChange w:id="1978" w:author="User" w:date="2024-06-13T09:29:00Z">
              <w:tcPr>
                <w:tcW w:w="3392" w:type="dxa"/>
              </w:tcPr>
            </w:tcPrChange>
          </w:tcPr>
          <w:p w:rsidR="00096582" w:rsidRPr="00B138F3" w:rsidRDefault="00096582" w:rsidP="00096582">
            <w:pPr>
              <w:widowControl w:val="0"/>
              <w:jc w:val="center"/>
              <w:rPr>
                <w:ins w:id="1979" w:author="User" w:date="2024-06-13T09:16:00Z"/>
                <w:rFonts w:ascii="GHEA Grapalat" w:hAnsi="GHEA Grapalat"/>
                <w:sz w:val="16"/>
                <w:szCs w:val="16"/>
              </w:rPr>
            </w:pPr>
            <w:ins w:id="1980" w:author="User" w:date="2024-06-13T09:21:00Z">
              <w:r w:rsidRPr="009A2BFC">
                <w:rPr>
                  <w:rFonts w:ascii="Cambria Math" w:hAnsi="Cambria Math"/>
                  <w:sz w:val="16"/>
                  <w:szCs w:val="16"/>
                </w:rPr>
                <w:t>Фасоль цветная, однотонная, ярко окрашенная, сухая с влажностью не более 14% или средней сухостью (15,1-18,0)%. безопасность в соответствии с № 2-III-4.9-01-2010 гигиенических нормативов, статьи 9 Закона РА "О безопасности пищевых продуктов". остаточный срок годности не менее 50 %:</w:t>
              </w:r>
            </w:ins>
          </w:p>
        </w:tc>
        <w:tc>
          <w:tcPr>
            <w:tcW w:w="1085" w:type="dxa"/>
            <w:vAlign w:val="center"/>
            <w:tcPrChange w:id="1981" w:author="User" w:date="2024-06-13T09:29:00Z">
              <w:tcPr>
                <w:tcW w:w="1085" w:type="dxa"/>
                <w:vAlign w:val="center"/>
              </w:tcPr>
            </w:tcPrChange>
          </w:tcPr>
          <w:p w:rsidR="00096582" w:rsidRPr="00B138F3" w:rsidRDefault="00096582" w:rsidP="00096582">
            <w:pPr>
              <w:widowControl w:val="0"/>
              <w:jc w:val="center"/>
              <w:rPr>
                <w:ins w:id="1982" w:author="User" w:date="2024-06-13T09:16:00Z"/>
                <w:rFonts w:ascii="GHEA Grapalat" w:hAnsi="GHEA Grapalat"/>
                <w:sz w:val="16"/>
                <w:szCs w:val="16"/>
              </w:rPr>
            </w:pPr>
            <w:ins w:id="1983" w:author="User" w:date="2024-06-13T09:21:00Z">
              <w:r>
                <w:rPr>
                  <w:rFonts w:ascii="GHEA Grapalat" w:hAnsi="GHEA Grapalat"/>
                  <w:sz w:val="16"/>
                  <w:szCs w:val="16"/>
                </w:rPr>
                <w:t>кг</w:t>
              </w:r>
            </w:ins>
          </w:p>
        </w:tc>
        <w:tc>
          <w:tcPr>
            <w:tcW w:w="1559" w:type="dxa"/>
            <w:tcPrChange w:id="1984" w:author="User" w:date="2024-06-13T09:29:00Z">
              <w:tcPr>
                <w:tcW w:w="1559" w:type="dxa"/>
              </w:tcPr>
            </w:tcPrChange>
          </w:tcPr>
          <w:p w:rsidR="00096582" w:rsidRPr="00B138F3" w:rsidRDefault="00096582" w:rsidP="00096582">
            <w:pPr>
              <w:widowControl w:val="0"/>
              <w:jc w:val="center"/>
              <w:rPr>
                <w:ins w:id="1985" w:author="User" w:date="2024-06-13T09:16:00Z"/>
                <w:rFonts w:ascii="GHEA Grapalat" w:hAnsi="GHEA Grapalat"/>
                <w:sz w:val="16"/>
                <w:szCs w:val="16"/>
              </w:rPr>
            </w:pPr>
          </w:p>
        </w:tc>
        <w:tc>
          <w:tcPr>
            <w:tcW w:w="1104" w:type="dxa"/>
            <w:tcPrChange w:id="1986" w:author="User" w:date="2024-06-13T09:29:00Z">
              <w:tcPr>
                <w:tcW w:w="1134" w:type="dxa"/>
                <w:gridSpan w:val="2"/>
              </w:tcPr>
            </w:tcPrChange>
          </w:tcPr>
          <w:p w:rsidR="00096582" w:rsidRPr="00B138F3" w:rsidRDefault="00096582" w:rsidP="00096582">
            <w:pPr>
              <w:widowControl w:val="0"/>
              <w:jc w:val="center"/>
              <w:rPr>
                <w:ins w:id="1987" w:author="User" w:date="2024-06-13T09:16:00Z"/>
                <w:rFonts w:ascii="GHEA Grapalat" w:hAnsi="GHEA Grapalat"/>
                <w:sz w:val="16"/>
                <w:szCs w:val="16"/>
              </w:rPr>
            </w:pPr>
          </w:p>
        </w:tc>
        <w:tc>
          <w:tcPr>
            <w:tcW w:w="880" w:type="dxa"/>
            <w:vAlign w:val="center"/>
            <w:tcPrChange w:id="1988" w:author="User" w:date="2024-06-13T09:29:00Z">
              <w:tcPr>
                <w:tcW w:w="850" w:type="dxa"/>
              </w:tcPr>
            </w:tcPrChange>
          </w:tcPr>
          <w:p w:rsidR="00096582" w:rsidRPr="00B138F3" w:rsidRDefault="00096582" w:rsidP="00096582">
            <w:pPr>
              <w:widowControl w:val="0"/>
              <w:jc w:val="center"/>
              <w:rPr>
                <w:ins w:id="1989" w:author="User" w:date="2024-06-13T09:16:00Z"/>
                <w:rFonts w:ascii="GHEA Grapalat" w:hAnsi="GHEA Grapalat"/>
                <w:sz w:val="16"/>
                <w:szCs w:val="16"/>
              </w:rPr>
            </w:pPr>
            <w:ins w:id="1990" w:author="User" w:date="2024-06-13T09:29:00Z">
              <w:r>
                <w:rPr>
                  <w:rFonts w:ascii="Sylfaen" w:hAnsi="Sylfaen"/>
                  <w:bCs/>
                  <w:sz w:val="18"/>
                  <w:szCs w:val="18"/>
                  <w:lang w:val="hy-AM"/>
                </w:rPr>
                <w:t>152</w:t>
              </w:r>
            </w:ins>
          </w:p>
        </w:tc>
        <w:tc>
          <w:tcPr>
            <w:tcW w:w="709" w:type="dxa"/>
            <w:vAlign w:val="center"/>
            <w:tcPrChange w:id="1991" w:author="User" w:date="2024-06-13T09:29:00Z">
              <w:tcPr>
                <w:tcW w:w="709" w:type="dxa"/>
              </w:tcPr>
            </w:tcPrChange>
          </w:tcPr>
          <w:p w:rsidR="00096582" w:rsidRPr="00B138F3" w:rsidRDefault="00096582" w:rsidP="00096582">
            <w:pPr>
              <w:widowControl w:val="0"/>
              <w:jc w:val="center"/>
              <w:rPr>
                <w:ins w:id="1992" w:author="User" w:date="2024-06-13T09:16:00Z"/>
                <w:rFonts w:ascii="GHEA Grapalat" w:hAnsi="GHEA Grapalat"/>
                <w:sz w:val="16"/>
                <w:szCs w:val="16"/>
              </w:rPr>
            </w:pPr>
            <w:ins w:id="199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94" w:author="User" w:date="2024-06-13T09:29:00Z">
              <w:tcPr>
                <w:tcW w:w="1158" w:type="dxa"/>
              </w:tcPr>
            </w:tcPrChange>
          </w:tcPr>
          <w:p w:rsidR="00096582" w:rsidRPr="00B138F3" w:rsidRDefault="00096582" w:rsidP="00096582">
            <w:pPr>
              <w:widowControl w:val="0"/>
              <w:jc w:val="center"/>
              <w:rPr>
                <w:ins w:id="1995" w:author="User" w:date="2024-06-13T09:16:00Z"/>
                <w:rFonts w:ascii="GHEA Grapalat" w:hAnsi="GHEA Grapalat"/>
                <w:sz w:val="16"/>
                <w:szCs w:val="16"/>
              </w:rPr>
            </w:pPr>
            <w:ins w:id="1996" w:author="User" w:date="2024-06-13T09:29:00Z">
              <w:r>
                <w:rPr>
                  <w:rFonts w:ascii="Sylfaen" w:hAnsi="Sylfaen"/>
                  <w:bCs/>
                  <w:sz w:val="18"/>
                  <w:szCs w:val="18"/>
                  <w:lang w:val="hy-AM"/>
                </w:rPr>
                <w:t>152</w:t>
              </w:r>
            </w:ins>
          </w:p>
        </w:tc>
        <w:tc>
          <w:tcPr>
            <w:tcW w:w="947" w:type="dxa"/>
            <w:vAlign w:val="center"/>
            <w:tcPrChange w:id="1997" w:author="User" w:date="2024-06-13T09:29:00Z">
              <w:tcPr>
                <w:tcW w:w="947" w:type="dxa"/>
              </w:tcPr>
            </w:tcPrChange>
          </w:tcPr>
          <w:p w:rsidR="00096582" w:rsidRPr="00B138F3" w:rsidRDefault="00096582" w:rsidP="00096582">
            <w:pPr>
              <w:widowControl w:val="0"/>
              <w:jc w:val="center"/>
              <w:rPr>
                <w:ins w:id="1998" w:author="User" w:date="2024-06-13T09:16:00Z"/>
                <w:rFonts w:ascii="GHEA Grapalat" w:hAnsi="GHEA Grapalat"/>
                <w:sz w:val="16"/>
                <w:szCs w:val="16"/>
              </w:rPr>
            </w:pPr>
            <w:ins w:id="1999"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0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01" w:author="User" w:date="2024-06-13T09:16:00Z"/>
          <w:trPrChange w:id="2002" w:author="User" w:date="2024-06-13T09:29:00Z">
            <w:trPr>
              <w:trHeight w:val="246"/>
              <w:jc w:val="center"/>
            </w:trPr>
          </w:trPrChange>
        </w:trPr>
        <w:tc>
          <w:tcPr>
            <w:tcW w:w="1242" w:type="dxa"/>
            <w:vAlign w:val="center"/>
            <w:tcPrChange w:id="2003" w:author="User" w:date="2024-06-13T09:29:00Z">
              <w:tcPr>
                <w:tcW w:w="1242" w:type="dxa"/>
                <w:vAlign w:val="center"/>
              </w:tcPr>
            </w:tcPrChange>
          </w:tcPr>
          <w:p w:rsidR="00096582" w:rsidRPr="00B138F3" w:rsidRDefault="00096582" w:rsidP="00096582">
            <w:pPr>
              <w:widowControl w:val="0"/>
              <w:jc w:val="center"/>
              <w:rPr>
                <w:ins w:id="2004" w:author="User" w:date="2024-06-13T09:16:00Z"/>
                <w:rFonts w:ascii="GHEA Grapalat" w:hAnsi="GHEA Grapalat"/>
                <w:sz w:val="16"/>
                <w:szCs w:val="16"/>
              </w:rPr>
            </w:pPr>
            <w:ins w:id="2005" w:author="User" w:date="2024-06-13T09:18:00Z">
              <w:r>
                <w:rPr>
                  <w:rFonts w:ascii="GHEA Grapalat" w:hAnsi="GHEA Grapalat"/>
                  <w:sz w:val="20"/>
                  <w:lang w:val="hy-AM"/>
                </w:rPr>
                <w:t>6</w:t>
              </w:r>
            </w:ins>
          </w:p>
        </w:tc>
        <w:tc>
          <w:tcPr>
            <w:tcW w:w="2715" w:type="dxa"/>
            <w:vAlign w:val="center"/>
            <w:tcPrChange w:id="2006" w:author="User" w:date="2024-06-13T09:29:00Z">
              <w:tcPr>
                <w:tcW w:w="2715" w:type="dxa"/>
                <w:vAlign w:val="center"/>
              </w:tcPr>
            </w:tcPrChange>
          </w:tcPr>
          <w:p w:rsidR="00096582" w:rsidRPr="00B138F3" w:rsidRDefault="00096582" w:rsidP="00096582">
            <w:pPr>
              <w:widowControl w:val="0"/>
              <w:jc w:val="center"/>
              <w:rPr>
                <w:ins w:id="2007" w:author="User" w:date="2024-06-13T09:16:00Z"/>
                <w:rFonts w:ascii="GHEA Grapalat" w:hAnsi="GHEA Grapalat"/>
                <w:sz w:val="16"/>
                <w:szCs w:val="16"/>
              </w:rPr>
            </w:pPr>
            <w:ins w:id="2008" w:author="User" w:date="2024-06-13T09:18:00Z">
              <w:r w:rsidRPr="0001756A">
                <w:rPr>
                  <w:rFonts w:ascii="Sylfaen" w:hAnsi="Sylfaen" w:cs="Arial"/>
                </w:rPr>
                <w:t>3222128</w:t>
              </w:r>
            </w:ins>
          </w:p>
        </w:tc>
        <w:tc>
          <w:tcPr>
            <w:tcW w:w="1559" w:type="dxa"/>
            <w:vAlign w:val="center"/>
            <w:tcPrChange w:id="2009" w:author="User" w:date="2024-06-13T09:29:00Z">
              <w:tcPr>
                <w:tcW w:w="1559" w:type="dxa"/>
                <w:vAlign w:val="center"/>
              </w:tcPr>
            </w:tcPrChange>
          </w:tcPr>
          <w:p w:rsidR="00096582" w:rsidRPr="00B138F3" w:rsidRDefault="00096582" w:rsidP="00096582">
            <w:pPr>
              <w:widowControl w:val="0"/>
              <w:jc w:val="center"/>
              <w:rPr>
                <w:ins w:id="2010" w:author="User" w:date="2024-06-13T09:16:00Z"/>
                <w:rFonts w:ascii="GHEA Grapalat" w:hAnsi="GHEA Grapalat"/>
                <w:sz w:val="16"/>
                <w:szCs w:val="16"/>
              </w:rPr>
            </w:pPr>
            <w:ins w:id="2011" w:author="User" w:date="2024-06-13T09:18:00Z">
              <w:r>
                <w:rPr>
                  <w:rFonts w:ascii="GHEA Grapalat" w:hAnsi="GHEA Grapalat" w:cs="Calibri"/>
                  <w:color w:val="000000"/>
                  <w:sz w:val="16"/>
                  <w:szCs w:val="16"/>
                </w:rPr>
                <w:t>Яблоко</w:t>
              </w:r>
            </w:ins>
          </w:p>
        </w:tc>
        <w:tc>
          <w:tcPr>
            <w:tcW w:w="3392" w:type="dxa"/>
            <w:tcPrChange w:id="2012" w:author="User" w:date="2024-06-13T09:29:00Z">
              <w:tcPr>
                <w:tcW w:w="3392" w:type="dxa"/>
              </w:tcPr>
            </w:tcPrChange>
          </w:tcPr>
          <w:p w:rsidR="00096582" w:rsidRPr="00B138F3" w:rsidRDefault="00096582" w:rsidP="00096582">
            <w:pPr>
              <w:widowControl w:val="0"/>
              <w:jc w:val="center"/>
              <w:rPr>
                <w:ins w:id="2013" w:author="User" w:date="2024-06-13T09:16:00Z"/>
                <w:rFonts w:ascii="GHEA Grapalat" w:hAnsi="GHEA Grapalat"/>
                <w:sz w:val="16"/>
                <w:szCs w:val="16"/>
              </w:rPr>
            </w:pPr>
            <w:ins w:id="2014" w:author="User" w:date="2024-06-13T09:21:00Z">
              <w:r w:rsidRPr="00954166">
                <w:rPr>
                  <w:rFonts w:ascii="Cambria Math" w:hAnsi="Cambria Math"/>
                  <w:sz w:val="16"/>
                  <w:szCs w:val="16"/>
                </w:rPr>
                <w:t xml:space="preserve">Яблоки свежие, плодоовощной группы I, различных сортов Армении, узкий диаметр не менее 5 см, безопасность и маркировка в соответствии с постановлением Правительства РА от 2006 года. </w:t>
              </w:r>
            </w:ins>
          </w:p>
        </w:tc>
        <w:tc>
          <w:tcPr>
            <w:tcW w:w="1085" w:type="dxa"/>
            <w:vAlign w:val="center"/>
            <w:tcPrChange w:id="2015" w:author="User" w:date="2024-06-13T09:29:00Z">
              <w:tcPr>
                <w:tcW w:w="1085" w:type="dxa"/>
                <w:vAlign w:val="center"/>
              </w:tcPr>
            </w:tcPrChange>
          </w:tcPr>
          <w:p w:rsidR="00096582" w:rsidRPr="00B138F3" w:rsidRDefault="00096582" w:rsidP="00096582">
            <w:pPr>
              <w:widowControl w:val="0"/>
              <w:jc w:val="center"/>
              <w:rPr>
                <w:ins w:id="2016" w:author="User" w:date="2024-06-13T09:16:00Z"/>
                <w:rFonts w:ascii="GHEA Grapalat" w:hAnsi="GHEA Grapalat"/>
                <w:sz w:val="16"/>
                <w:szCs w:val="16"/>
              </w:rPr>
            </w:pPr>
            <w:ins w:id="2017" w:author="User" w:date="2024-06-13T09:21:00Z">
              <w:r>
                <w:rPr>
                  <w:rFonts w:ascii="GHEA Grapalat" w:hAnsi="GHEA Grapalat"/>
                  <w:sz w:val="16"/>
                  <w:szCs w:val="16"/>
                </w:rPr>
                <w:t>кг</w:t>
              </w:r>
            </w:ins>
          </w:p>
        </w:tc>
        <w:tc>
          <w:tcPr>
            <w:tcW w:w="1559" w:type="dxa"/>
            <w:tcPrChange w:id="2018" w:author="User" w:date="2024-06-13T09:29:00Z">
              <w:tcPr>
                <w:tcW w:w="1559" w:type="dxa"/>
              </w:tcPr>
            </w:tcPrChange>
          </w:tcPr>
          <w:p w:rsidR="00096582" w:rsidRPr="00B138F3" w:rsidRDefault="00096582" w:rsidP="00096582">
            <w:pPr>
              <w:widowControl w:val="0"/>
              <w:jc w:val="center"/>
              <w:rPr>
                <w:ins w:id="2019" w:author="User" w:date="2024-06-13T09:16:00Z"/>
                <w:rFonts w:ascii="GHEA Grapalat" w:hAnsi="GHEA Grapalat"/>
                <w:sz w:val="16"/>
                <w:szCs w:val="16"/>
              </w:rPr>
            </w:pPr>
          </w:p>
        </w:tc>
        <w:tc>
          <w:tcPr>
            <w:tcW w:w="1104" w:type="dxa"/>
            <w:tcPrChange w:id="2020" w:author="User" w:date="2024-06-13T09:29:00Z">
              <w:tcPr>
                <w:tcW w:w="1134" w:type="dxa"/>
                <w:gridSpan w:val="2"/>
              </w:tcPr>
            </w:tcPrChange>
          </w:tcPr>
          <w:p w:rsidR="00096582" w:rsidRPr="00B138F3" w:rsidRDefault="00096582" w:rsidP="00096582">
            <w:pPr>
              <w:widowControl w:val="0"/>
              <w:jc w:val="center"/>
              <w:rPr>
                <w:ins w:id="2021" w:author="User" w:date="2024-06-13T09:16:00Z"/>
                <w:rFonts w:ascii="GHEA Grapalat" w:hAnsi="GHEA Grapalat"/>
                <w:sz w:val="16"/>
                <w:szCs w:val="16"/>
              </w:rPr>
            </w:pPr>
          </w:p>
        </w:tc>
        <w:tc>
          <w:tcPr>
            <w:tcW w:w="880" w:type="dxa"/>
            <w:vAlign w:val="center"/>
            <w:tcPrChange w:id="2022" w:author="User" w:date="2024-06-13T09:29:00Z">
              <w:tcPr>
                <w:tcW w:w="850" w:type="dxa"/>
              </w:tcPr>
            </w:tcPrChange>
          </w:tcPr>
          <w:p w:rsidR="00096582" w:rsidRPr="00B138F3" w:rsidRDefault="00096582" w:rsidP="00096582">
            <w:pPr>
              <w:widowControl w:val="0"/>
              <w:jc w:val="center"/>
              <w:rPr>
                <w:ins w:id="2023" w:author="User" w:date="2024-06-13T09:16:00Z"/>
                <w:rFonts w:ascii="GHEA Grapalat" w:hAnsi="GHEA Grapalat"/>
                <w:sz w:val="16"/>
                <w:szCs w:val="16"/>
              </w:rPr>
            </w:pPr>
            <w:ins w:id="2024" w:author="User" w:date="2024-06-13T09:29:00Z">
              <w:r>
                <w:rPr>
                  <w:rFonts w:ascii="Sylfaen" w:hAnsi="Sylfaen"/>
                  <w:bCs/>
                  <w:sz w:val="18"/>
                  <w:szCs w:val="18"/>
                  <w:lang w:val="hy-AM"/>
                </w:rPr>
                <w:t>741</w:t>
              </w:r>
            </w:ins>
          </w:p>
        </w:tc>
        <w:tc>
          <w:tcPr>
            <w:tcW w:w="709" w:type="dxa"/>
            <w:vAlign w:val="center"/>
            <w:tcPrChange w:id="2025" w:author="User" w:date="2024-06-13T09:29:00Z">
              <w:tcPr>
                <w:tcW w:w="709" w:type="dxa"/>
              </w:tcPr>
            </w:tcPrChange>
          </w:tcPr>
          <w:p w:rsidR="00096582" w:rsidRPr="00B138F3" w:rsidRDefault="00096582" w:rsidP="00096582">
            <w:pPr>
              <w:widowControl w:val="0"/>
              <w:jc w:val="center"/>
              <w:rPr>
                <w:ins w:id="2026" w:author="User" w:date="2024-06-13T09:16:00Z"/>
                <w:rFonts w:ascii="GHEA Grapalat" w:hAnsi="GHEA Grapalat"/>
                <w:sz w:val="16"/>
                <w:szCs w:val="16"/>
              </w:rPr>
            </w:pPr>
            <w:ins w:id="2027" w:author="User" w:date="2024-06-13T09:25:00Z">
              <w:r w:rsidRPr="009A2BFC">
                <w:rPr>
                  <w:rFonts w:ascii="GHEA Grapalat" w:hAnsi="GHEA Grapalat"/>
                  <w:sz w:val="16"/>
                  <w:szCs w:val="16"/>
                </w:rPr>
                <w:t xml:space="preserve">Араратская область РА, </w:t>
              </w:r>
              <w:r w:rsidRPr="009A2BFC">
                <w:rPr>
                  <w:rFonts w:ascii="GHEA Grapalat" w:hAnsi="GHEA Grapalat"/>
                  <w:sz w:val="16"/>
                  <w:szCs w:val="16"/>
                </w:rPr>
                <w:lastRenderedPageBreak/>
                <w:t>г. Масис, ул. Ереванян 58</w:t>
              </w:r>
            </w:ins>
          </w:p>
        </w:tc>
        <w:tc>
          <w:tcPr>
            <w:tcW w:w="1158" w:type="dxa"/>
            <w:vAlign w:val="center"/>
            <w:tcPrChange w:id="2028" w:author="User" w:date="2024-06-13T09:29:00Z">
              <w:tcPr>
                <w:tcW w:w="1158" w:type="dxa"/>
              </w:tcPr>
            </w:tcPrChange>
          </w:tcPr>
          <w:p w:rsidR="00096582" w:rsidRPr="00B138F3" w:rsidRDefault="00096582" w:rsidP="00096582">
            <w:pPr>
              <w:widowControl w:val="0"/>
              <w:jc w:val="center"/>
              <w:rPr>
                <w:ins w:id="2029" w:author="User" w:date="2024-06-13T09:16:00Z"/>
                <w:rFonts w:ascii="GHEA Grapalat" w:hAnsi="GHEA Grapalat"/>
                <w:sz w:val="16"/>
                <w:szCs w:val="16"/>
              </w:rPr>
            </w:pPr>
            <w:ins w:id="2030" w:author="User" w:date="2024-06-13T09:29:00Z">
              <w:r>
                <w:rPr>
                  <w:rFonts w:ascii="Sylfaen" w:hAnsi="Sylfaen"/>
                  <w:bCs/>
                  <w:sz w:val="18"/>
                  <w:szCs w:val="18"/>
                  <w:lang w:val="hy-AM"/>
                </w:rPr>
                <w:lastRenderedPageBreak/>
                <w:t>741</w:t>
              </w:r>
            </w:ins>
          </w:p>
        </w:tc>
        <w:tc>
          <w:tcPr>
            <w:tcW w:w="947" w:type="dxa"/>
            <w:vAlign w:val="center"/>
            <w:tcPrChange w:id="2031" w:author="User" w:date="2024-06-13T09:29:00Z">
              <w:tcPr>
                <w:tcW w:w="947" w:type="dxa"/>
              </w:tcPr>
            </w:tcPrChange>
          </w:tcPr>
          <w:p w:rsidR="00096582" w:rsidRPr="00B138F3" w:rsidRDefault="00096582" w:rsidP="00096582">
            <w:pPr>
              <w:widowControl w:val="0"/>
              <w:jc w:val="center"/>
              <w:rPr>
                <w:ins w:id="2032" w:author="User" w:date="2024-06-13T09:16:00Z"/>
                <w:rFonts w:ascii="GHEA Grapalat" w:hAnsi="GHEA Grapalat"/>
                <w:sz w:val="16"/>
                <w:szCs w:val="16"/>
              </w:rPr>
            </w:pPr>
            <w:ins w:id="2033" w:author="User" w:date="2024-06-13T09:30:00Z">
              <w:r w:rsidRPr="009A2BFC">
                <w:rPr>
                  <w:rFonts w:ascii="GHEA Grapalat" w:hAnsi="GHEA Grapalat"/>
                  <w:sz w:val="16"/>
                  <w:szCs w:val="16"/>
                </w:rPr>
                <w:t>В соответствии с требован</w:t>
              </w:r>
              <w:r w:rsidRPr="009A2BFC">
                <w:rPr>
                  <w:rFonts w:ascii="GHEA Grapalat" w:hAnsi="GHEA Grapalat"/>
                  <w:sz w:val="16"/>
                  <w:szCs w:val="16"/>
                </w:rPr>
                <w:lastRenderedPageBreak/>
                <w:t>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3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35" w:author="User" w:date="2024-06-13T09:16:00Z"/>
          <w:trPrChange w:id="2036" w:author="User" w:date="2024-06-13T09:29:00Z">
            <w:trPr>
              <w:trHeight w:val="246"/>
              <w:jc w:val="center"/>
            </w:trPr>
          </w:trPrChange>
        </w:trPr>
        <w:tc>
          <w:tcPr>
            <w:tcW w:w="1242" w:type="dxa"/>
            <w:vAlign w:val="center"/>
            <w:tcPrChange w:id="2037" w:author="User" w:date="2024-06-13T09:29:00Z">
              <w:tcPr>
                <w:tcW w:w="1242" w:type="dxa"/>
                <w:vAlign w:val="center"/>
              </w:tcPr>
            </w:tcPrChange>
          </w:tcPr>
          <w:p w:rsidR="00096582" w:rsidRPr="00B138F3" w:rsidRDefault="00096582" w:rsidP="00096582">
            <w:pPr>
              <w:widowControl w:val="0"/>
              <w:jc w:val="center"/>
              <w:rPr>
                <w:ins w:id="2038" w:author="User" w:date="2024-06-13T09:16:00Z"/>
                <w:rFonts w:ascii="GHEA Grapalat" w:hAnsi="GHEA Grapalat"/>
                <w:sz w:val="16"/>
                <w:szCs w:val="16"/>
              </w:rPr>
            </w:pPr>
            <w:ins w:id="2039" w:author="User" w:date="2024-06-13T09:18:00Z">
              <w:r>
                <w:rPr>
                  <w:rFonts w:ascii="GHEA Grapalat" w:hAnsi="GHEA Grapalat"/>
                  <w:sz w:val="20"/>
                  <w:lang w:val="hy-AM"/>
                </w:rPr>
                <w:lastRenderedPageBreak/>
                <w:t>7</w:t>
              </w:r>
            </w:ins>
          </w:p>
        </w:tc>
        <w:tc>
          <w:tcPr>
            <w:tcW w:w="2715" w:type="dxa"/>
            <w:vAlign w:val="center"/>
            <w:tcPrChange w:id="2040" w:author="User" w:date="2024-06-13T09:29:00Z">
              <w:tcPr>
                <w:tcW w:w="2715" w:type="dxa"/>
                <w:vAlign w:val="center"/>
              </w:tcPr>
            </w:tcPrChange>
          </w:tcPr>
          <w:p w:rsidR="00096582" w:rsidRPr="00B138F3" w:rsidRDefault="00096582" w:rsidP="00096582">
            <w:pPr>
              <w:widowControl w:val="0"/>
              <w:jc w:val="center"/>
              <w:rPr>
                <w:ins w:id="2041" w:author="User" w:date="2024-06-13T09:16:00Z"/>
                <w:rFonts w:ascii="GHEA Grapalat" w:hAnsi="GHEA Grapalat"/>
                <w:sz w:val="16"/>
                <w:szCs w:val="16"/>
              </w:rPr>
            </w:pPr>
            <w:ins w:id="2042" w:author="User" w:date="2024-06-13T09:18:00Z">
              <w:r w:rsidRPr="0001756A">
                <w:rPr>
                  <w:rFonts w:ascii="Sylfaen" w:hAnsi="Sylfaen" w:cs="Arial"/>
                </w:rPr>
                <w:t>3221410</w:t>
              </w:r>
            </w:ins>
          </w:p>
        </w:tc>
        <w:tc>
          <w:tcPr>
            <w:tcW w:w="1559" w:type="dxa"/>
            <w:vAlign w:val="center"/>
            <w:tcPrChange w:id="2043" w:author="User" w:date="2024-06-13T09:29:00Z">
              <w:tcPr>
                <w:tcW w:w="1559" w:type="dxa"/>
                <w:vAlign w:val="center"/>
              </w:tcPr>
            </w:tcPrChange>
          </w:tcPr>
          <w:p w:rsidR="00096582" w:rsidRPr="00B138F3" w:rsidRDefault="00096582" w:rsidP="00096582">
            <w:pPr>
              <w:widowControl w:val="0"/>
              <w:jc w:val="center"/>
              <w:rPr>
                <w:ins w:id="2044" w:author="User" w:date="2024-06-13T09:16:00Z"/>
                <w:rFonts w:ascii="GHEA Grapalat" w:hAnsi="GHEA Grapalat"/>
                <w:sz w:val="16"/>
                <w:szCs w:val="16"/>
              </w:rPr>
            </w:pPr>
            <w:ins w:id="2045" w:author="User" w:date="2024-06-13T09:18:00Z">
              <w:r>
                <w:rPr>
                  <w:rFonts w:ascii="GHEA Grapalat" w:hAnsi="GHEA Grapalat" w:cs="Calibri"/>
                  <w:color w:val="000000"/>
                  <w:sz w:val="16"/>
                  <w:szCs w:val="16"/>
                </w:rPr>
                <w:t>Капуста</w:t>
              </w:r>
            </w:ins>
          </w:p>
        </w:tc>
        <w:tc>
          <w:tcPr>
            <w:tcW w:w="3392" w:type="dxa"/>
            <w:tcPrChange w:id="2046" w:author="User" w:date="2024-06-13T09:29:00Z">
              <w:tcPr>
                <w:tcW w:w="3392" w:type="dxa"/>
              </w:tcPr>
            </w:tcPrChange>
          </w:tcPr>
          <w:p w:rsidR="00096582" w:rsidRPr="00B138F3" w:rsidRDefault="00096582" w:rsidP="00096582">
            <w:pPr>
              <w:widowControl w:val="0"/>
              <w:jc w:val="center"/>
              <w:rPr>
                <w:ins w:id="2047" w:author="User" w:date="2024-06-13T09:16:00Z"/>
                <w:rFonts w:ascii="GHEA Grapalat" w:hAnsi="GHEA Grapalat"/>
                <w:sz w:val="16"/>
                <w:szCs w:val="16"/>
              </w:rPr>
            </w:pPr>
            <w:ins w:id="2048" w:author="User" w:date="2024-06-13T09:21:00Z">
              <w:r w:rsidRPr="00954166">
                <w:rPr>
                  <w:rFonts w:ascii="Cambria Math" w:hAnsi="Cambria Math"/>
                  <w:sz w:val="16"/>
                  <w:szCs w:val="16"/>
                </w:rPr>
                <w:t>Свежая кочанная капуста-для поставок и реализации в розничную торговую сеть и предприятия общественного питания. свежая кочанная капуста подразделяется на следующие виды по срокам созревания: скороспелая, среднеспелая и позднеспелая. внешний вид: кочаны: свежие, целые, чистые, здоровые, полностью сформированные, без болезней, неочищенные, с цветом, характерным для данного ботанического вида. кочаны не должны быть повреждены сельскохозяйственными вредителями, не должны иметь избыточной внешней влаги, должны быть плотными или менее плотными, но не хрустящими, скороспелая капуста с разной степенью хрусткости.длина Кочана не более 3 см. вес очищенных кочанов не менее 0,8 кг, скороспелой капусты 0,3-0,4 кг. Наличие кочанов с маркированными кочанами и кочанами не допускается. безопасность, упаковка и маркировка в соответствии с указом правительства РА от 2006 года. статья 9 “технического регламента на свежие фрукты и овощи” и Закона “О безопасности пищевых продуктов”, утвержденного Постановлением N 1913N от 21 декабря:</w:t>
              </w:r>
            </w:ins>
          </w:p>
        </w:tc>
        <w:tc>
          <w:tcPr>
            <w:tcW w:w="1085" w:type="dxa"/>
            <w:vAlign w:val="center"/>
            <w:tcPrChange w:id="2049" w:author="User" w:date="2024-06-13T09:29:00Z">
              <w:tcPr>
                <w:tcW w:w="1085" w:type="dxa"/>
                <w:vAlign w:val="center"/>
              </w:tcPr>
            </w:tcPrChange>
          </w:tcPr>
          <w:p w:rsidR="00096582" w:rsidRPr="00B138F3" w:rsidRDefault="00096582" w:rsidP="00096582">
            <w:pPr>
              <w:widowControl w:val="0"/>
              <w:jc w:val="center"/>
              <w:rPr>
                <w:ins w:id="2050" w:author="User" w:date="2024-06-13T09:16:00Z"/>
                <w:rFonts w:ascii="GHEA Grapalat" w:hAnsi="GHEA Grapalat"/>
                <w:sz w:val="16"/>
                <w:szCs w:val="16"/>
              </w:rPr>
            </w:pPr>
            <w:ins w:id="2051" w:author="User" w:date="2024-06-13T09:21:00Z">
              <w:r>
                <w:rPr>
                  <w:rFonts w:ascii="GHEA Grapalat" w:hAnsi="GHEA Grapalat"/>
                  <w:sz w:val="16"/>
                  <w:szCs w:val="16"/>
                </w:rPr>
                <w:t>кг</w:t>
              </w:r>
            </w:ins>
          </w:p>
        </w:tc>
        <w:tc>
          <w:tcPr>
            <w:tcW w:w="1559" w:type="dxa"/>
            <w:tcPrChange w:id="2052" w:author="User" w:date="2024-06-13T09:29:00Z">
              <w:tcPr>
                <w:tcW w:w="1559" w:type="dxa"/>
              </w:tcPr>
            </w:tcPrChange>
          </w:tcPr>
          <w:p w:rsidR="00096582" w:rsidRPr="00B138F3" w:rsidRDefault="00096582" w:rsidP="00096582">
            <w:pPr>
              <w:widowControl w:val="0"/>
              <w:jc w:val="center"/>
              <w:rPr>
                <w:ins w:id="2053" w:author="User" w:date="2024-06-13T09:16:00Z"/>
                <w:rFonts w:ascii="GHEA Grapalat" w:hAnsi="GHEA Grapalat"/>
                <w:sz w:val="16"/>
                <w:szCs w:val="16"/>
              </w:rPr>
            </w:pPr>
          </w:p>
        </w:tc>
        <w:tc>
          <w:tcPr>
            <w:tcW w:w="1104" w:type="dxa"/>
            <w:tcPrChange w:id="2054" w:author="User" w:date="2024-06-13T09:29:00Z">
              <w:tcPr>
                <w:tcW w:w="1134" w:type="dxa"/>
                <w:gridSpan w:val="2"/>
              </w:tcPr>
            </w:tcPrChange>
          </w:tcPr>
          <w:p w:rsidR="00096582" w:rsidRPr="00B138F3" w:rsidRDefault="00096582" w:rsidP="00096582">
            <w:pPr>
              <w:widowControl w:val="0"/>
              <w:jc w:val="center"/>
              <w:rPr>
                <w:ins w:id="2055" w:author="User" w:date="2024-06-13T09:16:00Z"/>
                <w:rFonts w:ascii="GHEA Grapalat" w:hAnsi="GHEA Grapalat"/>
                <w:sz w:val="16"/>
                <w:szCs w:val="16"/>
              </w:rPr>
            </w:pPr>
          </w:p>
        </w:tc>
        <w:tc>
          <w:tcPr>
            <w:tcW w:w="880" w:type="dxa"/>
            <w:vAlign w:val="center"/>
            <w:tcPrChange w:id="2056" w:author="User" w:date="2024-06-13T09:29:00Z">
              <w:tcPr>
                <w:tcW w:w="850" w:type="dxa"/>
              </w:tcPr>
            </w:tcPrChange>
          </w:tcPr>
          <w:p w:rsidR="00096582" w:rsidRPr="00B138F3" w:rsidRDefault="00096582" w:rsidP="00096582">
            <w:pPr>
              <w:widowControl w:val="0"/>
              <w:jc w:val="center"/>
              <w:rPr>
                <w:ins w:id="2057" w:author="User" w:date="2024-06-13T09:16:00Z"/>
                <w:rFonts w:ascii="GHEA Grapalat" w:hAnsi="GHEA Grapalat"/>
                <w:sz w:val="16"/>
                <w:szCs w:val="16"/>
              </w:rPr>
            </w:pPr>
            <w:ins w:id="2058" w:author="User" w:date="2024-06-13T09:29:00Z">
              <w:r>
                <w:rPr>
                  <w:rFonts w:ascii="Sylfaen" w:hAnsi="Sylfaen"/>
                  <w:bCs/>
                  <w:sz w:val="18"/>
                  <w:szCs w:val="18"/>
                  <w:lang w:val="hy-AM"/>
                </w:rPr>
                <w:t>760</w:t>
              </w:r>
            </w:ins>
          </w:p>
        </w:tc>
        <w:tc>
          <w:tcPr>
            <w:tcW w:w="709" w:type="dxa"/>
            <w:vAlign w:val="center"/>
            <w:tcPrChange w:id="2059" w:author="User" w:date="2024-06-13T09:29:00Z">
              <w:tcPr>
                <w:tcW w:w="709" w:type="dxa"/>
              </w:tcPr>
            </w:tcPrChange>
          </w:tcPr>
          <w:p w:rsidR="00096582" w:rsidRPr="00B138F3" w:rsidRDefault="00096582" w:rsidP="00096582">
            <w:pPr>
              <w:widowControl w:val="0"/>
              <w:jc w:val="center"/>
              <w:rPr>
                <w:ins w:id="2060" w:author="User" w:date="2024-06-13T09:16:00Z"/>
                <w:rFonts w:ascii="GHEA Grapalat" w:hAnsi="GHEA Grapalat"/>
                <w:sz w:val="16"/>
                <w:szCs w:val="16"/>
              </w:rPr>
            </w:pPr>
            <w:ins w:id="206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062" w:author="User" w:date="2024-06-13T09:29:00Z">
              <w:tcPr>
                <w:tcW w:w="1158" w:type="dxa"/>
              </w:tcPr>
            </w:tcPrChange>
          </w:tcPr>
          <w:p w:rsidR="00096582" w:rsidRPr="00B138F3" w:rsidRDefault="00096582" w:rsidP="00096582">
            <w:pPr>
              <w:widowControl w:val="0"/>
              <w:jc w:val="center"/>
              <w:rPr>
                <w:ins w:id="2063" w:author="User" w:date="2024-06-13T09:16:00Z"/>
                <w:rFonts w:ascii="GHEA Grapalat" w:hAnsi="GHEA Grapalat"/>
                <w:sz w:val="16"/>
                <w:szCs w:val="16"/>
              </w:rPr>
            </w:pPr>
            <w:ins w:id="2064" w:author="User" w:date="2024-06-13T09:29:00Z">
              <w:r>
                <w:rPr>
                  <w:rFonts w:ascii="Sylfaen" w:hAnsi="Sylfaen"/>
                  <w:bCs/>
                  <w:sz w:val="18"/>
                  <w:szCs w:val="18"/>
                  <w:lang w:val="hy-AM"/>
                </w:rPr>
                <w:t>760</w:t>
              </w:r>
            </w:ins>
          </w:p>
        </w:tc>
        <w:tc>
          <w:tcPr>
            <w:tcW w:w="947" w:type="dxa"/>
            <w:vAlign w:val="center"/>
            <w:tcPrChange w:id="2065" w:author="User" w:date="2024-06-13T09:29:00Z">
              <w:tcPr>
                <w:tcW w:w="947" w:type="dxa"/>
              </w:tcPr>
            </w:tcPrChange>
          </w:tcPr>
          <w:p w:rsidR="00096582" w:rsidRPr="00B138F3" w:rsidRDefault="00096582" w:rsidP="00096582">
            <w:pPr>
              <w:widowControl w:val="0"/>
              <w:jc w:val="center"/>
              <w:rPr>
                <w:ins w:id="2066" w:author="User" w:date="2024-06-13T09:16:00Z"/>
                <w:rFonts w:ascii="GHEA Grapalat" w:hAnsi="GHEA Grapalat"/>
                <w:sz w:val="16"/>
                <w:szCs w:val="16"/>
              </w:rPr>
            </w:pPr>
            <w:ins w:id="2067"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6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69" w:author="User" w:date="2024-06-13T09:16:00Z"/>
          <w:trPrChange w:id="2070" w:author="User" w:date="2024-06-13T09:29:00Z">
            <w:trPr>
              <w:trHeight w:val="246"/>
              <w:jc w:val="center"/>
            </w:trPr>
          </w:trPrChange>
        </w:trPr>
        <w:tc>
          <w:tcPr>
            <w:tcW w:w="1242" w:type="dxa"/>
            <w:vAlign w:val="center"/>
            <w:tcPrChange w:id="2071" w:author="User" w:date="2024-06-13T09:29:00Z">
              <w:tcPr>
                <w:tcW w:w="1242" w:type="dxa"/>
                <w:vAlign w:val="center"/>
              </w:tcPr>
            </w:tcPrChange>
          </w:tcPr>
          <w:p w:rsidR="00096582" w:rsidRPr="00B138F3" w:rsidRDefault="00096582" w:rsidP="00096582">
            <w:pPr>
              <w:widowControl w:val="0"/>
              <w:jc w:val="center"/>
              <w:rPr>
                <w:ins w:id="2072" w:author="User" w:date="2024-06-13T09:16:00Z"/>
                <w:rFonts w:ascii="GHEA Grapalat" w:hAnsi="GHEA Grapalat"/>
                <w:sz w:val="16"/>
                <w:szCs w:val="16"/>
              </w:rPr>
            </w:pPr>
            <w:ins w:id="2073" w:author="User" w:date="2024-06-13T09:18:00Z">
              <w:r>
                <w:rPr>
                  <w:rFonts w:ascii="GHEA Grapalat" w:hAnsi="GHEA Grapalat"/>
                  <w:sz w:val="20"/>
                  <w:lang w:val="hy-AM"/>
                </w:rPr>
                <w:t>8</w:t>
              </w:r>
            </w:ins>
          </w:p>
        </w:tc>
        <w:tc>
          <w:tcPr>
            <w:tcW w:w="2715" w:type="dxa"/>
            <w:vAlign w:val="center"/>
            <w:tcPrChange w:id="2074" w:author="User" w:date="2024-06-13T09:29:00Z">
              <w:tcPr>
                <w:tcW w:w="2715" w:type="dxa"/>
                <w:vAlign w:val="center"/>
              </w:tcPr>
            </w:tcPrChange>
          </w:tcPr>
          <w:p w:rsidR="00096582" w:rsidRPr="00B138F3" w:rsidRDefault="00096582" w:rsidP="00096582">
            <w:pPr>
              <w:widowControl w:val="0"/>
              <w:jc w:val="center"/>
              <w:rPr>
                <w:ins w:id="2075" w:author="User" w:date="2024-06-13T09:16:00Z"/>
                <w:rFonts w:ascii="GHEA Grapalat" w:hAnsi="GHEA Grapalat"/>
                <w:sz w:val="16"/>
                <w:szCs w:val="16"/>
              </w:rPr>
            </w:pPr>
            <w:ins w:id="2076" w:author="User" w:date="2024-06-13T09:18:00Z">
              <w:r w:rsidRPr="0001756A">
                <w:rPr>
                  <w:rFonts w:ascii="Sylfaen" w:hAnsi="Sylfaen" w:cs="Arial"/>
                </w:rPr>
                <w:t>3221100</w:t>
              </w:r>
            </w:ins>
          </w:p>
        </w:tc>
        <w:tc>
          <w:tcPr>
            <w:tcW w:w="1559" w:type="dxa"/>
            <w:vAlign w:val="center"/>
            <w:tcPrChange w:id="2077" w:author="User" w:date="2024-06-13T09:29:00Z">
              <w:tcPr>
                <w:tcW w:w="1559" w:type="dxa"/>
                <w:vAlign w:val="center"/>
              </w:tcPr>
            </w:tcPrChange>
          </w:tcPr>
          <w:p w:rsidR="00096582" w:rsidRPr="00B138F3" w:rsidRDefault="00096582" w:rsidP="00096582">
            <w:pPr>
              <w:widowControl w:val="0"/>
              <w:jc w:val="center"/>
              <w:rPr>
                <w:ins w:id="2078" w:author="User" w:date="2024-06-13T09:16:00Z"/>
                <w:rFonts w:ascii="GHEA Grapalat" w:hAnsi="GHEA Grapalat"/>
                <w:sz w:val="16"/>
                <w:szCs w:val="16"/>
              </w:rPr>
            </w:pPr>
            <w:ins w:id="2079" w:author="User" w:date="2024-06-13T09:18:00Z">
              <w:r>
                <w:rPr>
                  <w:rFonts w:ascii="GHEA Grapalat" w:hAnsi="GHEA Grapalat" w:cs="Calibri"/>
                  <w:color w:val="000000"/>
                  <w:sz w:val="16"/>
                  <w:szCs w:val="16"/>
                </w:rPr>
                <w:t>Свекла</w:t>
              </w:r>
            </w:ins>
          </w:p>
        </w:tc>
        <w:tc>
          <w:tcPr>
            <w:tcW w:w="3392" w:type="dxa"/>
            <w:tcPrChange w:id="2080" w:author="User" w:date="2024-06-13T09:29:00Z">
              <w:tcPr>
                <w:tcW w:w="3392" w:type="dxa"/>
              </w:tcPr>
            </w:tcPrChange>
          </w:tcPr>
          <w:p w:rsidR="00096582" w:rsidRPr="00954166" w:rsidRDefault="00096582" w:rsidP="00096582">
            <w:pPr>
              <w:widowControl w:val="0"/>
              <w:jc w:val="center"/>
              <w:rPr>
                <w:ins w:id="2081" w:author="User" w:date="2024-06-13T09:21:00Z"/>
                <w:rFonts w:ascii="Cambria Math" w:hAnsi="Cambria Math"/>
                <w:sz w:val="16"/>
                <w:szCs w:val="16"/>
              </w:rPr>
            </w:pPr>
            <w:ins w:id="2082" w:author="User" w:date="2024-06-13T09:21:00Z">
              <w:r w:rsidRPr="00954166">
                <w:rPr>
                  <w:rFonts w:ascii="Cambria Math" w:hAnsi="Cambria Math"/>
                  <w:sz w:val="16"/>
                  <w:szCs w:val="16"/>
                </w:rPr>
                <w:t>Внешний вид: корнеплоды свежие, целые, без болезней, сухие, не загрязненные, без трещин и повреждений:</w:t>
              </w:r>
            </w:ins>
          </w:p>
          <w:p w:rsidR="00096582" w:rsidRPr="00954166" w:rsidRDefault="00096582" w:rsidP="00096582">
            <w:pPr>
              <w:widowControl w:val="0"/>
              <w:jc w:val="center"/>
              <w:rPr>
                <w:ins w:id="2083" w:author="User" w:date="2024-06-13T09:21:00Z"/>
                <w:rFonts w:ascii="Cambria Math" w:hAnsi="Cambria Math"/>
                <w:sz w:val="16"/>
                <w:szCs w:val="16"/>
              </w:rPr>
            </w:pPr>
            <w:ins w:id="2084" w:author="User" w:date="2024-06-13T09:21:00Z">
              <w:r w:rsidRPr="00954166">
                <w:rPr>
                  <w:rFonts w:ascii="Cambria Math" w:hAnsi="Cambria Math"/>
                  <w:sz w:val="16"/>
                  <w:szCs w:val="16"/>
                </w:rPr>
                <w:t>Внутренняя структура: мякоть сочная, темно-красная, разных оттенков:</w:t>
              </w:r>
            </w:ins>
          </w:p>
          <w:p w:rsidR="00096582" w:rsidRPr="00B138F3" w:rsidRDefault="00096582" w:rsidP="00096582">
            <w:pPr>
              <w:widowControl w:val="0"/>
              <w:jc w:val="center"/>
              <w:rPr>
                <w:ins w:id="2085" w:author="User" w:date="2024-06-13T09:16:00Z"/>
                <w:rFonts w:ascii="GHEA Grapalat" w:hAnsi="GHEA Grapalat"/>
                <w:sz w:val="16"/>
                <w:szCs w:val="16"/>
              </w:rPr>
            </w:pPr>
            <w:ins w:id="2086" w:author="User" w:date="2024-06-13T09:21:00Z">
              <w:r w:rsidRPr="00954166">
                <w:rPr>
                  <w:rFonts w:ascii="Cambria Math" w:hAnsi="Cambria Math"/>
                  <w:sz w:val="16"/>
                  <w:szCs w:val="16"/>
                </w:rPr>
                <w:t>Размеры корнеплодов (наибольший поперечный диаметр) от 5 до 14 см. допускаются отклонения от указанных размеров и на глубину более 3 мм с механическими повреждениями-не более 5% от общего количества.%:</w:t>
              </w:r>
            </w:ins>
          </w:p>
        </w:tc>
        <w:tc>
          <w:tcPr>
            <w:tcW w:w="1085" w:type="dxa"/>
            <w:vAlign w:val="center"/>
            <w:tcPrChange w:id="2087" w:author="User" w:date="2024-06-13T09:29:00Z">
              <w:tcPr>
                <w:tcW w:w="1085" w:type="dxa"/>
                <w:vAlign w:val="center"/>
              </w:tcPr>
            </w:tcPrChange>
          </w:tcPr>
          <w:p w:rsidR="00096582" w:rsidRPr="00B138F3" w:rsidRDefault="00096582" w:rsidP="00096582">
            <w:pPr>
              <w:widowControl w:val="0"/>
              <w:jc w:val="center"/>
              <w:rPr>
                <w:ins w:id="2088" w:author="User" w:date="2024-06-13T09:16:00Z"/>
                <w:rFonts w:ascii="GHEA Grapalat" w:hAnsi="GHEA Grapalat"/>
                <w:sz w:val="16"/>
                <w:szCs w:val="16"/>
              </w:rPr>
            </w:pPr>
            <w:ins w:id="2089" w:author="User" w:date="2024-06-13T09:21:00Z">
              <w:r>
                <w:rPr>
                  <w:rFonts w:ascii="GHEA Grapalat" w:hAnsi="GHEA Grapalat"/>
                  <w:sz w:val="16"/>
                  <w:szCs w:val="16"/>
                </w:rPr>
                <w:t>кг</w:t>
              </w:r>
            </w:ins>
          </w:p>
        </w:tc>
        <w:tc>
          <w:tcPr>
            <w:tcW w:w="1559" w:type="dxa"/>
            <w:tcPrChange w:id="2090" w:author="User" w:date="2024-06-13T09:29:00Z">
              <w:tcPr>
                <w:tcW w:w="1559" w:type="dxa"/>
              </w:tcPr>
            </w:tcPrChange>
          </w:tcPr>
          <w:p w:rsidR="00096582" w:rsidRPr="00B138F3" w:rsidRDefault="00096582" w:rsidP="00096582">
            <w:pPr>
              <w:widowControl w:val="0"/>
              <w:jc w:val="center"/>
              <w:rPr>
                <w:ins w:id="2091" w:author="User" w:date="2024-06-13T09:16:00Z"/>
                <w:rFonts w:ascii="GHEA Grapalat" w:hAnsi="GHEA Grapalat"/>
                <w:sz w:val="16"/>
                <w:szCs w:val="16"/>
              </w:rPr>
            </w:pPr>
          </w:p>
        </w:tc>
        <w:tc>
          <w:tcPr>
            <w:tcW w:w="1104" w:type="dxa"/>
            <w:tcPrChange w:id="2092" w:author="User" w:date="2024-06-13T09:29:00Z">
              <w:tcPr>
                <w:tcW w:w="1134" w:type="dxa"/>
                <w:gridSpan w:val="2"/>
              </w:tcPr>
            </w:tcPrChange>
          </w:tcPr>
          <w:p w:rsidR="00096582" w:rsidRPr="00B138F3" w:rsidRDefault="00096582" w:rsidP="00096582">
            <w:pPr>
              <w:widowControl w:val="0"/>
              <w:jc w:val="center"/>
              <w:rPr>
                <w:ins w:id="2093" w:author="User" w:date="2024-06-13T09:16:00Z"/>
                <w:rFonts w:ascii="GHEA Grapalat" w:hAnsi="GHEA Grapalat"/>
                <w:sz w:val="16"/>
                <w:szCs w:val="16"/>
              </w:rPr>
            </w:pPr>
          </w:p>
        </w:tc>
        <w:tc>
          <w:tcPr>
            <w:tcW w:w="880" w:type="dxa"/>
            <w:vAlign w:val="center"/>
            <w:tcPrChange w:id="2094" w:author="User" w:date="2024-06-13T09:29:00Z">
              <w:tcPr>
                <w:tcW w:w="850" w:type="dxa"/>
              </w:tcPr>
            </w:tcPrChange>
          </w:tcPr>
          <w:p w:rsidR="00096582" w:rsidRPr="00B138F3" w:rsidRDefault="00096582" w:rsidP="00096582">
            <w:pPr>
              <w:widowControl w:val="0"/>
              <w:jc w:val="center"/>
              <w:rPr>
                <w:ins w:id="2095" w:author="User" w:date="2024-06-13T09:16:00Z"/>
                <w:rFonts w:ascii="GHEA Grapalat" w:hAnsi="GHEA Grapalat"/>
                <w:sz w:val="16"/>
                <w:szCs w:val="16"/>
              </w:rPr>
            </w:pPr>
            <w:ins w:id="2096" w:author="User" w:date="2024-06-13T09:29:00Z">
              <w:r>
                <w:rPr>
                  <w:rFonts w:ascii="Sylfaen" w:hAnsi="Sylfaen"/>
                  <w:bCs/>
                  <w:sz w:val="18"/>
                  <w:szCs w:val="18"/>
                  <w:lang w:val="hy-AM"/>
                </w:rPr>
                <w:t>152</w:t>
              </w:r>
            </w:ins>
          </w:p>
        </w:tc>
        <w:tc>
          <w:tcPr>
            <w:tcW w:w="709" w:type="dxa"/>
            <w:vAlign w:val="center"/>
            <w:tcPrChange w:id="2097" w:author="User" w:date="2024-06-13T09:29:00Z">
              <w:tcPr>
                <w:tcW w:w="709" w:type="dxa"/>
              </w:tcPr>
            </w:tcPrChange>
          </w:tcPr>
          <w:p w:rsidR="00096582" w:rsidRPr="00B138F3" w:rsidRDefault="00096582" w:rsidP="00096582">
            <w:pPr>
              <w:widowControl w:val="0"/>
              <w:jc w:val="center"/>
              <w:rPr>
                <w:ins w:id="2098" w:author="User" w:date="2024-06-13T09:16:00Z"/>
                <w:rFonts w:ascii="GHEA Grapalat" w:hAnsi="GHEA Grapalat"/>
                <w:sz w:val="16"/>
                <w:szCs w:val="16"/>
              </w:rPr>
            </w:pPr>
            <w:ins w:id="209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00" w:author="User" w:date="2024-06-13T09:29:00Z">
              <w:tcPr>
                <w:tcW w:w="1158" w:type="dxa"/>
              </w:tcPr>
            </w:tcPrChange>
          </w:tcPr>
          <w:p w:rsidR="00096582" w:rsidRPr="00B138F3" w:rsidRDefault="00096582" w:rsidP="00096582">
            <w:pPr>
              <w:widowControl w:val="0"/>
              <w:jc w:val="center"/>
              <w:rPr>
                <w:ins w:id="2101" w:author="User" w:date="2024-06-13T09:16:00Z"/>
                <w:rFonts w:ascii="GHEA Grapalat" w:hAnsi="GHEA Grapalat"/>
                <w:sz w:val="16"/>
                <w:szCs w:val="16"/>
              </w:rPr>
            </w:pPr>
            <w:ins w:id="2102" w:author="User" w:date="2024-06-13T09:29:00Z">
              <w:r>
                <w:rPr>
                  <w:rFonts w:ascii="Sylfaen" w:hAnsi="Sylfaen"/>
                  <w:bCs/>
                  <w:sz w:val="18"/>
                  <w:szCs w:val="18"/>
                  <w:lang w:val="hy-AM"/>
                </w:rPr>
                <w:t>152</w:t>
              </w:r>
            </w:ins>
          </w:p>
        </w:tc>
        <w:tc>
          <w:tcPr>
            <w:tcW w:w="947" w:type="dxa"/>
            <w:vAlign w:val="center"/>
            <w:tcPrChange w:id="2103" w:author="User" w:date="2024-06-13T09:29:00Z">
              <w:tcPr>
                <w:tcW w:w="947" w:type="dxa"/>
              </w:tcPr>
            </w:tcPrChange>
          </w:tcPr>
          <w:p w:rsidR="00096582" w:rsidRPr="00B138F3" w:rsidRDefault="00096582" w:rsidP="00096582">
            <w:pPr>
              <w:widowControl w:val="0"/>
              <w:jc w:val="center"/>
              <w:rPr>
                <w:ins w:id="2104" w:author="User" w:date="2024-06-13T09:16:00Z"/>
                <w:rFonts w:ascii="GHEA Grapalat" w:hAnsi="GHEA Grapalat"/>
                <w:sz w:val="16"/>
                <w:szCs w:val="16"/>
              </w:rPr>
            </w:pPr>
            <w:ins w:id="2105"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0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07" w:author="User" w:date="2024-06-13T09:16:00Z"/>
          <w:trPrChange w:id="2108" w:author="User" w:date="2024-06-13T09:29:00Z">
            <w:trPr>
              <w:trHeight w:val="246"/>
              <w:jc w:val="center"/>
            </w:trPr>
          </w:trPrChange>
        </w:trPr>
        <w:tc>
          <w:tcPr>
            <w:tcW w:w="1242" w:type="dxa"/>
            <w:vAlign w:val="center"/>
            <w:tcPrChange w:id="2109" w:author="User" w:date="2024-06-13T09:29:00Z">
              <w:tcPr>
                <w:tcW w:w="1242" w:type="dxa"/>
                <w:vAlign w:val="center"/>
              </w:tcPr>
            </w:tcPrChange>
          </w:tcPr>
          <w:p w:rsidR="00096582" w:rsidRPr="00B138F3" w:rsidRDefault="00096582" w:rsidP="00096582">
            <w:pPr>
              <w:widowControl w:val="0"/>
              <w:jc w:val="center"/>
              <w:rPr>
                <w:ins w:id="2110" w:author="User" w:date="2024-06-13T09:16:00Z"/>
                <w:rFonts w:ascii="GHEA Grapalat" w:hAnsi="GHEA Grapalat"/>
                <w:sz w:val="16"/>
                <w:szCs w:val="16"/>
              </w:rPr>
            </w:pPr>
            <w:ins w:id="2111" w:author="User" w:date="2024-06-13T09:18:00Z">
              <w:r>
                <w:rPr>
                  <w:rFonts w:ascii="GHEA Grapalat" w:hAnsi="GHEA Grapalat"/>
                  <w:sz w:val="20"/>
                  <w:lang w:val="hy-AM"/>
                </w:rPr>
                <w:lastRenderedPageBreak/>
                <w:t>9</w:t>
              </w:r>
            </w:ins>
          </w:p>
        </w:tc>
        <w:tc>
          <w:tcPr>
            <w:tcW w:w="2715" w:type="dxa"/>
            <w:vAlign w:val="center"/>
            <w:tcPrChange w:id="2112" w:author="User" w:date="2024-06-13T09:29:00Z">
              <w:tcPr>
                <w:tcW w:w="2715" w:type="dxa"/>
                <w:vAlign w:val="center"/>
              </w:tcPr>
            </w:tcPrChange>
          </w:tcPr>
          <w:p w:rsidR="00096582" w:rsidRPr="00B138F3" w:rsidRDefault="00096582" w:rsidP="00096582">
            <w:pPr>
              <w:widowControl w:val="0"/>
              <w:jc w:val="center"/>
              <w:rPr>
                <w:ins w:id="2113" w:author="User" w:date="2024-06-13T09:16:00Z"/>
                <w:rFonts w:ascii="GHEA Grapalat" w:hAnsi="GHEA Grapalat"/>
                <w:sz w:val="16"/>
                <w:szCs w:val="16"/>
              </w:rPr>
            </w:pPr>
            <w:ins w:id="2114" w:author="User" w:date="2024-06-13T09:18:00Z">
              <w:r w:rsidRPr="0001756A">
                <w:rPr>
                  <w:rFonts w:ascii="Sylfaen" w:hAnsi="Sylfaen" w:cs="Arial"/>
                </w:rPr>
                <w:t>15311100</w:t>
              </w:r>
            </w:ins>
          </w:p>
        </w:tc>
        <w:tc>
          <w:tcPr>
            <w:tcW w:w="1559" w:type="dxa"/>
            <w:vAlign w:val="center"/>
            <w:tcPrChange w:id="2115" w:author="User" w:date="2024-06-13T09:29:00Z">
              <w:tcPr>
                <w:tcW w:w="1559" w:type="dxa"/>
                <w:vAlign w:val="center"/>
              </w:tcPr>
            </w:tcPrChange>
          </w:tcPr>
          <w:p w:rsidR="00096582" w:rsidRPr="00B138F3" w:rsidRDefault="00096582" w:rsidP="00096582">
            <w:pPr>
              <w:widowControl w:val="0"/>
              <w:jc w:val="center"/>
              <w:rPr>
                <w:ins w:id="2116" w:author="User" w:date="2024-06-13T09:16:00Z"/>
                <w:rFonts w:ascii="GHEA Grapalat" w:hAnsi="GHEA Grapalat"/>
                <w:sz w:val="16"/>
                <w:szCs w:val="16"/>
              </w:rPr>
            </w:pPr>
            <w:ins w:id="2117" w:author="User" w:date="2024-06-13T09:18:00Z">
              <w:r>
                <w:rPr>
                  <w:rFonts w:ascii="GHEA Grapalat" w:hAnsi="GHEA Grapalat" w:cs="Calibri"/>
                  <w:color w:val="000000"/>
                  <w:sz w:val="16"/>
                  <w:szCs w:val="16"/>
                </w:rPr>
                <w:t>Картофель</w:t>
              </w:r>
            </w:ins>
          </w:p>
        </w:tc>
        <w:tc>
          <w:tcPr>
            <w:tcW w:w="3392" w:type="dxa"/>
            <w:tcPrChange w:id="2118" w:author="User" w:date="2024-06-13T09:29:00Z">
              <w:tcPr>
                <w:tcW w:w="3392" w:type="dxa"/>
              </w:tcPr>
            </w:tcPrChange>
          </w:tcPr>
          <w:p w:rsidR="00096582" w:rsidRPr="00B138F3" w:rsidRDefault="00096582" w:rsidP="00096582">
            <w:pPr>
              <w:widowControl w:val="0"/>
              <w:jc w:val="center"/>
              <w:rPr>
                <w:ins w:id="2119" w:author="User" w:date="2024-06-13T09:16:00Z"/>
                <w:rFonts w:ascii="GHEA Grapalat" w:hAnsi="GHEA Grapalat"/>
                <w:sz w:val="16"/>
                <w:szCs w:val="16"/>
              </w:rPr>
            </w:pPr>
            <w:ins w:id="2120" w:author="User" w:date="2024-06-13T09:21:00Z">
              <w:r w:rsidRPr="00954166">
                <w:rPr>
                  <w:rFonts w:ascii="Cambria Math" w:hAnsi="Cambria Math"/>
                  <w:sz w:val="16"/>
                  <w:szCs w:val="16"/>
                </w:rPr>
                <w:t>Скороспелые и позднеспелые, I типа, незамерзающие, без травм, круглые овальные 4 см, 5%, удлиненные 3,5 см, 5 %, круглые овальные (от 4 до 5) см 20%, удлиненные (от 4 до 4,5) см 20%, круглые овальные (от 5 до 6 см) 55%, удлиненные (от 5 до 5,5) см 55%, круглые овальные (от 6 до 7) см 20%, удлиненные (от 6 до 6,5) см 20% безопасность и маркировка в соответствии с законом правительства РА от 2006 года.</w:t>
              </w:r>
            </w:ins>
          </w:p>
        </w:tc>
        <w:tc>
          <w:tcPr>
            <w:tcW w:w="1085" w:type="dxa"/>
            <w:vAlign w:val="center"/>
            <w:tcPrChange w:id="2121" w:author="User" w:date="2024-06-13T09:29:00Z">
              <w:tcPr>
                <w:tcW w:w="1085" w:type="dxa"/>
                <w:vAlign w:val="center"/>
              </w:tcPr>
            </w:tcPrChange>
          </w:tcPr>
          <w:p w:rsidR="00096582" w:rsidRPr="00B138F3" w:rsidRDefault="00096582" w:rsidP="00096582">
            <w:pPr>
              <w:widowControl w:val="0"/>
              <w:jc w:val="center"/>
              <w:rPr>
                <w:ins w:id="2122" w:author="User" w:date="2024-06-13T09:16:00Z"/>
                <w:rFonts w:ascii="GHEA Grapalat" w:hAnsi="GHEA Grapalat"/>
                <w:sz w:val="16"/>
                <w:szCs w:val="16"/>
              </w:rPr>
            </w:pPr>
            <w:ins w:id="2123" w:author="User" w:date="2024-06-13T09:21:00Z">
              <w:r>
                <w:rPr>
                  <w:rFonts w:ascii="GHEA Grapalat" w:hAnsi="GHEA Grapalat"/>
                  <w:sz w:val="16"/>
                  <w:szCs w:val="16"/>
                </w:rPr>
                <w:t>кг</w:t>
              </w:r>
            </w:ins>
          </w:p>
        </w:tc>
        <w:tc>
          <w:tcPr>
            <w:tcW w:w="1559" w:type="dxa"/>
            <w:tcPrChange w:id="2124" w:author="User" w:date="2024-06-13T09:29:00Z">
              <w:tcPr>
                <w:tcW w:w="1559" w:type="dxa"/>
              </w:tcPr>
            </w:tcPrChange>
          </w:tcPr>
          <w:p w:rsidR="00096582" w:rsidRPr="00B138F3" w:rsidRDefault="00096582" w:rsidP="00096582">
            <w:pPr>
              <w:widowControl w:val="0"/>
              <w:jc w:val="center"/>
              <w:rPr>
                <w:ins w:id="2125" w:author="User" w:date="2024-06-13T09:16:00Z"/>
                <w:rFonts w:ascii="GHEA Grapalat" w:hAnsi="GHEA Grapalat"/>
                <w:sz w:val="16"/>
                <w:szCs w:val="16"/>
              </w:rPr>
            </w:pPr>
          </w:p>
        </w:tc>
        <w:tc>
          <w:tcPr>
            <w:tcW w:w="1104" w:type="dxa"/>
            <w:tcPrChange w:id="2126" w:author="User" w:date="2024-06-13T09:29:00Z">
              <w:tcPr>
                <w:tcW w:w="1134" w:type="dxa"/>
                <w:gridSpan w:val="2"/>
              </w:tcPr>
            </w:tcPrChange>
          </w:tcPr>
          <w:p w:rsidR="00096582" w:rsidRPr="00B138F3" w:rsidRDefault="00096582" w:rsidP="00096582">
            <w:pPr>
              <w:widowControl w:val="0"/>
              <w:jc w:val="center"/>
              <w:rPr>
                <w:ins w:id="2127" w:author="User" w:date="2024-06-13T09:16:00Z"/>
                <w:rFonts w:ascii="GHEA Grapalat" w:hAnsi="GHEA Grapalat"/>
                <w:sz w:val="16"/>
                <w:szCs w:val="16"/>
              </w:rPr>
            </w:pPr>
          </w:p>
        </w:tc>
        <w:tc>
          <w:tcPr>
            <w:tcW w:w="880" w:type="dxa"/>
            <w:vAlign w:val="center"/>
            <w:tcPrChange w:id="2128" w:author="User" w:date="2024-06-13T09:29:00Z">
              <w:tcPr>
                <w:tcW w:w="850" w:type="dxa"/>
              </w:tcPr>
            </w:tcPrChange>
          </w:tcPr>
          <w:p w:rsidR="00096582" w:rsidRPr="00B138F3" w:rsidRDefault="00096582" w:rsidP="00096582">
            <w:pPr>
              <w:widowControl w:val="0"/>
              <w:jc w:val="center"/>
              <w:rPr>
                <w:ins w:id="2129" w:author="User" w:date="2024-06-13T09:16:00Z"/>
                <w:rFonts w:ascii="GHEA Grapalat" w:hAnsi="GHEA Grapalat"/>
                <w:sz w:val="16"/>
                <w:szCs w:val="16"/>
              </w:rPr>
            </w:pPr>
            <w:ins w:id="2130" w:author="User" w:date="2024-06-13T09:29:00Z">
              <w:r>
                <w:rPr>
                  <w:rFonts w:ascii="Sylfaen" w:hAnsi="Sylfaen"/>
                  <w:bCs/>
                  <w:sz w:val="18"/>
                  <w:szCs w:val="18"/>
                  <w:lang w:val="hy-AM"/>
                </w:rPr>
                <w:t>699</w:t>
              </w:r>
            </w:ins>
          </w:p>
        </w:tc>
        <w:tc>
          <w:tcPr>
            <w:tcW w:w="709" w:type="dxa"/>
            <w:vAlign w:val="center"/>
            <w:tcPrChange w:id="2131" w:author="User" w:date="2024-06-13T09:29:00Z">
              <w:tcPr>
                <w:tcW w:w="709" w:type="dxa"/>
              </w:tcPr>
            </w:tcPrChange>
          </w:tcPr>
          <w:p w:rsidR="00096582" w:rsidRPr="00B138F3" w:rsidRDefault="00096582" w:rsidP="00096582">
            <w:pPr>
              <w:widowControl w:val="0"/>
              <w:jc w:val="center"/>
              <w:rPr>
                <w:ins w:id="2132" w:author="User" w:date="2024-06-13T09:16:00Z"/>
                <w:rFonts w:ascii="GHEA Grapalat" w:hAnsi="GHEA Grapalat"/>
                <w:sz w:val="16"/>
                <w:szCs w:val="16"/>
              </w:rPr>
            </w:pPr>
            <w:ins w:id="213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34" w:author="User" w:date="2024-06-13T09:29:00Z">
              <w:tcPr>
                <w:tcW w:w="1158" w:type="dxa"/>
              </w:tcPr>
            </w:tcPrChange>
          </w:tcPr>
          <w:p w:rsidR="00096582" w:rsidRPr="00B138F3" w:rsidRDefault="00096582" w:rsidP="00096582">
            <w:pPr>
              <w:widowControl w:val="0"/>
              <w:jc w:val="center"/>
              <w:rPr>
                <w:ins w:id="2135" w:author="User" w:date="2024-06-13T09:16:00Z"/>
                <w:rFonts w:ascii="GHEA Grapalat" w:hAnsi="GHEA Grapalat"/>
                <w:sz w:val="16"/>
                <w:szCs w:val="16"/>
              </w:rPr>
            </w:pPr>
            <w:ins w:id="2136" w:author="User" w:date="2024-06-13T09:29:00Z">
              <w:r>
                <w:rPr>
                  <w:rFonts w:ascii="Sylfaen" w:hAnsi="Sylfaen"/>
                  <w:bCs/>
                  <w:sz w:val="18"/>
                  <w:szCs w:val="18"/>
                  <w:lang w:val="hy-AM"/>
                </w:rPr>
                <w:t>699</w:t>
              </w:r>
            </w:ins>
          </w:p>
        </w:tc>
        <w:tc>
          <w:tcPr>
            <w:tcW w:w="947" w:type="dxa"/>
            <w:vAlign w:val="center"/>
            <w:tcPrChange w:id="2137" w:author="User" w:date="2024-06-13T09:29:00Z">
              <w:tcPr>
                <w:tcW w:w="947" w:type="dxa"/>
              </w:tcPr>
            </w:tcPrChange>
          </w:tcPr>
          <w:p w:rsidR="00096582" w:rsidRPr="00B138F3" w:rsidRDefault="00096582" w:rsidP="00096582">
            <w:pPr>
              <w:widowControl w:val="0"/>
              <w:jc w:val="center"/>
              <w:rPr>
                <w:ins w:id="2138" w:author="User" w:date="2024-06-13T09:16:00Z"/>
                <w:rFonts w:ascii="GHEA Grapalat" w:hAnsi="GHEA Grapalat"/>
                <w:sz w:val="16"/>
                <w:szCs w:val="16"/>
              </w:rPr>
            </w:pPr>
            <w:ins w:id="2139"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4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41" w:author="User" w:date="2024-06-13T09:16:00Z"/>
          <w:trPrChange w:id="2142" w:author="User" w:date="2024-06-13T09:29:00Z">
            <w:trPr>
              <w:trHeight w:val="246"/>
              <w:jc w:val="center"/>
            </w:trPr>
          </w:trPrChange>
        </w:trPr>
        <w:tc>
          <w:tcPr>
            <w:tcW w:w="1242" w:type="dxa"/>
            <w:vAlign w:val="center"/>
            <w:tcPrChange w:id="2143" w:author="User" w:date="2024-06-13T09:29:00Z">
              <w:tcPr>
                <w:tcW w:w="1242" w:type="dxa"/>
                <w:vAlign w:val="center"/>
              </w:tcPr>
            </w:tcPrChange>
          </w:tcPr>
          <w:p w:rsidR="00096582" w:rsidRPr="00B138F3" w:rsidRDefault="00096582" w:rsidP="00096582">
            <w:pPr>
              <w:widowControl w:val="0"/>
              <w:jc w:val="center"/>
              <w:rPr>
                <w:ins w:id="2144" w:author="User" w:date="2024-06-13T09:16:00Z"/>
                <w:rFonts w:ascii="GHEA Grapalat" w:hAnsi="GHEA Grapalat"/>
                <w:sz w:val="16"/>
                <w:szCs w:val="16"/>
              </w:rPr>
            </w:pPr>
            <w:ins w:id="2145" w:author="User" w:date="2024-06-13T09:18:00Z">
              <w:r>
                <w:rPr>
                  <w:rFonts w:ascii="GHEA Grapalat" w:hAnsi="GHEA Grapalat"/>
                  <w:sz w:val="20"/>
                  <w:lang w:val="hy-AM"/>
                </w:rPr>
                <w:t>10</w:t>
              </w:r>
            </w:ins>
          </w:p>
        </w:tc>
        <w:tc>
          <w:tcPr>
            <w:tcW w:w="2715" w:type="dxa"/>
            <w:vAlign w:val="center"/>
            <w:tcPrChange w:id="2146" w:author="User" w:date="2024-06-13T09:29:00Z">
              <w:tcPr>
                <w:tcW w:w="2715" w:type="dxa"/>
                <w:vAlign w:val="center"/>
              </w:tcPr>
            </w:tcPrChange>
          </w:tcPr>
          <w:p w:rsidR="00096582" w:rsidRPr="00B138F3" w:rsidRDefault="00096582" w:rsidP="00096582">
            <w:pPr>
              <w:widowControl w:val="0"/>
              <w:jc w:val="center"/>
              <w:rPr>
                <w:ins w:id="2147" w:author="User" w:date="2024-06-13T09:16:00Z"/>
                <w:rFonts w:ascii="GHEA Grapalat" w:hAnsi="GHEA Grapalat"/>
                <w:sz w:val="16"/>
                <w:szCs w:val="16"/>
              </w:rPr>
            </w:pPr>
            <w:ins w:id="2148" w:author="User" w:date="2024-06-13T09:18:00Z">
              <w:r w:rsidRPr="0001756A">
                <w:rPr>
                  <w:rFonts w:ascii="Sylfaen" w:hAnsi="Sylfaen" w:cs="Arial"/>
                </w:rPr>
                <w:t>15112150</w:t>
              </w:r>
            </w:ins>
          </w:p>
        </w:tc>
        <w:tc>
          <w:tcPr>
            <w:tcW w:w="1559" w:type="dxa"/>
            <w:vAlign w:val="center"/>
            <w:tcPrChange w:id="2149" w:author="User" w:date="2024-06-13T09:29:00Z">
              <w:tcPr>
                <w:tcW w:w="1559" w:type="dxa"/>
                <w:vAlign w:val="center"/>
              </w:tcPr>
            </w:tcPrChange>
          </w:tcPr>
          <w:p w:rsidR="00096582" w:rsidRPr="00B138F3" w:rsidRDefault="00096582" w:rsidP="00096582">
            <w:pPr>
              <w:widowControl w:val="0"/>
              <w:jc w:val="center"/>
              <w:rPr>
                <w:ins w:id="2150" w:author="User" w:date="2024-06-13T09:16:00Z"/>
                <w:rFonts w:ascii="GHEA Grapalat" w:hAnsi="GHEA Grapalat"/>
                <w:sz w:val="16"/>
                <w:szCs w:val="16"/>
              </w:rPr>
            </w:pPr>
            <w:ins w:id="2151" w:author="User" w:date="2024-06-13T09:18:00Z">
              <w:r w:rsidRPr="004A79BB">
                <w:rPr>
                  <w:rFonts w:ascii="GHEA Grapalat" w:hAnsi="GHEA Grapalat" w:cs="Calibri"/>
                  <w:color w:val="000000"/>
                  <w:sz w:val="16"/>
                  <w:szCs w:val="16"/>
                </w:rPr>
                <w:t>Куриное мясо охложденное</w:t>
              </w:r>
            </w:ins>
          </w:p>
        </w:tc>
        <w:tc>
          <w:tcPr>
            <w:tcW w:w="3392" w:type="dxa"/>
            <w:tcPrChange w:id="2152" w:author="User" w:date="2024-06-13T09:29:00Z">
              <w:tcPr>
                <w:tcW w:w="3392" w:type="dxa"/>
              </w:tcPr>
            </w:tcPrChange>
          </w:tcPr>
          <w:p w:rsidR="00096582" w:rsidRPr="00B138F3" w:rsidRDefault="00096582" w:rsidP="00096582">
            <w:pPr>
              <w:widowControl w:val="0"/>
              <w:jc w:val="center"/>
              <w:rPr>
                <w:ins w:id="2153" w:author="User" w:date="2024-06-13T09:16:00Z"/>
                <w:rFonts w:ascii="GHEA Grapalat" w:hAnsi="GHEA Grapalat"/>
                <w:sz w:val="16"/>
                <w:szCs w:val="16"/>
              </w:rPr>
            </w:pPr>
            <w:ins w:id="2154" w:author="User" w:date="2024-06-13T09:21:00Z">
              <w:r w:rsidRPr="00954166">
                <w:rPr>
                  <w:rFonts w:ascii="Cambria Math" w:hAnsi="Cambria Math"/>
                  <w:sz w:val="16"/>
                  <w:szCs w:val="16"/>
                </w:rPr>
                <w:t>Куриная грудка, без костей, охлажденная, местная, чистая, обескровленная, без посторонних запахов, завернутая в полиэтиленовую пленку. Безопасность и маркировка в соответствии с указом правительства РА от 2006 года.</w:t>
              </w:r>
              <w:r>
                <w:t xml:space="preserve"> </w:t>
              </w:r>
              <w:r w:rsidRPr="00954166">
                <w:rPr>
                  <w:rFonts w:ascii="Cambria Math" w:hAnsi="Cambria Math"/>
                  <w:sz w:val="16"/>
                  <w:szCs w:val="16"/>
                </w:rPr>
                <w:t>Статья 9 Закона РА “О безопасности пищевых продуктов” и технический регламент на мясо и мясные продукты, утвержденные решением N 1560-N:</w:t>
              </w:r>
            </w:ins>
          </w:p>
        </w:tc>
        <w:tc>
          <w:tcPr>
            <w:tcW w:w="1085" w:type="dxa"/>
            <w:vAlign w:val="center"/>
            <w:tcPrChange w:id="2155" w:author="User" w:date="2024-06-13T09:29:00Z">
              <w:tcPr>
                <w:tcW w:w="1085" w:type="dxa"/>
                <w:vAlign w:val="center"/>
              </w:tcPr>
            </w:tcPrChange>
          </w:tcPr>
          <w:p w:rsidR="00096582" w:rsidRPr="00B138F3" w:rsidRDefault="00096582" w:rsidP="00096582">
            <w:pPr>
              <w:widowControl w:val="0"/>
              <w:jc w:val="center"/>
              <w:rPr>
                <w:ins w:id="2156" w:author="User" w:date="2024-06-13T09:16:00Z"/>
                <w:rFonts w:ascii="GHEA Grapalat" w:hAnsi="GHEA Grapalat"/>
                <w:sz w:val="16"/>
                <w:szCs w:val="16"/>
              </w:rPr>
            </w:pPr>
            <w:ins w:id="2157" w:author="User" w:date="2024-06-13T09:21:00Z">
              <w:r>
                <w:rPr>
                  <w:rFonts w:ascii="GHEA Grapalat" w:hAnsi="GHEA Grapalat"/>
                  <w:sz w:val="16"/>
                  <w:szCs w:val="16"/>
                </w:rPr>
                <w:t>кг</w:t>
              </w:r>
            </w:ins>
          </w:p>
        </w:tc>
        <w:tc>
          <w:tcPr>
            <w:tcW w:w="1559" w:type="dxa"/>
            <w:tcPrChange w:id="2158" w:author="User" w:date="2024-06-13T09:29:00Z">
              <w:tcPr>
                <w:tcW w:w="1559" w:type="dxa"/>
              </w:tcPr>
            </w:tcPrChange>
          </w:tcPr>
          <w:p w:rsidR="00096582" w:rsidRPr="00B138F3" w:rsidRDefault="00096582" w:rsidP="00096582">
            <w:pPr>
              <w:widowControl w:val="0"/>
              <w:jc w:val="center"/>
              <w:rPr>
                <w:ins w:id="2159" w:author="User" w:date="2024-06-13T09:16:00Z"/>
                <w:rFonts w:ascii="GHEA Grapalat" w:hAnsi="GHEA Grapalat"/>
                <w:sz w:val="16"/>
                <w:szCs w:val="16"/>
              </w:rPr>
            </w:pPr>
          </w:p>
        </w:tc>
        <w:tc>
          <w:tcPr>
            <w:tcW w:w="1104" w:type="dxa"/>
            <w:tcPrChange w:id="2160" w:author="User" w:date="2024-06-13T09:29:00Z">
              <w:tcPr>
                <w:tcW w:w="1134" w:type="dxa"/>
                <w:gridSpan w:val="2"/>
              </w:tcPr>
            </w:tcPrChange>
          </w:tcPr>
          <w:p w:rsidR="00096582" w:rsidRPr="00B138F3" w:rsidRDefault="00096582" w:rsidP="00096582">
            <w:pPr>
              <w:widowControl w:val="0"/>
              <w:jc w:val="center"/>
              <w:rPr>
                <w:ins w:id="2161" w:author="User" w:date="2024-06-13T09:16:00Z"/>
                <w:rFonts w:ascii="GHEA Grapalat" w:hAnsi="GHEA Grapalat"/>
                <w:sz w:val="16"/>
                <w:szCs w:val="16"/>
              </w:rPr>
            </w:pPr>
          </w:p>
        </w:tc>
        <w:tc>
          <w:tcPr>
            <w:tcW w:w="880" w:type="dxa"/>
            <w:vAlign w:val="center"/>
            <w:tcPrChange w:id="2162" w:author="User" w:date="2024-06-13T09:29:00Z">
              <w:tcPr>
                <w:tcW w:w="850" w:type="dxa"/>
              </w:tcPr>
            </w:tcPrChange>
          </w:tcPr>
          <w:p w:rsidR="00096582" w:rsidRPr="00B138F3" w:rsidRDefault="00096582" w:rsidP="00096582">
            <w:pPr>
              <w:widowControl w:val="0"/>
              <w:jc w:val="center"/>
              <w:rPr>
                <w:ins w:id="2163" w:author="User" w:date="2024-06-13T09:16:00Z"/>
                <w:rFonts w:ascii="GHEA Grapalat" w:hAnsi="GHEA Grapalat"/>
                <w:sz w:val="16"/>
                <w:szCs w:val="16"/>
              </w:rPr>
            </w:pPr>
            <w:ins w:id="2164" w:author="User" w:date="2024-06-13T09:29:00Z">
              <w:r>
                <w:rPr>
                  <w:rFonts w:ascii="Sylfaen" w:hAnsi="Sylfaen"/>
                  <w:bCs/>
                  <w:sz w:val="18"/>
                  <w:szCs w:val="18"/>
                  <w:lang w:val="hy-AM"/>
                </w:rPr>
                <w:t>304</w:t>
              </w:r>
            </w:ins>
          </w:p>
        </w:tc>
        <w:tc>
          <w:tcPr>
            <w:tcW w:w="709" w:type="dxa"/>
            <w:vAlign w:val="center"/>
            <w:tcPrChange w:id="2165" w:author="User" w:date="2024-06-13T09:29:00Z">
              <w:tcPr>
                <w:tcW w:w="709" w:type="dxa"/>
              </w:tcPr>
            </w:tcPrChange>
          </w:tcPr>
          <w:p w:rsidR="00096582" w:rsidRPr="00B138F3" w:rsidRDefault="00096582" w:rsidP="00096582">
            <w:pPr>
              <w:widowControl w:val="0"/>
              <w:jc w:val="center"/>
              <w:rPr>
                <w:ins w:id="2166" w:author="User" w:date="2024-06-13T09:16:00Z"/>
                <w:rFonts w:ascii="GHEA Grapalat" w:hAnsi="GHEA Grapalat"/>
                <w:sz w:val="16"/>
                <w:szCs w:val="16"/>
              </w:rPr>
            </w:pPr>
            <w:ins w:id="216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68" w:author="User" w:date="2024-06-13T09:29:00Z">
              <w:tcPr>
                <w:tcW w:w="1158" w:type="dxa"/>
              </w:tcPr>
            </w:tcPrChange>
          </w:tcPr>
          <w:p w:rsidR="00096582" w:rsidRPr="00B138F3" w:rsidRDefault="00096582" w:rsidP="00096582">
            <w:pPr>
              <w:widowControl w:val="0"/>
              <w:jc w:val="center"/>
              <w:rPr>
                <w:ins w:id="2169" w:author="User" w:date="2024-06-13T09:16:00Z"/>
                <w:rFonts w:ascii="GHEA Grapalat" w:hAnsi="GHEA Grapalat"/>
                <w:sz w:val="16"/>
                <w:szCs w:val="16"/>
              </w:rPr>
            </w:pPr>
            <w:ins w:id="2170" w:author="User" w:date="2024-06-13T09:29:00Z">
              <w:r>
                <w:rPr>
                  <w:rFonts w:ascii="Sylfaen" w:hAnsi="Sylfaen"/>
                  <w:bCs/>
                  <w:sz w:val="18"/>
                  <w:szCs w:val="18"/>
                  <w:lang w:val="hy-AM"/>
                </w:rPr>
                <w:t>304</w:t>
              </w:r>
            </w:ins>
          </w:p>
        </w:tc>
        <w:tc>
          <w:tcPr>
            <w:tcW w:w="947" w:type="dxa"/>
            <w:vAlign w:val="center"/>
            <w:tcPrChange w:id="2171" w:author="User" w:date="2024-06-13T09:29:00Z">
              <w:tcPr>
                <w:tcW w:w="947" w:type="dxa"/>
              </w:tcPr>
            </w:tcPrChange>
          </w:tcPr>
          <w:p w:rsidR="00096582" w:rsidRPr="00B138F3" w:rsidRDefault="00096582" w:rsidP="00096582">
            <w:pPr>
              <w:widowControl w:val="0"/>
              <w:jc w:val="center"/>
              <w:rPr>
                <w:ins w:id="2172" w:author="User" w:date="2024-06-13T09:16:00Z"/>
                <w:rFonts w:ascii="GHEA Grapalat" w:hAnsi="GHEA Grapalat"/>
                <w:sz w:val="16"/>
                <w:szCs w:val="16"/>
              </w:rPr>
            </w:pPr>
            <w:ins w:id="2173"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7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75" w:author="User" w:date="2024-06-13T09:16:00Z"/>
          <w:trPrChange w:id="2176" w:author="User" w:date="2024-06-13T09:29:00Z">
            <w:trPr>
              <w:trHeight w:val="246"/>
              <w:jc w:val="center"/>
            </w:trPr>
          </w:trPrChange>
        </w:trPr>
        <w:tc>
          <w:tcPr>
            <w:tcW w:w="1242" w:type="dxa"/>
            <w:vAlign w:val="center"/>
            <w:tcPrChange w:id="2177" w:author="User" w:date="2024-06-13T09:29:00Z">
              <w:tcPr>
                <w:tcW w:w="1242" w:type="dxa"/>
                <w:vAlign w:val="center"/>
              </w:tcPr>
            </w:tcPrChange>
          </w:tcPr>
          <w:p w:rsidR="00096582" w:rsidRPr="00B138F3" w:rsidRDefault="00096582" w:rsidP="00096582">
            <w:pPr>
              <w:widowControl w:val="0"/>
              <w:jc w:val="center"/>
              <w:rPr>
                <w:ins w:id="2178" w:author="User" w:date="2024-06-13T09:16:00Z"/>
                <w:rFonts w:ascii="GHEA Grapalat" w:hAnsi="GHEA Grapalat"/>
                <w:sz w:val="16"/>
                <w:szCs w:val="16"/>
              </w:rPr>
            </w:pPr>
            <w:ins w:id="2179" w:author="User" w:date="2024-06-13T09:18:00Z">
              <w:r>
                <w:rPr>
                  <w:rFonts w:ascii="GHEA Grapalat" w:hAnsi="GHEA Grapalat"/>
                  <w:sz w:val="20"/>
                  <w:lang w:val="hy-AM"/>
                </w:rPr>
                <w:t>11</w:t>
              </w:r>
            </w:ins>
          </w:p>
        </w:tc>
        <w:tc>
          <w:tcPr>
            <w:tcW w:w="2715" w:type="dxa"/>
            <w:vAlign w:val="center"/>
            <w:tcPrChange w:id="2180" w:author="User" w:date="2024-06-13T09:29:00Z">
              <w:tcPr>
                <w:tcW w:w="2715" w:type="dxa"/>
                <w:vAlign w:val="center"/>
              </w:tcPr>
            </w:tcPrChange>
          </w:tcPr>
          <w:p w:rsidR="00096582" w:rsidRPr="00B138F3" w:rsidRDefault="00096582" w:rsidP="00096582">
            <w:pPr>
              <w:widowControl w:val="0"/>
              <w:jc w:val="center"/>
              <w:rPr>
                <w:ins w:id="2181" w:author="User" w:date="2024-06-13T09:16:00Z"/>
                <w:rFonts w:ascii="GHEA Grapalat" w:hAnsi="GHEA Grapalat"/>
                <w:sz w:val="16"/>
                <w:szCs w:val="16"/>
              </w:rPr>
            </w:pPr>
            <w:ins w:id="2182" w:author="User" w:date="2024-06-13T09:18:00Z">
              <w:r w:rsidRPr="0001756A">
                <w:rPr>
                  <w:rFonts w:ascii="Sylfaen" w:hAnsi="Sylfaen" w:cs="Arial"/>
                </w:rPr>
                <w:t>15811100</w:t>
              </w:r>
            </w:ins>
          </w:p>
        </w:tc>
        <w:tc>
          <w:tcPr>
            <w:tcW w:w="1559" w:type="dxa"/>
            <w:vAlign w:val="center"/>
            <w:tcPrChange w:id="2183" w:author="User" w:date="2024-06-13T09:29:00Z">
              <w:tcPr>
                <w:tcW w:w="1559" w:type="dxa"/>
                <w:vAlign w:val="center"/>
              </w:tcPr>
            </w:tcPrChange>
          </w:tcPr>
          <w:p w:rsidR="00096582" w:rsidRPr="00B138F3" w:rsidRDefault="00096582" w:rsidP="00096582">
            <w:pPr>
              <w:widowControl w:val="0"/>
              <w:jc w:val="center"/>
              <w:rPr>
                <w:ins w:id="2184" w:author="User" w:date="2024-06-13T09:16:00Z"/>
                <w:rFonts w:ascii="GHEA Grapalat" w:hAnsi="GHEA Grapalat"/>
                <w:sz w:val="16"/>
                <w:szCs w:val="16"/>
              </w:rPr>
            </w:pPr>
            <w:ins w:id="2185" w:author="User" w:date="2024-06-13T09:18:00Z">
              <w:r>
                <w:rPr>
                  <w:rFonts w:ascii="GHEA Grapalat" w:hAnsi="GHEA Grapalat" w:cs="Calibri"/>
                  <w:color w:val="000000"/>
                  <w:sz w:val="16"/>
                  <w:szCs w:val="16"/>
                </w:rPr>
                <w:t>Хлеб</w:t>
              </w:r>
            </w:ins>
          </w:p>
        </w:tc>
        <w:tc>
          <w:tcPr>
            <w:tcW w:w="3392" w:type="dxa"/>
            <w:tcPrChange w:id="2186" w:author="User" w:date="2024-06-13T09:29:00Z">
              <w:tcPr>
                <w:tcW w:w="3392" w:type="dxa"/>
              </w:tcPr>
            </w:tcPrChange>
          </w:tcPr>
          <w:p w:rsidR="00096582" w:rsidRPr="00954166" w:rsidRDefault="00096582" w:rsidP="00096582">
            <w:pPr>
              <w:widowControl w:val="0"/>
              <w:jc w:val="center"/>
              <w:rPr>
                <w:ins w:id="2187" w:author="User" w:date="2024-06-13T09:21:00Z"/>
                <w:rFonts w:ascii="Cambria Math" w:hAnsi="Cambria Math"/>
                <w:sz w:val="16"/>
                <w:szCs w:val="16"/>
              </w:rPr>
            </w:pPr>
            <w:ins w:id="2188" w:author="User" w:date="2024-06-13T09:21:00Z">
              <w:r w:rsidRPr="00954166">
                <w:rPr>
                  <w:rFonts w:ascii="Cambria Math" w:hAnsi="Cambria Math"/>
                  <w:sz w:val="16"/>
                  <w:szCs w:val="16"/>
                </w:rPr>
                <w:t>Изготовлен из пшеничной муки 1-го сорта. Безопасность в соответствии с № 2-III-4.9-01-2010 гигиенических нормативов и статьи 9 Закона РА "О безопасности пищевых продуктов". Остаточный срок годности не менее 90 %.</w:t>
              </w:r>
            </w:ins>
          </w:p>
          <w:p w:rsidR="00096582" w:rsidRPr="00B138F3" w:rsidRDefault="00096582" w:rsidP="00096582">
            <w:pPr>
              <w:widowControl w:val="0"/>
              <w:jc w:val="center"/>
              <w:rPr>
                <w:ins w:id="2189" w:author="User" w:date="2024-06-13T09:16:00Z"/>
                <w:rFonts w:ascii="GHEA Grapalat" w:hAnsi="GHEA Grapalat"/>
                <w:sz w:val="16"/>
                <w:szCs w:val="16"/>
              </w:rPr>
            </w:pPr>
            <w:ins w:id="2190" w:author="User" w:date="2024-06-13T09:21:00Z">
              <w:r w:rsidRPr="00954166">
                <w:rPr>
                  <w:rFonts w:ascii="Cambria Math" w:hAnsi="Cambria Math"/>
                  <w:sz w:val="16"/>
                  <w:szCs w:val="16"/>
                </w:rPr>
                <w:t>Срок годности: в день поставки выпечки. Обязательное условие: перевозка только транспортными средствами с соответствующим разрешением, выданным ГСС РА:</w:t>
              </w:r>
            </w:ins>
          </w:p>
        </w:tc>
        <w:tc>
          <w:tcPr>
            <w:tcW w:w="1085" w:type="dxa"/>
            <w:vAlign w:val="center"/>
            <w:tcPrChange w:id="2191" w:author="User" w:date="2024-06-13T09:29:00Z">
              <w:tcPr>
                <w:tcW w:w="1085" w:type="dxa"/>
                <w:vAlign w:val="center"/>
              </w:tcPr>
            </w:tcPrChange>
          </w:tcPr>
          <w:p w:rsidR="00096582" w:rsidRPr="00B138F3" w:rsidRDefault="00096582" w:rsidP="00096582">
            <w:pPr>
              <w:widowControl w:val="0"/>
              <w:jc w:val="center"/>
              <w:rPr>
                <w:ins w:id="2192" w:author="User" w:date="2024-06-13T09:16:00Z"/>
                <w:rFonts w:ascii="GHEA Grapalat" w:hAnsi="GHEA Grapalat"/>
                <w:sz w:val="16"/>
                <w:szCs w:val="16"/>
              </w:rPr>
            </w:pPr>
            <w:ins w:id="2193" w:author="User" w:date="2024-06-13T09:21:00Z">
              <w:r>
                <w:rPr>
                  <w:rFonts w:ascii="GHEA Grapalat" w:hAnsi="GHEA Grapalat"/>
                  <w:sz w:val="16"/>
                  <w:szCs w:val="16"/>
                </w:rPr>
                <w:t>кг</w:t>
              </w:r>
            </w:ins>
          </w:p>
        </w:tc>
        <w:tc>
          <w:tcPr>
            <w:tcW w:w="1559" w:type="dxa"/>
            <w:tcPrChange w:id="2194" w:author="User" w:date="2024-06-13T09:29:00Z">
              <w:tcPr>
                <w:tcW w:w="1559" w:type="dxa"/>
              </w:tcPr>
            </w:tcPrChange>
          </w:tcPr>
          <w:p w:rsidR="00096582" w:rsidRPr="00B138F3" w:rsidRDefault="00096582" w:rsidP="00096582">
            <w:pPr>
              <w:widowControl w:val="0"/>
              <w:jc w:val="center"/>
              <w:rPr>
                <w:ins w:id="2195" w:author="User" w:date="2024-06-13T09:16:00Z"/>
                <w:rFonts w:ascii="GHEA Grapalat" w:hAnsi="GHEA Grapalat"/>
                <w:sz w:val="16"/>
                <w:szCs w:val="16"/>
              </w:rPr>
            </w:pPr>
          </w:p>
        </w:tc>
        <w:tc>
          <w:tcPr>
            <w:tcW w:w="1104" w:type="dxa"/>
            <w:tcPrChange w:id="2196" w:author="User" w:date="2024-06-13T09:29:00Z">
              <w:tcPr>
                <w:tcW w:w="1134" w:type="dxa"/>
                <w:gridSpan w:val="2"/>
              </w:tcPr>
            </w:tcPrChange>
          </w:tcPr>
          <w:p w:rsidR="00096582" w:rsidRPr="00B138F3" w:rsidRDefault="00096582" w:rsidP="00096582">
            <w:pPr>
              <w:widowControl w:val="0"/>
              <w:jc w:val="center"/>
              <w:rPr>
                <w:ins w:id="2197" w:author="User" w:date="2024-06-13T09:16:00Z"/>
                <w:rFonts w:ascii="GHEA Grapalat" w:hAnsi="GHEA Grapalat"/>
                <w:sz w:val="16"/>
                <w:szCs w:val="16"/>
              </w:rPr>
            </w:pPr>
          </w:p>
        </w:tc>
        <w:tc>
          <w:tcPr>
            <w:tcW w:w="880" w:type="dxa"/>
            <w:vAlign w:val="center"/>
            <w:tcPrChange w:id="2198" w:author="User" w:date="2024-06-13T09:29:00Z">
              <w:tcPr>
                <w:tcW w:w="850" w:type="dxa"/>
              </w:tcPr>
            </w:tcPrChange>
          </w:tcPr>
          <w:p w:rsidR="00096582" w:rsidRPr="00B138F3" w:rsidRDefault="00096582" w:rsidP="00096582">
            <w:pPr>
              <w:widowControl w:val="0"/>
              <w:jc w:val="center"/>
              <w:rPr>
                <w:ins w:id="2199" w:author="User" w:date="2024-06-13T09:16:00Z"/>
                <w:rFonts w:ascii="GHEA Grapalat" w:hAnsi="GHEA Grapalat"/>
                <w:sz w:val="16"/>
                <w:szCs w:val="16"/>
              </w:rPr>
            </w:pPr>
            <w:ins w:id="2200" w:author="User" w:date="2024-06-13T09:29:00Z">
              <w:r>
                <w:rPr>
                  <w:rFonts w:ascii="Sylfaen" w:hAnsi="Sylfaen"/>
                  <w:bCs/>
                  <w:sz w:val="18"/>
                  <w:szCs w:val="18"/>
                  <w:lang w:val="hy-AM"/>
                </w:rPr>
                <w:t>2280</w:t>
              </w:r>
            </w:ins>
          </w:p>
        </w:tc>
        <w:tc>
          <w:tcPr>
            <w:tcW w:w="709" w:type="dxa"/>
            <w:vAlign w:val="center"/>
            <w:tcPrChange w:id="2201" w:author="User" w:date="2024-06-13T09:29:00Z">
              <w:tcPr>
                <w:tcW w:w="709" w:type="dxa"/>
              </w:tcPr>
            </w:tcPrChange>
          </w:tcPr>
          <w:p w:rsidR="00096582" w:rsidRPr="00B138F3" w:rsidRDefault="00096582" w:rsidP="00096582">
            <w:pPr>
              <w:widowControl w:val="0"/>
              <w:jc w:val="center"/>
              <w:rPr>
                <w:ins w:id="2202" w:author="User" w:date="2024-06-13T09:16:00Z"/>
                <w:rFonts w:ascii="GHEA Grapalat" w:hAnsi="GHEA Grapalat"/>
                <w:sz w:val="16"/>
                <w:szCs w:val="16"/>
              </w:rPr>
            </w:pPr>
            <w:ins w:id="220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04" w:author="User" w:date="2024-06-13T09:29:00Z">
              <w:tcPr>
                <w:tcW w:w="1158" w:type="dxa"/>
              </w:tcPr>
            </w:tcPrChange>
          </w:tcPr>
          <w:p w:rsidR="00096582" w:rsidRPr="00B138F3" w:rsidRDefault="00096582" w:rsidP="00096582">
            <w:pPr>
              <w:widowControl w:val="0"/>
              <w:jc w:val="center"/>
              <w:rPr>
                <w:ins w:id="2205" w:author="User" w:date="2024-06-13T09:16:00Z"/>
                <w:rFonts w:ascii="GHEA Grapalat" w:hAnsi="GHEA Grapalat"/>
                <w:sz w:val="16"/>
                <w:szCs w:val="16"/>
              </w:rPr>
            </w:pPr>
            <w:ins w:id="2206" w:author="User" w:date="2024-06-13T09:29:00Z">
              <w:r>
                <w:rPr>
                  <w:rFonts w:ascii="Sylfaen" w:hAnsi="Sylfaen"/>
                  <w:bCs/>
                  <w:sz w:val="18"/>
                  <w:szCs w:val="18"/>
                  <w:lang w:val="hy-AM"/>
                </w:rPr>
                <w:t>2280</w:t>
              </w:r>
            </w:ins>
          </w:p>
        </w:tc>
        <w:tc>
          <w:tcPr>
            <w:tcW w:w="947" w:type="dxa"/>
            <w:vAlign w:val="center"/>
            <w:tcPrChange w:id="2207" w:author="User" w:date="2024-06-13T09:29:00Z">
              <w:tcPr>
                <w:tcW w:w="947" w:type="dxa"/>
              </w:tcPr>
            </w:tcPrChange>
          </w:tcPr>
          <w:p w:rsidR="00096582" w:rsidRPr="00B138F3" w:rsidRDefault="00096582" w:rsidP="00096582">
            <w:pPr>
              <w:widowControl w:val="0"/>
              <w:jc w:val="center"/>
              <w:rPr>
                <w:ins w:id="2208" w:author="User" w:date="2024-06-13T09:16:00Z"/>
                <w:rFonts w:ascii="GHEA Grapalat" w:hAnsi="GHEA Grapalat"/>
                <w:sz w:val="16"/>
                <w:szCs w:val="16"/>
              </w:rPr>
            </w:pPr>
            <w:ins w:id="2209"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1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11" w:author="User" w:date="2024-06-13T09:16:00Z"/>
          <w:trPrChange w:id="2212" w:author="User" w:date="2024-06-13T09:29:00Z">
            <w:trPr>
              <w:trHeight w:val="246"/>
              <w:jc w:val="center"/>
            </w:trPr>
          </w:trPrChange>
        </w:trPr>
        <w:tc>
          <w:tcPr>
            <w:tcW w:w="1242" w:type="dxa"/>
            <w:vAlign w:val="center"/>
            <w:tcPrChange w:id="2213" w:author="User" w:date="2024-06-13T09:29:00Z">
              <w:tcPr>
                <w:tcW w:w="1242" w:type="dxa"/>
                <w:vAlign w:val="center"/>
              </w:tcPr>
            </w:tcPrChange>
          </w:tcPr>
          <w:p w:rsidR="00096582" w:rsidRPr="00B138F3" w:rsidRDefault="00096582" w:rsidP="00096582">
            <w:pPr>
              <w:widowControl w:val="0"/>
              <w:jc w:val="center"/>
              <w:rPr>
                <w:ins w:id="2214" w:author="User" w:date="2024-06-13T09:16:00Z"/>
                <w:rFonts w:ascii="GHEA Grapalat" w:hAnsi="GHEA Grapalat"/>
                <w:sz w:val="16"/>
                <w:szCs w:val="16"/>
              </w:rPr>
            </w:pPr>
            <w:ins w:id="2215" w:author="User" w:date="2024-06-13T09:18:00Z">
              <w:r>
                <w:rPr>
                  <w:rFonts w:ascii="GHEA Grapalat" w:hAnsi="GHEA Grapalat"/>
                  <w:sz w:val="20"/>
                  <w:lang w:val="hy-AM"/>
                </w:rPr>
                <w:t>12</w:t>
              </w:r>
            </w:ins>
          </w:p>
        </w:tc>
        <w:tc>
          <w:tcPr>
            <w:tcW w:w="2715" w:type="dxa"/>
            <w:vAlign w:val="center"/>
            <w:tcPrChange w:id="2216" w:author="User" w:date="2024-06-13T09:29:00Z">
              <w:tcPr>
                <w:tcW w:w="2715" w:type="dxa"/>
                <w:vAlign w:val="center"/>
              </w:tcPr>
            </w:tcPrChange>
          </w:tcPr>
          <w:p w:rsidR="00096582" w:rsidRPr="00B138F3" w:rsidRDefault="00096582" w:rsidP="00096582">
            <w:pPr>
              <w:widowControl w:val="0"/>
              <w:jc w:val="center"/>
              <w:rPr>
                <w:ins w:id="2217" w:author="User" w:date="2024-06-13T09:16:00Z"/>
                <w:rFonts w:ascii="GHEA Grapalat" w:hAnsi="GHEA Grapalat"/>
                <w:sz w:val="16"/>
                <w:szCs w:val="16"/>
              </w:rPr>
            </w:pPr>
            <w:ins w:id="2218" w:author="User" w:date="2024-06-13T09:18:00Z">
              <w:r w:rsidRPr="0001756A">
                <w:rPr>
                  <w:rFonts w:ascii="Sylfaen" w:hAnsi="Sylfaen" w:cs="Arial"/>
                </w:rPr>
                <w:t>15616000</w:t>
              </w:r>
            </w:ins>
          </w:p>
        </w:tc>
        <w:tc>
          <w:tcPr>
            <w:tcW w:w="1559" w:type="dxa"/>
            <w:vAlign w:val="center"/>
            <w:tcPrChange w:id="2219" w:author="User" w:date="2024-06-13T09:29:00Z">
              <w:tcPr>
                <w:tcW w:w="1559" w:type="dxa"/>
                <w:vAlign w:val="center"/>
              </w:tcPr>
            </w:tcPrChange>
          </w:tcPr>
          <w:p w:rsidR="00096582" w:rsidRPr="00B138F3" w:rsidRDefault="00096582" w:rsidP="00096582">
            <w:pPr>
              <w:widowControl w:val="0"/>
              <w:jc w:val="center"/>
              <w:rPr>
                <w:ins w:id="2220" w:author="User" w:date="2024-06-13T09:16:00Z"/>
                <w:rFonts w:ascii="GHEA Grapalat" w:hAnsi="GHEA Grapalat"/>
                <w:sz w:val="16"/>
                <w:szCs w:val="16"/>
              </w:rPr>
            </w:pPr>
            <w:ins w:id="2221" w:author="User" w:date="2024-06-13T09:18:00Z">
              <w:r>
                <w:rPr>
                  <w:rFonts w:ascii="GHEA Grapalat" w:hAnsi="GHEA Grapalat" w:cs="Calibri"/>
                  <w:color w:val="000000"/>
                  <w:sz w:val="16"/>
                  <w:szCs w:val="16"/>
                </w:rPr>
                <w:t>Гречка</w:t>
              </w:r>
            </w:ins>
          </w:p>
        </w:tc>
        <w:tc>
          <w:tcPr>
            <w:tcW w:w="3392" w:type="dxa"/>
            <w:tcPrChange w:id="2222" w:author="User" w:date="2024-06-13T09:29:00Z">
              <w:tcPr>
                <w:tcW w:w="3392" w:type="dxa"/>
              </w:tcPr>
            </w:tcPrChange>
          </w:tcPr>
          <w:p w:rsidR="00096582" w:rsidRPr="00B138F3" w:rsidRDefault="00096582" w:rsidP="00096582">
            <w:pPr>
              <w:widowControl w:val="0"/>
              <w:jc w:val="center"/>
              <w:rPr>
                <w:ins w:id="2223" w:author="User" w:date="2024-06-13T09:16:00Z"/>
                <w:rFonts w:ascii="GHEA Grapalat" w:hAnsi="GHEA Grapalat"/>
                <w:sz w:val="16"/>
                <w:szCs w:val="16"/>
              </w:rPr>
            </w:pPr>
            <w:ins w:id="2224" w:author="User" w:date="2024-06-13T09:21:00Z">
              <w:r w:rsidRPr="00954166">
                <w:rPr>
                  <w:rFonts w:ascii="Cambria Math" w:hAnsi="Cambria Math"/>
                  <w:sz w:val="16"/>
                  <w:szCs w:val="16"/>
                </w:rPr>
                <w:t>Гречневая крупа I или II сортов, влажность не более 14,0%, зерна не менее 97,5%. остаточный срок годности не менее 70%. безопасность и маркировка в соответствии с законом правительства РА от 2007 года. статья 9 «технического регламента требований, предъявляемых к зерну, его производству, хранению, переработке и утилизации» и Закона РА «О безопасности пищевых продуктов», утвержденных решением N 22-N от 11 января.</w:t>
              </w:r>
            </w:ins>
          </w:p>
        </w:tc>
        <w:tc>
          <w:tcPr>
            <w:tcW w:w="1085" w:type="dxa"/>
            <w:vAlign w:val="center"/>
            <w:tcPrChange w:id="2225" w:author="User" w:date="2024-06-13T09:29:00Z">
              <w:tcPr>
                <w:tcW w:w="1085" w:type="dxa"/>
                <w:vAlign w:val="center"/>
              </w:tcPr>
            </w:tcPrChange>
          </w:tcPr>
          <w:p w:rsidR="00096582" w:rsidRPr="00B138F3" w:rsidRDefault="00096582" w:rsidP="00096582">
            <w:pPr>
              <w:widowControl w:val="0"/>
              <w:jc w:val="center"/>
              <w:rPr>
                <w:ins w:id="2226" w:author="User" w:date="2024-06-13T09:16:00Z"/>
                <w:rFonts w:ascii="GHEA Grapalat" w:hAnsi="GHEA Grapalat"/>
                <w:sz w:val="16"/>
                <w:szCs w:val="16"/>
              </w:rPr>
            </w:pPr>
            <w:ins w:id="2227" w:author="User" w:date="2024-06-13T09:21:00Z">
              <w:r>
                <w:rPr>
                  <w:rFonts w:ascii="GHEA Grapalat" w:hAnsi="GHEA Grapalat"/>
                  <w:sz w:val="16"/>
                  <w:szCs w:val="16"/>
                </w:rPr>
                <w:t>кг</w:t>
              </w:r>
            </w:ins>
          </w:p>
        </w:tc>
        <w:tc>
          <w:tcPr>
            <w:tcW w:w="1559" w:type="dxa"/>
            <w:tcPrChange w:id="2228" w:author="User" w:date="2024-06-13T09:29:00Z">
              <w:tcPr>
                <w:tcW w:w="1559" w:type="dxa"/>
              </w:tcPr>
            </w:tcPrChange>
          </w:tcPr>
          <w:p w:rsidR="00096582" w:rsidRPr="00B138F3" w:rsidRDefault="00096582" w:rsidP="00096582">
            <w:pPr>
              <w:widowControl w:val="0"/>
              <w:jc w:val="center"/>
              <w:rPr>
                <w:ins w:id="2229" w:author="User" w:date="2024-06-13T09:16:00Z"/>
                <w:rFonts w:ascii="GHEA Grapalat" w:hAnsi="GHEA Grapalat"/>
                <w:sz w:val="16"/>
                <w:szCs w:val="16"/>
              </w:rPr>
            </w:pPr>
          </w:p>
        </w:tc>
        <w:tc>
          <w:tcPr>
            <w:tcW w:w="1104" w:type="dxa"/>
            <w:tcPrChange w:id="2230" w:author="User" w:date="2024-06-13T09:29:00Z">
              <w:tcPr>
                <w:tcW w:w="1134" w:type="dxa"/>
                <w:gridSpan w:val="2"/>
              </w:tcPr>
            </w:tcPrChange>
          </w:tcPr>
          <w:p w:rsidR="00096582" w:rsidRPr="00B138F3" w:rsidRDefault="00096582" w:rsidP="00096582">
            <w:pPr>
              <w:widowControl w:val="0"/>
              <w:jc w:val="center"/>
              <w:rPr>
                <w:ins w:id="2231" w:author="User" w:date="2024-06-13T09:16:00Z"/>
                <w:rFonts w:ascii="GHEA Grapalat" w:hAnsi="GHEA Grapalat"/>
                <w:sz w:val="16"/>
                <w:szCs w:val="16"/>
              </w:rPr>
            </w:pPr>
          </w:p>
        </w:tc>
        <w:tc>
          <w:tcPr>
            <w:tcW w:w="880" w:type="dxa"/>
            <w:vAlign w:val="center"/>
            <w:tcPrChange w:id="2232" w:author="User" w:date="2024-06-13T09:29:00Z">
              <w:tcPr>
                <w:tcW w:w="850" w:type="dxa"/>
              </w:tcPr>
            </w:tcPrChange>
          </w:tcPr>
          <w:p w:rsidR="00096582" w:rsidRPr="00B138F3" w:rsidRDefault="00096582" w:rsidP="00096582">
            <w:pPr>
              <w:widowControl w:val="0"/>
              <w:jc w:val="center"/>
              <w:rPr>
                <w:ins w:id="2233" w:author="User" w:date="2024-06-13T09:16:00Z"/>
                <w:rFonts w:ascii="GHEA Grapalat" w:hAnsi="GHEA Grapalat"/>
                <w:sz w:val="16"/>
                <w:szCs w:val="16"/>
              </w:rPr>
            </w:pPr>
            <w:ins w:id="2234" w:author="User" w:date="2024-06-13T09:29:00Z">
              <w:r>
                <w:rPr>
                  <w:rFonts w:ascii="Sylfaen" w:hAnsi="Sylfaen"/>
                  <w:bCs/>
                  <w:sz w:val="18"/>
                  <w:szCs w:val="18"/>
                  <w:lang w:val="hy-AM"/>
                </w:rPr>
                <w:t>304</w:t>
              </w:r>
            </w:ins>
          </w:p>
        </w:tc>
        <w:tc>
          <w:tcPr>
            <w:tcW w:w="709" w:type="dxa"/>
            <w:vAlign w:val="center"/>
            <w:tcPrChange w:id="2235" w:author="User" w:date="2024-06-13T09:29:00Z">
              <w:tcPr>
                <w:tcW w:w="709" w:type="dxa"/>
              </w:tcPr>
            </w:tcPrChange>
          </w:tcPr>
          <w:p w:rsidR="00096582" w:rsidRPr="00B138F3" w:rsidRDefault="00096582" w:rsidP="00096582">
            <w:pPr>
              <w:widowControl w:val="0"/>
              <w:jc w:val="center"/>
              <w:rPr>
                <w:ins w:id="2236" w:author="User" w:date="2024-06-13T09:16:00Z"/>
                <w:rFonts w:ascii="GHEA Grapalat" w:hAnsi="GHEA Grapalat"/>
                <w:sz w:val="16"/>
                <w:szCs w:val="16"/>
              </w:rPr>
            </w:pPr>
            <w:ins w:id="223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38" w:author="User" w:date="2024-06-13T09:29:00Z">
              <w:tcPr>
                <w:tcW w:w="1158" w:type="dxa"/>
              </w:tcPr>
            </w:tcPrChange>
          </w:tcPr>
          <w:p w:rsidR="00096582" w:rsidRPr="00B138F3" w:rsidRDefault="00096582" w:rsidP="00096582">
            <w:pPr>
              <w:widowControl w:val="0"/>
              <w:jc w:val="center"/>
              <w:rPr>
                <w:ins w:id="2239" w:author="User" w:date="2024-06-13T09:16:00Z"/>
                <w:rFonts w:ascii="GHEA Grapalat" w:hAnsi="GHEA Grapalat"/>
                <w:sz w:val="16"/>
                <w:szCs w:val="16"/>
              </w:rPr>
            </w:pPr>
            <w:ins w:id="2240" w:author="User" w:date="2024-06-13T09:29:00Z">
              <w:r>
                <w:rPr>
                  <w:rFonts w:ascii="Sylfaen" w:hAnsi="Sylfaen"/>
                  <w:bCs/>
                  <w:sz w:val="18"/>
                  <w:szCs w:val="18"/>
                  <w:lang w:val="hy-AM"/>
                </w:rPr>
                <w:t>304</w:t>
              </w:r>
            </w:ins>
          </w:p>
        </w:tc>
        <w:tc>
          <w:tcPr>
            <w:tcW w:w="947" w:type="dxa"/>
            <w:vAlign w:val="center"/>
            <w:tcPrChange w:id="2241" w:author="User" w:date="2024-06-13T09:29:00Z">
              <w:tcPr>
                <w:tcW w:w="947" w:type="dxa"/>
              </w:tcPr>
            </w:tcPrChange>
          </w:tcPr>
          <w:p w:rsidR="00096582" w:rsidRPr="00B138F3" w:rsidRDefault="00096582" w:rsidP="00096582">
            <w:pPr>
              <w:widowControl w:val="0"/>
              <w:jc w:val="center"/>
              <w:rPr>
                <w:ins w:id="2242" w:author="User" w:date="2024-06-13T09:16:00Z"/>
                <w:rFonts w:ascii="GHEA Grapalat" w:hAnsi="GHEA Grapalat"/>
                <w:sz w:val="16"/>
                <w:szCs w:val="16"/>
              </w:rPr>
            </w:pPr>
            <w:ins w:id="2243"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4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45" w:author="User" w:date="2024-06-13T09:16:00Z"/>
          <w:trPrChange w:id="2246" w:author="User" w:date="2024-06-13T09:29:00Z">
            <w:trPr>
              <w:trHeight w:val="246"/>
              <w:jc w:val="center"/>
            </w:trPr>
          </w:trPrChange>
        </w:trPr>
        <w:tc>
          <w:tcPr>
            <w:tcW w:w="1242" w:type="dxa"/>
            <w:vAlign w:val="center"/>
            <w:tcPrChange w:id="2247" w:author="User" w:date="2024-06-13T09:29:00Z">
              <w:tcPr>
                <w:tcW w:w="1242" w:type="dxa"/>
                <w:vAlign w:val="center"/>
              </w:tcPr>
            </w:tcPrChange>
          </w:tcPr>
          <w:p w:rsidR="00096582" w:rsidRPr="00B138F3" w:rsidRDefault="00096582" w:rsidP="00096582">
            <w:pPr>
              <w:widowControl w:val="0"/>
              <w:jc w:val="center"/>
              <w:rPr>
                <w:ins w:id="2248" w:author="User" w:date="2024-06-13T09:16:00Z"/>
                <w:rFonts w:ascii="GHEA Grapalat" w:hAnsi="GHEA Grapalat"/>
                <w:sz w:val="16"/>
                <w:szCs w:val="16"/>
              </w:rPr>
            </w:pPr>
            <w:ins w:id="2249" w:author="User" w:date="2024-06-13T09:18:00Z">
              <w:r>
                <w:rPr>
                  <w:rFonts w:ascii="GHEA Grapalat" w:hAnsi="GHEA Grapalat"/>
                  <w:sz w:val="20"/>
                  <w:lang w:val="hy-AM"/>
                </w:rPr>
                <w:lastRenderedPageBreak/>
                <w:t>13</w:t>
              </w:r>
            </w:ins>
          </w:p>
        </w:tc>
        <w:tc>
          <w:tcPr>
            <w:tcW w:w="2715" w:type="dxa"/>
            <w:vAlign w:val="center"/>
            <w:tcPrChange w:id="2250" w:author="User" w:date="2024-06-13T09:29:00Z">
              <w:tcPr>
                <w:tcW w:w="2715" w:type="dxa"/>
                <w:vAlign w:val="center"/>
              </w:tcPr>
            </w:tcPrChange>
          </w:tcPr>
          <w:p w:rsidR="00096582" w:rsidRPr="00B138F3" w:rsidRDefault="00096582" w:rsidP="00096582">
            <w:pPr>
              <w:widowControl w:val="0"/>
              <w:jc w:val="center"/>
              <w:rPr>
                <w:ins w:id="2251" w:author="User" w:date="2024-06-13T09:16:00Z"/>
                <w:rFonts w:ascii="GHEA Grapalat" w:hAnsi="GHEA Grapalat"/>
                <w:sz w:val="16"/>
                <w:szCs w:val="16"/>
              </w:rPr>
            </w:pPr>
            <w:ins w:id="2252" w:author="User" w:date="2024-06-13T09:18:00Z">
              <w:r w:rsidRPr="0001756A">
                <w:rPr>
                  <w:rFonts w:ascii="Sylfaen" w:hAnsi="Sylfaen" w:cs="Arial"/>
                </w:rPr>
                <w:t>3142510</w:t>
              </w:r>
            </w:ins>
          </w:p>
        </w:tc>
        <w:tc>
          <w:tcPr>
            <w:tcW w:w="1559" w:type="dxa"/>
            <w:vAlign w:val="center"/>
            <w:tcPrChange w:id="2253" w:author="User" w:date="2024-06-13T09:29:00Z">
              <w:tcPr>
                <w:tcW w:w="1559" w:type="dxa"/>
                <w:vAlign w:val="center"/>
              </w:tcPr>
            </w:tcPrChange>
          </w:tcPr>
          <w:p w:rsidR="00096582" w:rsidRPr="00B138F3" w:rsidRDefault="00096582" w:rsidP="00096582">
            <w:pPr>
              <w:widowControl w:val="0"/>
              <w:jc w:val="center"/>
              <w:rPr>
                <w:ins w:id="2254" w:author="User" w:date="2024-06-13T09:16:00Z"/>
                <w:rFonts w:ascii="GHEA Grapalat" w:hAnsi="GHEA Grapalat"/>
                <w:sz w:val="16"/>
                <w:szCs w:val="16"/>
              </w:rPr>
            </w:pPr>
            <w:ins w:id="2255" w:author="User" w:date="2024-06-13T09:18:00Z">
              <w:r>
                <w:rPr>
                  <w:rFonts w:ascii="GHEA Grapalat" w:hAnsi="GHEA Grapalat" w:cs="Calibri"/>
                  <w:color w:val="000000"/>
                  <w:sz w:val="16"/>
                  <w:szCs w:val="16"/>
                </w:rPr>
                <w:t>Яйцо</w:t>
              </w:r>
            </w:ins>
          </w:p>
        </w:tc>
        <w:tc>
          <w:tcPr>
            <w:tcW w:w="3392" w:type="dxa"/>
            <w:tcPrChange w:id="2256" w:author="User" w:date="2024-06-13T09:29:00Z">
              <w:tcPr>
                <w:tcW w:w="3392" w:type="dxa"/>
              </w:tcPr>
            </w:tcPrChange>
          </w:tcPr>
          <w:p w:rsidR="00096582" w:rsidRPr="00AB3D27" w:rsidRDefault="00096582" w:rsidP="00096582">
            <w:pPr>
              <w:widowControl w:val="0"/>
              <w:jc w:val="center"/>
              <w:rPr>
                <w:ins w:id="2257" w:author="User" w:date="2024-06-13T09:21:00Z"/>
                <w:rFonts w:ascii="Cambria Math" w:hAnsi="Cambria Math"/>
                <w:sz w:val="16"/>
                <w:szCs w:val="16"/>
              </w:rPr>
            </w:pPr>
            <w:ins w:id="2258" w:author="User" w:date="2024-06-13T09:21:00Z">
              <w:r w:rsidRPr="00AB3D27">
                <w:rPr>
                  <w:rFonts w:ascii="Cambria Math" w:hAnsi="Cambria Math"/>
                  <w:sz w:val="16"/>
                  <w:szCs w:val="16"/>
                </w:rPr>
                <w:t>Яйца столовые или диетические, 1-й сорт, отсортированные по массе одного яйца, срок хранения диетических яиц-7 дней, столовых яиц-25 дней. %:</w:t>
              </w:r>
            </w:ins>
          </w:p>
          <w:p w:rsidR="00096582" w:rsidRPr="00B138F3" w:rsidRDefault="00096582" w:rsidP="00096582">
            <w:pPr>
              <w:widowControl w:val="0"/>
              <w:jc w:val="center"/>
              <w:rPr>
                <w:ins w:id="2259" w:author="User" w:date="2024-06-13T09:16:00Z"/>
                <w:rFonts w:ascii="GHEA Grapalat" w:hAnsi="GHEA Grapalat"/>
                <w:sz w:val="16"/>
                <w:szCs w:val="16"/>
              </w:rPr>
            </w:pPr>
            <w:ins w:id="2260" w:author="User" w:date="2024-06-13T09:21:00Z">
              <w:r w:rsidRPr="00AB3D27">
                <w:rPr>
                  <w:rFonts w:ascii="Cambria Math" w:hAnsi="Cambria Math"/>
                  <w:sz w:val="16"/>
                  <w:szCs w:val="16"/>
                </w:rPr>
                <w:t>Безопасность и маркировка в соответствии с постановлением Правительства РА № 1438-н "Об утверждении Технического регламента на яйца и яичные продукты" от 29 сентября 2011 года и статьей 9 Закона РА " О безопасности пищевых продуктов:</w:t>
              </w:r>
            </w:ins>
          </w:p>
        </w:tc>
        <w:tc>
          <w:tcPr>
            <w:tcW w:w="1085" w:type="dxa"/>
            <w:vAlign w:val="center"/>
            <w:tcPrChange w:id="2261" w:author="User" w:date="2024-06-13T09:29:00Z">
              <w:tcPr>
                <w:tcW w:w="1085" w:type="dxa"/>
                <w:vAlign w:val="center"/>
              </w:tcPr>
            </w:tcPrChange>
          </w:tcPr>
          <w:p w:rsidR="00096582" w:rsidRPr="00B138F3" w:rsidRDefault="00096582" w:rsidP="00096582">
            <w:pPr>
              <w:widowControl w:val="0"/>
              <w:jc w:val="center"/>
              <w:rPr>
                <w:ins w:id="2262" w:author="User" w:date="2024-06-13T09:16:00Z"/>
                <w:rFonts w:ascii="GHEA Grapalat" w:hAnsi="GHEA Grapalat"/>
                <w:sz w:val="16"/>
                <w:szCs w:val="16"/>
              </w:rPr>
            </w:pPr>
            <w:ins w:id="2263" w:author="User" w:date="2024-06-13T09:21:00Z">
              <w:r>
                <w:rPr>
                  <w:rFonts w:ascii="GHEA Grapalat" w:hAnsi="GHEA Grapalat"/>
                  <w:sz w:val="16"/>
                  <w:szCs w:val="16"/>
                </w:rPr>
                <w:t>Штук</w:t>
              </w:r>
            </w:ins>
          </w:p>
        </w:tc>
        <w:tc>
          <w:tcPr>
            <w:tcW w:w="1559" w:type="dxa"/>
            <w:tcPrChange w:id="2264" w:author="User" w:date="2024-06-13T09:29:00Z">
              <w:tcPr>
                <w:tcW w:w="1559" w:type="dxa"/>
              </w:tcPr>
            </w:tcPrChange>
          </w:tcPr>
          <w:p w:rsidR="00096582" w:rsidRPr="00B138F3" w:rsidRDefault="00096582" w:rsidP="00096582">
            <w:pPr>
              <w:widowControl w:val="0"/>
              <w:jc w:val="center"/>
              <w:rPr>
                <w:ins w:id="2265" w:author="User" w:date="2024-06-13T09:16:00Z"/>
                <w:rFonts w:ascii="GHEA Grapalat" w:hAnsi="GHEA Grapalat"/>
                <w:sz w:val="16"/>
                <w:szCs w:val="16"/>
              </w:rPr>
            </w:pPr>
          </w:p>
        </w:tc>
        <w:tc>
          <w:tcPr>
            <w:tcW w:w="1104" w:type="dxa"/>
            <w:tcPrChange w:id="2266" w:author="User" w:date="2024-06-13T09:29:00Z">
              <w:tcPr>
                <w:tcW w:w="1134" w:type="dxa"/>
                <w:gridSpan w:val="2"/>
              </w:tcPr>
            </w:tcPrChange>
          </w:tcPr>
          <w:p w:rsidR="00096582" w:rsidRPr="00B138F3" w:rsidRDefault="00096582" w:rsidP="00096582">
            <w:pPr>
              <w:widowControl w:val="0"/>
              <w:jc w:val="center"/>
              <w:rPr>
                <w:ins w:id="2267" w:author="User" w:date="2024-06-13T09:16:00Z"/>
                <w:rFonts w:ascii="GHEA Grapalat" w:hAnsi="GHEA Grapalat"/>
                <w:sz w:val="16"/>
                <w:szCs w:val="16"/>
              </w:rPr>
            </w:pPr>
          </w:p>
        </w:tc>
        <w:tc>
          <w:tcPr>
            <w:tcW w:w="880" w:type="dxa"/>
            <w:vAlign w:val="center"/>
            <w:tcPrChange w:id="2268" w:author="User" w:date="2024-06-13T09:29:00Z">
              <w:tcPr>
                <w:tcW w:w="850" w:type="dxa"/>
              </w:tcPr>
            </w:tcPrChange>
          </w:tcPr>
          <w:p w:rsidR="00096582" w:rsidRPr="00B138F3" w:rsidRDefault="00096582" w:rsidP="00096582">
            <w:pPr>
              <w:widowControl w:val="0"/>
              <w:jc w:val="center"/>
              <w:rPr>
                <w:ins w:id="2269" w:author="User" w:date="2024-06-13T09:16:00Z"/>
                <w:rFonts w:ascii="GHEA Grapalat" w:hAnsi="GHEA Grapalat"/>
                <w:sz w:val="16"/>
                <w:szCs w:val="16"/>
              </w:rPr>
            </w:pPr>
            <w:ins w:id="2270" w:author="User" w:date="2024-06-13T09:29:00Z">
              <w:r w:rsidRPr="00C865A9">
                <w:rPr>
                  <w:rFonts w:ascii="Sylfaen" w:hAnsi="Sylfaen"/>
                  <w:bCs/>
                  <w:sz w:val="18"/>
                  <w:szCs w:val="18"/>
                  <w:lang w:val="hy-AM"/>
                </w:rPr>
                <w:t>6080</w:t>
              </w:r>
            </w:ins>
          </w:p>
        </w:tc>
        <w:tc>
          <w:tcPr>
            <w:tcW w:w="709" w:type="dxa"/>
            <w:vAlign w:val="center"/>
            <w:tcPrChange w:id="2271" w:author="User" w:date="2024-06-13T09:29:00Z">
              <w:tcPr>
                <w:tcW w:w="709" w:type="dxa"/>
              </w:tcPr>
            </w:tcPrChange>
          </w:tcPr>
          <w:p w:rsidR="00096582" w:rsidRPr="00B138F3" w:rsidRDefault="00096582" w:rsidP="00096582">
            <w:pPr>
              <w:widowControl w:val="0"/>
              <w:jc w:val="center"/>
              <w:rPr>
                <w:ins w:id="2272" w:author="User" w:date="2024-06-13T09:16:00Z"/>
                <w:rFonts w:ascii="GHEA Grapalat" w:hAnsi="GHEA Grapalat"/>
                <w:sz w:val="16"/>
                <w:szCs w:val="16"/>
              </w:rPr>
            </w:pPr>
            <w:ins w:id="227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74" w:author="User" w:date="2024-06-13T09:29:00Z">
              <w:tcPr>
                <w:tcW w:w="1158" w:type="dxa"/>
              </w:tcPr>
            </w:tcPrChange>
          </w:tcPr>
          <w:p w:rsidR="00096582" w:rsidRPr="00B138F3" w:rsidRDefault="00096582" w:rsidP="00096582">
            <w:pPr>
              <w:widowControl w:val="0"/>
              <w:jc w:val="center"/>
              <w:rPr>
                <w:ins w:id="2275" w:author="User" w:date="2024-06-13T09:16:00Z"/>
                <w:rFonts w:ascii="GHEA Grapalat" w:hAnsi="GHEA Grapalat"/>
                <w:sz w:val="16"/>
                <w:szCs w:val="16"/>
              </w:rPr>
            </w:pPr>
            <w:ins w:id="2276" w:author="User" w:date="2024-06-13T09:29:00Z">
              <w:r w:rsidRPr="00C865A9">
                <w:rPr>
                  <w:rFonts w:ascii="Sylfaen" w:hAnsi="Sylfaen"/>
                  <w:bCs/>
                  <w:sz w:val="18"/>
                  <w:szCs w:val="18"/>
                  <w:lang w:val="hy-AM"/>
                </w:rPr>
                <w:t>6080</w:t>
              </w:r>
            </w:ins>
          </w:p>
        </w:tc>
        <w:tc>
          <w:tcPr>
            <w:tcW w:w="947" w:type="dxa"/>
            <w:vAlign w:val="center"/>
            <w:tcPrChange w:id="2277" w:author="User" w:date="2024-06-13T09:29:00Z">
              <w:tcPr>
                <w:tcW w:w="947" w:type="dxa"/>
              </w:tcPr>
            </w:tcPrChange>
          </w:tcPr>
          <w:p w:rsidR="00096582" w:rsidRPr="00B138F3" w:rsidRDefault="00096582" w:rsidP="00096582">
            <w:pPr>
              <w:widowControl w:val="0"/>
              <w:jc w:val="center"/>
              <w:rPr>
                <w:ins w:id="2278" w:author="User" w:date="2024-06-13T09:16:00Z"/>
                <w:rFonts w:ascii="GHEA Grapalat" w:hAnsi="GHEA Grapalat"/>
                <w:sz w:val="16"/>
                <w:szCs w:val="16"/>
              </w:rPr>
            </w:pPr>
            <w:ins w:id="2279"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8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81" w:author="User" w:date="2024-06-13T09:16:00Z"/>
          <w:trPrChange w:id="2282" w:author="User" w:date="2024-06-13T09:29:00Z">
            <w:trPr>
              <w:trHeight w:val="246"/>
              <w:jc w:val="center"/>
            </w:trPr>
          </w:trPrChange>
        </w:trPr>
        <w:tc>
          <w:tcPr>
            <w:tcW w:w="1242" w:type="dxa"/>
            <w:vAlign w:val="center"/>
            <w:tcPrChange w:id="2283" w:author="User" w:date="2024-06-13T09:29:00Z">
              <w:tcPr>
                <w:tcW w:w="1242" w:type="dxa"/>
                <w:vAlign w:val="center"/>
              </w:tcPr>
            </w:tcPrChange>
          </w:tcPr>
          <w:p w:rsidR="00096582" w:rsidRPr="00B138F3" w:rsidRDefault="00096582" w:rsidP="00096582">
            <w:pPr>
              <w:widowControl w:val="0"/>
              <w:jc w:val="center"/>
              <w:rPr>
                <w:ins w:id="2284" w:author="User" w:date="2024-06-13T09:16:00Z"/>
                <w:rFonts w:ascii="GHEA Grapalat" w:hAnsi="GHEA Grapalat"/>
                <w:sz w:val="16"/>
                <w:szCs w:val="16"/>
              </w:rPr>
            </w:pPr>
            <w:ins w:id="2285" w:author="User" w:date="2024-06-13T09:18:00Z">
              <w:r>
                <w:rPr>
                  <w:rFonts w:ascii="GHEA Grapalat" w:hAnsi="GHEA Grapalat"/>
                  <w:sz w:val="20"/>
                  <w:lang w:val="hy-AM"/>
                </w:rPr>
                <w:t>14</w:t>
              </w:r>
            </w:ins>
          </w:p>
        </w:tc>
        <w:tc>
          <w:tcPr>
            <w:tcW w:w="2715" w:type="dxa"/>
            <w:vAlign w:val="center"/>
            <w:tcPrChange w:id="2286" w:author="User" w:date="2024-06-13T09:29:00Z">
              <w:tcPr>
                <w:tcW w:w="2715" w:type="dxa"/>
                <w:vAlign w:val="center"/>
              </w:tcPr>
            </w:tcPrChange>
          </w:tcPr>
          <w:p w:rsidR="00096582" w:rsidRPr="00B138F3" w:rsidRDefault="00096582" w:rsidP="00096582">
            <w:pPr>
              <w:widowControl w:val="0"/>
              <w:jc w:val="center"/>
              <w:rPr>
                <w:ins w:id="2287" w:author="User" w:date="2024-06-13T09:16:00Z"/>
                <w:rFonts w:ascii="GHEA Grapalat" w:hAnsi="GHEA Grapalat"/>
                <w:sz w:val="16"/>
                <w:szCs w:val="16"/>
              </w:rPr>
            </w:pPr>
            <w:ins w:id="2288" w:author="User" w:date="2024-06-13T09:18:00Z">
              <w:r w:rsidRPr="0001756A">
                <w:rPr>
                  <w:rFonts w:ascii="Sylfaen" w:hAnsi="Sylfaen" w:cs="Arial"/>
                </w:rPr>
                <w:t>15851100</w:t>
              </w:r>
            </w:ins>
          </w:p>
        </w:tc>
        <w:tc>
          <w:tcPr>
            <w:tcW w:w="1559" w:type="dxa"/>
            <w:vAlign w:val="center"/>
            <w:tcPrChange w:id="2289" w:author="User" w:date="2024-06-13T09:29:00Z">
              <w:tcPr>
                <w:tcW w:w="1559" w:type="dxa"/>
                <w:vAlign w:val="center"/>
              </w:tcPr>
            </w:tcPrChange>
          </w:tcPr>
          <w:p w:rsidR="00096582" w:rsidRPr="00B138F3" w:rsidRDefault="00096582" w:rsidP="00096582">
            <w:pPr>
              <w:widowControl w:val="0"/>
              <w:jc w:val="center"/>
              <w:rPr>
                <w:ins w:id="2290" w:author="User" w:date="2024-06-13T09:16:00Z"/>
                <w:rFonts w:ascii="GHEA Grapalat" w:hAnsi="GHEA Grapalat"/>
                <w:sz w:val="16"/>
                <w:szCs w:val="16"/>
              </w:rPr>
            </w:pPr>
            <w:ins w:id="2291" w:author="User" w:date="2024-06-13T09:18:00Z">
              <w:r w:rsidRPr="004A79BB">
                <w:rPr>
                  <w:rFonts w:ascii="GHEA Grapalat" w:hAnsi="GHEA Grapalat" w:cs="Calibri"/>
                  <w:color w:val="000000"/>
                  <w:sz w:val="16"/>
                  <w:szCs w:val="16"/>
                </w:rPr>
                <w:t>Макароны</w:t>
              </w:r>
            </w:ins>
          </w:p>
        </w:tc>
        <w:tc>
          <w:tcPr>
            <w:tcW w:w="3392" w:type="dxa"/>
            <w:tcPrChange w:id="2292" w:author="User" w:date="2024-06-13T09:29:00Z">
              <w:tcPr>
                <w:tcW w:w="3392" w:type="dxa"/>
              </w:tcPr>
            </w:tcPrChange>
          </w:tcPr>
          <w:p w:rsidR="00096582" w:rsidRPr="00B138F3" w:rsidRDefault="00096582" w:rsidP="00096582">
            <w:pPr>
              <w:widowControl w:val="0"/>
              <w:jc w:val="center"/>
              <w:rPr>
                <w:ins w:id="2293" w:author="User" w:date="2024-06-13T09:16:00Z"/>
                <w:rFonts w:ascii="GHEA Grapalat" w:hAnsi="GHEA Grapalat"/>
                <w:sz w:val="16"/>
                <w:szCs w:val="16"/>
              </w:rPr>
            </w:pPr>
            <w:ins w:id="2294" w:author="User" w:date="2024-06-13T09:21:00Z">
              <w:r w:rsidRPr="00AB3D27">
                <w:rPr>
                  <w:rFonts w:ascii="Cambria Math" w:hAnsi="Cambria Math"/>
                  <w:sz w:val="16"/>
                  <w:szCs w:val="16"/>
                </w:rPr>
                <w:t>Макароны из теста андрож, в зависимости от типа и качества муки: а (из муки твердых сортов пшеницы), Б (из муки мягких сортов стекловидной пшеницы), в (из пшеничной муки для выпечки хлеба), без обертки и без обертки. Безопасность в соответствии с № 2-III-4.9-01-2010 гигиенических нормативов, а маркировка-в соответствии со статьей 9 Закона РА "О безопасности пищевых продуктов".:</w:t>
              </w:r>
            </w:ins>
          </w:p>
        </w:tc>
        <w:tc>
          <w:tcPr>
            <w:tcW w:w="1085" w:type="dxa"/>
            <w:vAlign w:val="center"/>
            <w:tcPrChange w:id="2295" w:author="User" w:date="2024-06-13T09:29:00Z">
              <w:tcPr>
                <w:tcW w:w="1085" w:type="dxa"/>
                <w:vAlign w:val="center"/>
              </w:tcPr>
            </w:tcPrChange>
          </w:tcPr>
          <w:p w:rsidR="00096582" w:rsidRPr="00B138F3" w:rsidRDefault="00096582" w:rsidP="00096582">
            <w:pPr>
              <w:widowControl w:val="0"/>
              <w:jc w:val="center"/>
              <w:rPr>
                <w:ins w:id="2296" w:author="User" w:date="2024-06-13T09:16:00Z"/>
                <w:rFonts w:ascii="GHEA Grapalat" w:hAnsi="GHEA Grapalat"/>
                <w:sz w:val="16"/>
                <w:szCs w:val="16"/>
              </w:rPr>
            </w:pPr>
            <w:ins w:id="2297" w:author="User" w:date="2024-06-13T09:21:00Z">
              <w:r>
                <w:rPr>
                  <w:rFonts w:ascii="GHEA Grapalat" w:hAnsi="GHEA Grapalat"/>
                  <w:sz w:val="16"/>
                  <w:szCs w:val="16"/>
                </w:rPr>
                <w:t>Кг</w:t>
              </w:r>
            </w:ins>
          </w:p>
        </w:tc>
        <w:tc>
          <w:tcPr>
            <w:tcW w:w="1559" w:type="dxa"/>
            <w:tcPrChange w:id="2298" w:author="User" w:date="2024-06-13T09:29:00Z">
              <w:tcPr>
                <w:tcW w:w="1559" w:type="dxa"/>
              </w:tcPr>
            </w:tcPrChange>
          </w:tcPr>
          <w:p w:rsidR="00096582" w:rsidRPr="00B138F3" w:rsidRDefault="00096582" w:rsidP="00096582">
            <w:pPr>
              <w:widowControl w:val="0"/>
              <w:jc w:val="center"/>
              <w:rPr>
                <w:ins w:id="2299" w:author="User" w:date="2024-06-13T09:16:00Z"/>
                <w:rFonts w:ascii="GHEA Grapalat" w:hAnsi="GHEA Grapalat"/>
                <w:sz w:val="16"/>
                <w:szCs w:val="16"/>
              </w:rPr>
            </w:pPr>
          </w:p>
        </w:tc>
        <w:tc>
          <w:tcPr>
            <w:tcW w:w="1104" w:type="dxa"/>
            <w:tcPrChange w:id="2300" w:author="User" w:date="2024-06-13T09:29:00Z">
              <w:tcPr>
                <w:tcW w:w="1134" w:type="dxa"/>
                <w:gridSpan w:val="2"/>
              </w:tcPr>
            </w:tcPrChange>
          </w:tcPr>
          <w:p w:rsidR="00096582" w:rsidRPr="00B138F3" w:rsidRDefault="00096582" w:rsidP="00096582">
            <w:pPr>
              <w:widowControl w:val="0"/>
              <w:jc w:val="center"/>
              <w:rPr>
                <w:ins w:id="2301" w:author="User" w:date="2024-06-13T09:16:00Z"/>
                <w:rFonts w:ascii="GHEA Grapalat" w:hAnsi="GHEA Grapalat"/>
                <w:sz w:val="16"/>
                <w:szCs w:val="16"/>
              </w:rPr>
            </w:pPr>
          </w:p>
        </w:tc>
        <w:tc>
          <w:tcPr>
            <w:tcW w:w="880" w:type="dxa"/>
            <w:vAlign w:val="center"/>
            <w:tcPrChange w:id="2302" w:author="User" w:date="2024-06-13T09:29:00Z">
              <w:tcPr>
                <w:tcW w:w="850" w:type="dxa"/>
              </w:tcPr>
            </w:tcPrChange>
          </w:tcPr>
          <w:p w:rsidR="00096582" w:rsidRPr="00B138F3" w:rsidRDefault="00096582" w:rsidP="00096582">
            <w:pPr>
              <w:widowControl w:val="0"/>
              <w:jc w:val="center"/>
              <w:rPr>
                <w:ins w:id="2303" w:author="User" w:date="2024-06-13T09:16:00Z"/>
                <w:rFonts w:ascii="GHEA Grapalat" w:hAnsi="GHEA Grapalat"/>
                <w:sz w:val="16"/>
                <w:szCs w:val="16"/>
              </w:rPr>
            </w:pPr>
            <w:ins w:id="2304" w:author="User" w:date="2024-06-13T09:29:00Z">
              <w:r>
                <w:rPr>
                  <w:rFonts w:ascii="Sylfaen" w:hAnsi="Sylfaen"/>
                  <w:bCs/>
                  <w:sz w:val="18"/>
                  <w:szCs w:val="18"/>
                  <w:lang w:val="hy-AM"/>
                </w:rPr>
                <w:t>304</w:t>
              </w:r>
            </w:ins>
          </w:p>
        </w:tc>
        <w:tc>
          <w:tcPr>
            <w:tcW w:w="709" w:type="dxa"/>
            <w:vAlign w:val="center"/>
            <w:tcPrChange w:id="2305" w:author="User" w:date="2024-06-13T09:29:00Z">
              <w:tcPr>
                <w:tcW w:w="709" w:type="dxa"/>
              </w:tcPr>
            </w:tcPrChange>
          </w:tcPr>
          <w:p w:rsidR="00096582" w:rsidRPr="00B138F3" w:rsidRDefault="00096582" w:rsidP="00096582">
            <w:pPr>
              <w:widowControl w:val="0"/>
              <w:jc w:val="center"/>
              <w:rPr>
                <w:ins w:id="2306" w:author="User" w:date="2024-06-13T09:16:00Z"/>
                <w:rFonts w:ascii="GHEA Grapalat" w:hAnsi="GHEA Grapalat"/>
                <w:sz w:val="16"/>
                <w:szCs w:val="16"/>
              </w:rPr>
            </w:pPr>
            <w:ins w:id="230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08" w:author="User" w:date="2024-06-13T09:29:00Z">
              <w:tcPr>
                <w:tcW w:w="1158" w:type="dxa"/>
              </w:tcPr>
            </w:tcPrChange>
          </w:tcPr>
          <w:p w:rsidR="00096582" w:rsidRPr="00B138F3" w:rsidRDefault="00096582" w:rsidP="00096582">
            <w:pPr>
              <w:widowControl w:val="0"/>
              <w:jc w:val="center"/>
              <w:rPr>
                <w:ins w:id="2309" w:author="User" w:date="2024-06-13T09:16:00Z"/>
                <w:rFonts w:ascii="GHEA Grapalat" w:hAnsi="GHEA Grapalat"/>
                <w:sz w:val="16"/>
                <w:szCs w:val="16"/>
              </w:rPr>
            </w:pPr>
            <w:ins w:id="2310" w:author="User" w:date="2024-06-13T09:29:00Z">
              <w:r>
                <w:rPr>
                  <w:rFonts w:ascii="Sylfaen" w:hAnsi="Sylfaen"/>
                  <w:bCs/>
                  <w:sz w:val="18"/>
                  <w:szCs w:val="18"/>
                  <w:lang w:val="hy-AM"/>
                </w:rPr>
                <w:t>304</w:t>
              </w:r>
            </w:ins>
          </w:p>
        </w:tc>
        <w:tc>
          <w:tcPr>
            <w:tcW w:w="947" w:type="dxa"/>
            <w:vAlign w:val="center"/>
            <w:tcPrChange w:id="2311" w:author="User" w:date="2024-06-13T09:29:00Z">
              <w:tcPr>
                <w:tcW w:w="947" w:type="dxa"/>
              </w:tcPr>
            </w:tcPrChange>
          </w:tcPr>
          <w:p w:rsidR="00096582" w:rsidRPr="00B138F3" w:rsidRDefault="00096582" w:rsidP="00096582">
            <w:pPr>
              <w:widowControl w:val="0"/>
              <w:jc w:val="center"/>
              <w:rPr>
                <w:ins w:id="2312" w:author="User" w:date="2024-06-13T09:16:00Z"/>
                <w:rFonts w:ascii="GHEA Grapalat" w:hAnsi="GHEA Grapalat"/>
                <w:sz w:val="16"/>
                <w:szCs w:val="16"/>
              </w:rPr>
            </w:pPr>
            <w:ins w:id="2313"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1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15" w:author="User" w:date="2024-06-13T09:16:00Z"/>
          <w:trPrChange w:id="2316" w:author="User" w:date="2024-06-13T09:29:00Z">
            <w:trPr>
              <w:trHeight w:val="246"/>
              <w:jc w:val="center"/>
            </w:trPr>
          </w:trPrChange>
        </w:trPr>
        <w:tc>
          <w:tcPr>
            <w:tcW w:w="1242" w:type="dxa"/>
            <w:vAlign w:val="center"/>
            <w:tcPrChange w:id="2317" w:author="User" w:date="2024-06-13T09:29:00Z">
              <w:tcPr>
                <w:tcW w:w="1242" w:type="dxa"/>
                <w:vAlign w:val="center"/>
              </w:tcPr>
            </w:tcPrChange>
          </w:tcPr>
          <w:p w:rsidR="00096582" w:rsidRPr="00B138F3" w:rsidRDefault="00096582" w:rsidP="00096582">
            <w:pPr>
              <w:widowControl w:val="0"/>
              <w:jc w:val="center"/>
              <w:rPr>
                <w:ins w:id="2318" w:author="User" w:date="2024-06-13T09:16:00Z"/>
                <w:rFonts w:ascii="GHEA Grapalat" w:hAnsi="GHEA Grapalat"/>
                <w:sz w:val="16"/>
                <w:szCs w:val="16"/>
              </w:rPr>
            </w:pPr>
            <w:ins w:id="2319" w:author="User" w:date="2024-06-13T09:18:00Z">
              <w:r>
                <w:rPr>
                  <w:rFonts w:ascii="GHEA Grapalat" w:hAnsi="GHEA Grapalat"/>
                  <w:sz w:val="20"/>
                  <w:lang w:val="hy-AM"/>
                </w:rPr>
                <w:t>15</w:t>
              </w:r>
            </w:ins>
          </w:p>
        </w:tc>
        <w:tc>
          <w:tcPr>
            <w:tcW w:w="2715" w:type="dxa"/>
            <w:vAlign w:val="center"/>
            <w:tcPrChange w:id="2320" w:author="User" w:date="2024-06-13T09:29:00Z">
              <w:tcPr>
                <w:tcW w:w="2715" w:type="dxa"/>
                <w:vAlign w:val="center"/>
              </w:tcPr>
            </w:tcPrChange>
          </w:tcPr>
          <w:p w:rsidR="00096582" w:rsidRPr="00B138F3" w:rsidRDefault="00096582" w:rsidP="00096582">
            <w:pPr>
              <w:widowControl w:val="0"/>
              <w:jc w:val="center"/>
              <w:rPr>
                <w:ins w:id="2321" w:author="User" w:date="2024-06-13T09:16:00Z"/>
                <w:rFonts w:ascii="GHEA Grapalat" w:hAnsi="GHEA Grapalat"/>
                <w:sz w:val="16"/>
                <w:szCs w:val="16"/>
              </w:rPr>
            </w:pPr>
            <w:ins w:id="2322" w:author="User" w:date="2024-06-13T09:18:00Z">
              <w:r w:rsidRPr="0001756A">
                <w:rPr>
                  <w:rFonts w:ascii="Sylfaen" w:hAnsi="Sylfaen" w:cs="Arial"/>
                </w:rPr>
                <w:t>15331154</w:t>
              </w:r>
            </w:ins>
          </w:p>
        </w:tc>
        <w:tc>
          <w:tcPr>
            <w:tcW w:w="1559" w:type="dxa"/>
            <w:vAlign w:val="center"/>
            <w:tcPrChange w:id="2323" w:author="User" w:date="2024-06-13T09:29:00Z">
              <w:tcPr>
                <w:tcW w:w="1559" w:type="dxa"/>
                <w:vAlign w:val="center"/>
              </w:tcPr>
            </w:tcPrChange>
          </w:tcPr>
          <w:p w:rsidR="00096582" w:rsidRPr="00B138F3" w:rsidRDefault="00096582" w:rsidP="00096582">
            <w:pPr>
              <w:widowControl w:val="0"/>
              <w:jc w:val="center"/>
              <w:rPr>
                <w:ins w:id="2324" w:author="User" w:date="2024-06-13T09:16:00Z"/>
                <w:rFonts w:ascii="GHEA Grapalat" w:hAnsi="GHEA Grapalat"/>
                <w:sz w:val="16"/>
                <w:szCs w:val="16"/>
              </w:rPr>
            </w:pPr>
            <w:ins w:id="2325" w:author="User" w:date="2024-06-13T09:18:00Z">
              <w:r>
                <w:rPr>
                  <w:rFonts w:ascii="GHEA Grapalat" w:hAnsi="GHEA Grapalat" w:cs="Calibri"/>
                  <w:color w:val="000000"/>
                  <w:sz w:val="16"/>
                  <w:szCs w:val="16"/>
                </w:rPr>
                <w:t>Горох</w:t>
              </w:r>
            </w:ins>
          </w:p>
        </w:tc>
        <w:tc>
          <w:tcPr>
            <w:tcW w:w="3392" w:type="dxa"/>
            <w:tcPrChange w:id="2326" w:author="User" w:date="2024-06-13T09:29:00Z">
              <w:tcPr>
                <w:tcW w:w="3392" w:type="dxa"/>
              </w:tcPr>
            </w:tcPrChange>
          </w:tcPr>
          <w:p w:rsidR="00096582" w:rsidRPr="00B138F3" w:rsidRDefault="00096582" w:rsidP="00096582">
            <w:pPr>
              <w:widowControl w:val="0"/>
              <w:jc w:val="center"/>
              <w:rPr>
                <w:ins w:id="2327" w:author="User" w:date="2024-06-13T09:16:00Z"/>
                <w:rFonts w:ascii="GHEA Grapalat" w:hAnsi="GHEA Grapalat"/>
                <w:sz w:val="16"/>
                <w:szCs w:val="16"/>
              </w:rPr>
            </w:pPr>
            <w:ins w:id="2328" w:author="User" w:date="2024-06-13T09:21:00Z">
              <w:r w:rsidRPr="00AB3D27">
                <w:rPr>
                  <w:rFonts w:ascii="Cambria Math" w:hAnsi="Cambria Math"/>
                  <w:sz w:val="16"/>
                  <w:szCs w:val="16"/>
                </w:rPr>
                <w:t>Сушеный, очищенный от кожуры, желтого или зеленого цвета.-4.9-01-2010 гигиенические нормативы и статья 9 Закона РА " О безопасности пищевых продуктов:</w:t>
              </w:r>
            </w:ins>
          </w:p>
        </w:tc>
        <w:tc>
          <w:tcPr>
            <w:tcW w:w="1085" w:type="dxa"/>
            <w:vAlign w:val="center"/>
            <w:tcPrChange w:id="2329" w:author="User" w:date="2024-06-13T09:29:00Z">
              <w:tcPr>
                <w:tcW w:w="1085" w:type="dxa"/>
                <w:vAlign w:val="center"/>
              </w:tcPr>
            </w:tcPrChange>
          </w:tcPr>
          <w:p w:rsidR="00096582" w:rsidRPr="00B138F3" w:rsidRDefault="00096582" w:rsidP="00096582">
            <w:pPr>
              <w:widowControl w:val="0"/>
              <w:jc w:val="center"/>
              <w:rPr>
                <w:ins w:id="2330" w:author="User" w:date="2024-06-13T09:16:00Z"/>
                <w:rFonts w:ascii="GHEA Grapalat" w:hAnsi="GHEA Grapalat"/>
                <w:sz w:val="16"/>
                <w:szCs w:val="16"/>
              </w:rPr>
            </w:pPr>
            <w:ins w:id="2331" w:author="User" w:date="2024-06-13T09:21:00Z">
              <w:r>
                <w:rPr>
                  <w:rFonts w:ascii="GHEA Grapalat" w:hAnsi="GHEA Grapalat"/>
                  <w:sz w:val="16"/>
                  <w:szCs w:val="16"/>
                </w:rPr>
                <w:t>Кг</w:t>
              </w:r>
            </w:ins>
          </w:p>
        </w:tc>
        <w:tc>
          <w:tcPr>
            <w:tcW w:w="1559" w:type="dxa"/>
            <w:tcPrChange w:id="2332" w:author="User" w:date="2024-06-13T09:29:00Z">
              <w:tcPr>
                <w:tcW w:w="1559" w:type="dxa"/>
              </w:tcPr>
            </w:tcPrChange>
          </w:tcPr>
          <w:p w:rsidR="00096582" w:rsidRPr="00B138F3" w:rsidRDefault="00096582" w:rsidP="00096582">
            <w:pPr>
              <w:widowControl w:val="0"/>
              <w:jc w:val="center"/>
              <w:rPr>
                <w:ins w:id="2333" w:author="User" w:date="2024-06-13T09:16:00Z"/>
                <w:rFonts w:ascii="GHEA Grapalat" w:hAnsi="GHEA Grapalat"/>
                <w:sz w:val="16"/>
                <w:szCs w:val="16"/>
              </w:rPr>
            </w:pPr>
          </w:p>
        </w:tc>
        <w:tc>
          <w:tcPr>
            <w:tcW w:w="1104" w:type="dxa"/>
            <w:tcPrChange w:id="2334" w:author="User" w:date="2024-06-13T09:29:00Z">
              <w:tcPr>
                <w:tcW w:w="1134" w:type="dxa"/>
                <w:gridSpan w:val="2"/>
              </w:tcPr>
            </w:tcPrChange>
          </w:tcPr>
          <w:p w:rsidR="00096582" w:rsidRPr="00B138F3" w:rsidRDefault="00096582" w:rsidP="00096582">
            <w:pPr>
              <w:widowControl w:val="0"/>
              <w:jc w:val="center"/>
              <w:rPr>
                <w:ins w:id="2335" w:author="User" w:date="2024-06-13T09:16:00Z"/>
                <w:rFonts w:ascii="GHEA Grapalat" w:hAnsi="GHEA Grapalat"/>
                <w:sz w:val="16"/>
                <w:szCs w:val="16"/>
              </w:rPr>
            </w:pPr>
          </w:p>
        </w:tc>
        <w:tc>
          <w:tcPr>
            <w:tcW w:w="880" w:type="dxa"/>
            <w:vAlign w:val="center"/>
            <w:tcPrChange w:id="2336" w:author="User" w:date="2024-06-13T09:29:00Z">
              <w:tcPr>
                <w:tcW w:w="850" w:type="dxa"/>
              </w:tcPr>
            </w:tcPrChange>
          </w:tcPr>
          <w:p w:rsidR="00096582" w:rsidRPr="00B138F3" w:rsidRDefault="00096582" w:rsidP="00096582">
            <w:pPr>
              <w:widowControl w:val="0"/>
              <w:jc w:val="center"/>
              <w:rPr>
                <w:ins w:id="2337" w:author="User" w:date="2024-06-13T09:16:00Z"/>
                <w:rFonts w:ascii="GHEA Grapalat" w:hAnsi="GHEA Grapalat"/>
                <w:sz w:val="16"/>
                <w:szCs w:val="16"/>
              </w:rPr>
            </w:pPr>
            <w:ins w:id="2338" w:author="User" w:date="2024-06-13T09:29:00Z">
              <w:r>
                <w:rPr>
                  <w:rFonts w:ascii="Sylfaen" w:hAnsi="Sylfaen"/>
                  <w:bCs/>
                  <w:sz w:val="18"/>
                  <w:szCs w:val="18"/>
                  <w:lang w:val="hy-AM"/>
                </w:rPr>
                <w:t>152</w:t>
              </w:r>
            </w:ins>
          </w:p>
        </w:tc>
        <w:tc>
          <w:tcPr>
            <w:tcW w:w="709" w:type="dxa"/>
            <w:vAlign w:val="center"/>
            <w:tcPrChange w:id="2339" w:author="User" w:date="2024-06-13T09:29:00Z">
              <w:tcPr>
                <w:tcW w:w="709" w:type="dxa"/>
              </w:tcPr>
            </w:tcPrChange>
          </w:tcPr>
          <w:p w:rsidR="00096582" w:rsidRPr="00B138F3" w:rsidRDefault="00096582" w:rsidP="00096582">
            <w:pPr>
              <w:widowControl w:val="0"/>
              <w:jc w:val="center"/>
              <w:rPr>
                <w:ins w:id="2340" w:author="User" w:date="2024-06-13T09:16:00Z"/>
                <w:rFonts w:ascii="GHEA Grapalat" w:hAnsi="GHEA Grapalat"/>
                <w:sz w:val="16"/>
                <w:szCs w:val="16"/>
              </w:rPr>
            </w:pPr>
            <w:ins w:id="234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42" w:author="User" w:date="2024-06-13T09:29:00Z">
              <w:tcPr>
                <w:tcW w:w="1158" w:type="dxa"/>
              </w:tcPr>
            </w:tcPrChange>
          </w:tcPr>
          <w:p w:rsidR="00096582" w:rsidRPr="00B138F3" w:rsidRDefault="00096582" w:rsidP="00096582">
            <w:pPr>
              <w:widowControl w:val="0"/>
              <w:jc w:val="center"/>
              <w:rPr>
                <w:ins w:id="2343" w:author="User" w:date="2024-06-13T09:16:00Z"/>
                <w:rFonts w:ascii="GHEA Grapalat" w:hAnsi="GHEA Grapalat"/>
                <w:sz w:val="16"/>
                <w:szCs w:val="16"/>
              </w:rPr>
            </w:pPr>
            <w:ins w:id="2344" w:author="User" w:date="2024-06-13T09:29:00Z">
              <w:r>
                <w:rPr>
                  <w:rFonts w:ascii="Sylfaen" w:hAnsi="Sylfaen"/>
                  <w:bCs/>
                  <w:sz w:val="18"/>
                  <w:szCs w:val="18"/>
                  <w:lang w:val="hy-AM"/>
                </w:rPr>
                <w:t>152</w:t>
              </w:r>
            </w:ins>
          </w:p>
        </w:tc>
        <w:tc>
          <w:tcPr>
            <w:tcW w:w="947" w:type="dxa"/>
            <w:vAlign w:val="center"/>
            <w:tcPrChange w:id="2345" w:author="User" w:date="2024-06-13T09:29:00Z">
              <w:tcPr>
                <w:tcW w:w="947" w:type="dxa"/>
              </w:tcPr>
            </w:tcPrChange>
          </w:tcPr>
          <w:p w:rsidR="00096582" w:rsidRPr="00B138F3" w:rsidRDefault="00096582" w:rsidP="00096582">
            <w:pPr>
              <w:widowControl w:val="0"/>
              <w:jc w:val="center"/>
              <w:rPr>
                <w:ins w:id="2346" w:author="User" w:date="2024-06-13T09:16:00Z"/>
                <w:rFonts w:ascii="GHEA Grapalat" w:hAnsi="GHEA Grapalat"/>
                <w:sz w:val="16"/>
                <w:szCs w:val="16"/>
              </w:rPr>
            </w:pPr>
            <w:ins w:id="2347"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4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49" w:author="User" w:date="2024-06-13T09:16:00Z"/>
          <w:trPrChange w:id="2350" w:author="User" w:date="2024-06-13T09:29:00Z">
            <w:trPr>
              <w:trHeight w:val="246"/>
              <w:jc w:val="center"/>
            </w:trPr>
          </w:trPrChange>
        </w:trPr>
        <w:tc>
          <w:tcPr>
            <w:tcW w:w="1242" w:type="dxa"/>
            <w:vAlign w:val="center"/>
            <w:tcPrChange w:id="2351" w:author="User" w:date="2024-06-13T09:29:00Z">
              <w:tcPr>
                <w:tcW w:w="1242" w:type="dxa"/>
                <w:vAlign w:val="center"/>
              </w:tcPr>
            </w:tcPrChange>
          </w:tcPr>
          <w:p w:rsidR="00096582" w:rsidRPr="00B138F3" w:rsidRDefault="00096582" w:rsidP="00096582">
            <w:pPr>
              <w:widowControl w:val="0"/>
              <w:jc w:val="center"/>
              <w:rPr>
                <w:ins w:id="2352" w:author="User" w:date="2024-06-13T09:16:00Z"/>
                <w:rFonts w:ascii="GHEA Grapalat" w:hAnsi="GHEA Grapalat"/>
                <w:sz w:val="16"/>
                <w:szCs w:val="16"/>
              </w:rPr>
            </w:pPr>
            <w:ins w:id="2353" w:author="User" w:date="2024-06-13T09:18:00Z">
              <w:r>
                <w:rPr>
                  <w:rFonts w:ascii="GHEA Grapalat" w:hAnsi="GHEA Grapalat"/>
                  <w:sz w:val="20"/>
                  <w:lang w:val="hy-AM"/>
                </w:rPr>
                <w:t>16</w:t>
              </w:r>
            </w:ins>
          </w:p>
        </w:tc>
        <w:tc>
          <w:tcPr>
            <w:tcW w:w="2715" w:type="dxa"/>
            <w:vAlign w:val="center"/>
            <w:tcPrChange w:id="2354" w:author="User" w:date="2024-06-13T09:29:00Z">
              <w:tcPr>
                <w:tcW w:w="2715" w:type="dxa"/>
                <w:vAlign w:val="center"/>
              </w:tcPr>
            </w:tcPrChange>
          </w:tcPr>
          <w:p w:rsidR="00096582" w:rsidRPr="00B138F3" w:rsidRDefault="00096582" w:rsidP="00096582">
            <w:pPr>
              <w:widowControl w:val="0"/>
              <w:jc w:val="center"/>
              <w:rPr>
                <w:ins w:id="2355" w:author="User" w:date="2024-06-13T09:16:00Z"/>
                <w:rFonts w:ascii="GHEA Grapalat" w:hAnsi="GHEA Grapalat"/>
                <w:sz w:val="16"/>
                <w:szCs w:val="16"/>
              </w:rPr>
            </w:pPr>
            <w:ins w:id="2356" w:author="User" w:date="2024-06-13T09:18:00Z">
              <w:r w:rsidRPr="0001756A">
                <w:rPr>
                  <w:rFonts w:ascii="Sylfaen" w:hAnsi="Sylfaen" w:cs="Arial"/>
                </w:rPr>
                <w:t>15331153</w:t>
              </w:r>
            </w:ins>
          </w:p>
        </w:tc>
        <w:tc>
          <w:tcPr>
            <w:tcW w:w="1559" w:type="dxa"/>
            <w:vAlign w:val="center"/>
            <w:tcPrChange w:id="2357" w:author="User" w:date="2024-06-13T09:29:00Z">
              <w:tcPr>
                <w:tcW w:w="1559" w:type="dxa"/>
                <w:vAlign w:val="center"/>
              </w:tcPr>
            </w:tcPrChange>
          </w:tcPr>
          <w:p w:rsidR="00096582" w:rsidRPr="00B138F3" w:rsidRDefault="00096582" w:rsidP="00096582">
            <w:pPr>
              <w:widowControl w:val="0"/>
              <w:jc w:val="center"/>
              <w:rPr>
                <w:ins w:id="2358" w:author="User" w:date="2024-06-13T09:16:00Z"/>
                <w:rFonts w:ascii="GHEA Grapalat" w:hAnsi="GHEA Grapalat"/>
                <w:sz w:val="16"/>
                <w:szCs w:val="16"/>
              </w:rPr>
            </w:pPr>
            <w:ins w:id="2359" w:author="User" w:date="2024-06-13T09:18:00Z">
              <w:r>
                <w:rPr>
                  <w:rFonts w:ascii="GHEA Grapalat" w:hAnsi="GHEA Grapalat" w:cs="Calibri"/>
                  <w:color w:val="000000"/>
                  <w:sz w:val="16"/>
                  <w:szCs w:val="16"/>
                </w:rPr>
                <w:t>Чечевица</w:t>
              </w:r>
            </w:ins>
          </w:p>
        </w:tc>
        <w:tc>
          <w:tcPr>
            <w:tcW w:w="3392" w:type="dxa"/>
            <w:tcPrChange w:id="2360" w:author="User" w:date="2024-06-13T09:29:00Z">
              <w:tcPr>
                <w:tcW w:w="3392" w:type="dxa"/>
              </w:tcPr>
            </w:tcPrChange>
          </w:tcPr>
          <w:p w:rsidR="00096582" w:rsidRPr="00B138F3" w:rsidRDefault="00096582" w:rsidP="00096582">
            <w:pPr>
              <w:widowControl w:val="0"/>
              <w:jc w:val="center"/>
              <w:rPr>
                <w:ins w:id="2361" w:author="User" w:date="2024-06-13T09:16:00Z"/>
                <w:rFonts w:ascii="GHEA Grapalat" w:hAnsi="GHEA Grapalat"/>
                <w:sz w:val="16"/>
                <w:szCs w:val="16"/>
              </w:rPr>
            </w:pPr>
            <w:ins w:id="2362" w:author="User" w:date="2024-06-13T09:21:00Z">
              <w:r w:rsidRPr="00AB3D27">
                <w:rPr>
                  <w:rFonts w:ascii="Cambria Math" w:hAnsi="Cambria Math"/>
                  <w:sz w:val="16"/>
                  <w:szCs w:val="16"/>
                </w:rPr>
                <w:t>Три вида: однородный, чистый, сухой-влажность не более 14,0%. безопасность согласно № 2-III-4.9-01-2010 гигиенические нормативы, статья 9 Закона РА "О безопасности пищевых продуктов":</w:t>
              </w:r>
            </w:ins>
          </w:p>
        </w:tc>
        <w:tc>
          <w:tcPr>
            <w:tcW w:w="1085" w:type="dxa"/>
            <w:vAlign w:val="center"/>
            <w:tcPrChange w:id="2363" w:author="User" w:date="2024-06-13T09:29:00Z">
              <w:tcPr>
                <w:tcW w:w="1085" w:type="dxa"/>
                <w:vAlign w:val="center"/>
              </w:tcPr>
            </w:tcPrChange>
          </w:tcPr>
          <w:p w:rsidR="00096582" w:rsidRPr="00B138F3" w:rsidRDefault="00096582" w:rsidP="00096582">
            <w:pPr>
              <w:widowControl w:val="0"/>
              <w:jc w:val="center"/>
              <w:rPr>
                <w:ins w:id="2364" w:author="User" w:date="2024-06-13T09:16:00Z"/>
                <w:rFonts w:ascii="GHEA Grapalat" w:hAnsi="GHEA Grapalat"/>
                <w:sz w:val="16"/>
                <w:szCs w:val="16"/>
              </w:rPr>
            </w:pPr>
            <w:ins w:id="2365" w:author="User" w:date="2024-06-13T09:21:00Z">
              <w:r>
                <w:rPr>
                  <w:rFonts w:ascii="GHEA Grapalat" w:hAnsi="GHEA Grapalat"/>
                  <w:sz w:val="16"/>
                  <w:szCs w:val="16"/>
                </w:rPr>
                <w:t>Кг</w:t>
              </w:r>
            </w:ins>
          </w:p>
        </w:tc>
        <w:tc>
          <w:tcPr>
            <w:tcW w:w="1559" w:type="dxa"/>
            <w:tcPrChange w:id="2366" w:author="User" w:date="2024-06-13T09:29:00Z">
              <w:tcPr>
                <w:tcW w:w="1559" w:type="dxa"/>
              </w:tcPr>
            </w:tcPrChange>
          </w:tcPr>
          <w:p w:rsidR="00096582" w:rsidRPr="00B138F3" w:rsidRDefault="00096582" w:rsidP="00096582">
            <w:pPr>
              <w:widowControl w:val="0"/>
              <w:jc w:val="center"/>
              <w:rPr>
                <w:ins w:id="2367" w:author="User" w:date="2024-06-13T09:16:00Z"/>
                <w:rFonts w:ascii="GHEA Grapalat" w:hAnsi="GHEA Grapalat"/>
                <w:sz w:val="16"/>
                <w:szCs w:val="16"/>
              </w:rPr>
            </w:pPr>
          </w:p>
        </w:tc>
        <w:tc>
          <w:tcPr>
            <w:tcW w:w="1104" w:type="dxa"/>
            <w:tcPrChange w:id="2368" w:author="User" w:date="2024-06-13T09:29:00Z">
              <w:tcPr>
                <w:tcW w:w="1134" w:type="dxa"/>
                <w:gridSpan w:val="2"/>
              </w:tcPr>
            </w:tcPrChange>
          </w:tcPr>
          <w:p w:rsidR="00096582" w:rsidRPr="00B138F3" w:rsidRDefault="00096582" w:rsidP="00096582">
            <w:pPr>
              <w:widowControl w:val="0"/>
              <w:jc w:val="center"/>
              <w:rPr>
                <w:ins w:id="2369" w:author="User" w:date="2024-06-13T09:16:00Z"/>
                <w:rFonts w:ascii="GHEA Grapalat" w:hAnsi="GHEA Grapalat"/>
                <w:sz w:val="16"/>
                <w:szCs w:val="16"/>
              </w:rPr>
            </w:pPr>
          </w:p>
        </w:tc>
        <w:tc>
          <w:tcPr>
            <w:tcW w:w="880" w:type="dxa"/>
            <w:vAlign w:val="center"/>
            <w:tcPrChange w:id="2370" w:author="User" w:date="2024-06-13T09:29:00Z">
              <w:tcPr>
                <w:tcW w:w="850" w:type="dxa"/>
              </w:tcPr>
            </w:tcPrChange>
          </w:tcPr>
          <w:p w:rsidR="00096582" w:rsidRPr="00B138F3" w:rsidRDefault="00096582" w:rsidP="00096582">
            <w:pPr>
              <w:widowControl w:val="0"/>
              <w:jc w:val="center"/>
              <w:rPr>
                <w:ins w:id="2371" w:author="User" w:date="2024-06-13T09:16:00Z"/>
                <w:rFonts w:ascii="GHEA Grapalat" w:hAnsi="GHEA Grapalat"/>
                <w:sz w:val="16"/>
                <w:szCs w:val="16"/>
              </w:rPr>
            </w:pPr>
            <w:ins w:id="2372" w:author="User" w:date="2024-06-13T09:29:00Z">
              <w:r>
                <w:rPr>
                  <w:rFonts w:ascii="Sylfaen" w:hAnsi="Sylfaen"/>
                  <w:bCs/>
                  <w:sz w:val="18"/>
                  <w:szCs w:val="18"/>
                  <w:lang w:val="hy-AM"/>
                </w:rPr>
                <w:t>152</w:t>
              </w:r>
            </w:ins>
          </w:p>
        </w:tc>
        <w:tc>
          <w:tcPr>
            <w:tcW w:w="709" w:type="dxa"/>
            <w:vAlign w:val="center"/>
            <w:tcPrChange w:id="2373" w:author="User" w:date="2024-06-13T09:29:00Z">
              <w:tcPr>
                <w:tcW w:w="709" w:type="dxa"/>
              </w:tcPr>
            </w:tcPrChange>
          </w:tcPr>
          <w:p w:rsidR="00096582" w:rsidRPr="00B138F3" w:rsidRDefault="00096582" w:rsidP="00096582">
            <w:pPr>
              <w:widowControl w:val="0"/>
              <w:jc w:val="center"/>
              <w:rPr>
                <w:ins w:id="2374" w:author="User" w:date="2024-06-13T09:16:00Z"/>
                <w:rFonts w:ascii="GHEA Grapalat" w:hAnsi="GHEA Grapalat"/>
                <w:sz w:val="16"/>
                <w:szCs w:val="16"/>
              </w:rPr>
            </w:pPr>
            <w:ins w:id="2375"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76" w:author="User" w:date="2024-06-13T09:29:00Z">
              <w:tcPr>
                <w:tcW w:w="1158" w:type="dxa"/>
              </w:tcPr>
            </w:tcPrChange>
          </w:tcPr>
          <w:p w:rsidR="00096582" w:rsidRPr="00B138F3" w:rsidRDefault="00096582" w:rsidP="00096582">
            <w:pPr>
              <w:widowControl w:val="0"/>
              <w:jc w:val="center"/>
              <w:rPr>
                <w:ins w:id="2377" w:author="User" w:date="2024-06-13T09:16:00Z"/>
                <w:rFonts w:ascii="GHEA Grapalat" w:hAnsi="GHEA Grapalat"/>
                <w:sz w:val="16"/>
                <w:szCs w:val="16"/>
              </w:rPr>
            </w:pPr>
            <w:ins w:id="2378" w:author="User" w:date="2024-06-13T09:29:00Z">
              <w:r>
                <w:rPr>
                  <w:rFonts w:ascii="Sylfaen" w:hAnsi="Sylfaen"/>
                  <w:bCs/>
                  <w:sz w:val="18"/>
                  <w:szCs w:val="18"/>
                  <w:lang w:val="hy-AM"/>
                </w:rPr>
                <w:t>152</w:t>
              </w:r>
            </w:ins>
          </w:p>
        </w:tc>
        <w:tc>
          <w:tcPr>
            <w:tcW w:w="947" w:type="dxa"/>
            <w:vAlign w:val="center"/>
            <w:tcPrChange w:id="2379" w:author="User" w:date="2024-06-13T09:29:00Z">
              <w:tcPr>
                <w:tcW w:w="947" w:type="dxa"/>
              </w:tcPr>
            </w:tcPrChange>
          </w:tcPr>
          <w:p w:rsidR="00096582" w:rsidRPr="00B138F3" w:rsidRDefault="00096582" w:rsidP="00096582">
            <w:pPr>
              <w:widowControl w:val="0"/>
              <w:jc w:val="center"/>
              <w:rPr>
                <w:ins w:id="2380" w:author="User" w:date="2024-06-13T09:16:00Z"/>
                <w:rFonts w:ascii="GHEA Grapalat" w:hAnsi="GHEA Grapalat"/>
                <w:sz w:val="16"/>
                <w:szCs w:val="16"/>
              </w:rPr>
            </w:pPr>
            <w:ins w:id="2381"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82"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83" w:author="User" w:date="2024-06-13T09:16:00Z"/>
          <w:trPrChange w:id="2384" w:author="User" w:date="2024-06-13T09:29:00Z">
            <w:trPr>
              <w:trHeight w:val="246"/>
              <w:jc w:val="center"/>
            </w:trPr>
          </w:trPrChange>
        </w:trPr>
        <w:tc>
          <w:tcPr>
            <w:tcW w:w="1242" w:type="dxa"/>
            <w:vAlign w:val="center"/>
            <w:tcPrChange w:id="2385" w:author="User" w:date="2024-06-13T09:29:00Z">
              <w:tcPr>
                <w:tcW w:w="1242" w:type="dxa"/>
                <w:vAlign w:val="center"/>
              </w:tcPr>
            </w:tcPrChange>
          </w:tcPr>
          <w:p w:rsidR="00096582" w:rsidRPr="00B138F3" w:rsidRDefault="00096582" w:rsidP="00096582">
            <w:pPr>
              <w:widowControl w:val="0"/>
              <w:jc w:val="center"/>
              <w:rPr>
                <w:ins w:id="2386" w:author="User" w:date="2024-06-13T09:16:00Z"/>
                <w:rFonts w:ascii="GHEA Grapalat" w:hAnsi="GHEA Grapalat"/>
                <w:sz w:val="16"/>
                <w:szCs w:val="16"/>
              </w:rPr>
            </w:pPr>
            <w:ins w:id="2387" w:author="User" w:date="2024-06-13T09:18:00Z">
              <w:r>
                <w:rPr>
                  <w:rFonts w:ascii="GHEA Grapalat" w:hAnsi="GHEA Grapalat"/>
                  <w:sz w:val="20"/>
                  <w:lang w:val="hy-AM"/>
                </w:rPr>
                <w:lastRenderedPageBreak/>
                <w:t>17</w:t>
              </w:r>
            </w:ins>
          </w:p>
        </w:tc>
        <w:tc>
          <w:tcPr>
            <w:tcW w:w="2715" w:type="dxa"/>
            <w:vAlign w:val="center"/>
            <w:tcPrChange w:id="2388" w:author="User" w:date="2024-06-13T09:29:00Z">
              <w:tcPr>
                <w:tcW w:w="2715" w:type="dxa"/>
                <w:vAlign w:val="center"/>
              </w:tcPr>
            </w:tcPrChange>
          </w:tcPr>
          <w:p w:rsidR="00096582" w:rsidRPr="00B138F3" w:rsidRDefault="00096582" w:rsidP="00096582">
            <w:pPr>
              <w:widowControl w:val="0"/>
              <w:jc w:val="center"/>
              <w:rPr>
                <w:ins w:id="2389" w:author="User" w:date="2024-06-13T09:16:00Z"/>
                <w:rFonts w:ascii="GHEA Grapalat" w:hAnsi="GHEA Grapalat"/>
                <w:sz w:val="16"/>
                <w:szCs w:val="16"/>
              </w:rPr>
            </w:pPr>
            <w:ins w:id="2390" w:author="User" w:date="2024-06-13T09:18:00Z">
              <w:r w:rsidRPr="0001756A">
                <w:rPr>
                  <w:rFonts w:ascii="Sylfaen" w:hAnsi="Sylfaen" w:cs="Arial"/>
                </w:rPr>
                <w:t>15541200</w:t>
              </w:r>
            </w:ins>
          </w:p>
        </w:tc>
        <w:tc>
          <w:tcPr>
            <w:tcW w:w="1559" w:type="dxa"/>
            <w:vAlign w:val="center"/>
            <w:tcPrChange w:id="2391" w:author="User" w:date="2024-06-13T09:29:00Z">
              <w:tcPr>
                <w:tcW w:w="1559" w:type="dxa"/>
                <w:vAlign w:val="center"/>
              </w:tcPr>
            </w:tcPrChange>
          </w:tcPr>
          <w:p w:rsidR="00096582" w:rsidRPr="00B138F3" w:rsidRDefault="00096582" w:rsidP="00096582">
            <w:pPr>
              <w:widowControl w:val="0"/>
              <w:jc w:val="center"/>
              <w:rPr>
                <w:ins w:id="2392" w:author="User" w:date="2024-06-13T09:16:00Z"/>
                <w:rFonts w:ascii="GHEA Grapalat" w:hAnsi="GHEA Grapalat"/>
                <w:sz w:val="16"/>
                <w:szCs w:val="16"/>
              </w:rPr>
            </w:pPr>
            <w:ins w:id="2393" w:author="User" w:date="2024-06-13T09:18:00Z">
              <w:r>
                <w:rPr>
                  <w:rFonts w:ascii="GHEA Grapalat" w:hAnsi="GHEA Grapalat" w:cs="Calibri"/>
                  <w:color w:val="000000"/>
                  <w:sz w:val="16"/>
                  <w:szCs w:val="16"/>
                </w:rPr>
                <w:t>Сыр Чанах</w:t>
              </w:r>
            </w:ins>
          </w:p>
        </w:tc>
        <w:tc>
          <w:tcPr>
            <w:tcW w:w="3392" w:type="dxa"/>
            <w:tcPrChange w:id="2394" w:author="User" w:date="2024-06-13T09:29:00Z">
              <w:tcPr>
                <w:tcW w:w="3392" w:type="dxa"/>
              </w:tcPr>
            </w:tcPrChange>
          </w:tcPr>
          <w:p w:rsidR="00096582" w:rsidRPr="00B138F3" w:rsidRDefault="00096582" w:rsidP="00096582">
            <w:pPr>
              <w:widowControl w:val="0"/>
              <w:jc w:val="center"/>
              <w:rPr>
                <w:ins w:id="2395" w:author="User" w:date="2024-06-13T09:16:00Z"/>
                <w:rFonts w:ascii="GHEA Grapalat" w:hAnsi="GHEA Grapalat"/>
                <w:sz w:val="16"/>
                <w:szCs w:val="16"/>
              </w:rPr>
            </w:pPr>
            <w:ins w:id="2396" w:author="User" w:date="2024-06-13T09:21:00Z">
              <w:r w:rsidRPr="00AB3D27">
                <w:rPr>
                  <w:rFonts w:ascii="Cambria Math" w:hAnsi="Cambria Math"/>
                  <w:sz w:val="16"/>
                  <w:szCs w:val="16"/>
                </w:rPr>
                <w:t xml:space="preserve">Белый соленый сыр из коровьего молока жирностью 36-40%. Безопасность и маркировка в соответствии с указом правительства РА от 2006 года. </w:t>
              </w:r>
            </w:ins>
          </w:p>
        </w:tc>
        <w:tc>
          <w:tcPr>
            <w:tcW w:w="1085" w:type="dxa"/>
            <w:vAlign w:val="center"/>
            <w:tcPrChange w:id="2397" w:author="User" w:date="2024-06-13T09:29:00Z">
              <w:tcPr>
                <w:tcW w:w="1085" w:type="dxa"/>
                <w:vAlign w:val="center"/>
              </w:tcPr>
            </w:tcPrChange>
          </w:tcPr>
          <w:p w:rsidR="00096582" w:rsidRPr="00B138F3" w:rsidRDefault="00096582" w:rsidP="00096582">
            <w:pPr>
              <w:widowControl w:val="0"/>
              <w:jc w:val="center"/>
              <w:rPr>
                <w:ins w:id="2398" w:author="User" w:date="2024-06-13T09:16:00Z"/>
                <w:rFonts w:ascii="GHEA Grapalat" w:hAnsi="GHEA Grapalat"/>
                <w:sz w:val="16"/>
                <w:szCs w:val="16"/>
              </w:rPr>
            </w:pPr>
            <w:ins w:id="2399" w:author="User" w:date="2024-06-13T09:21:00Z">
              <w:r>
                <w:rPr>
                  <w:rFonts w:ascii="GHEA Grapalat" w:hAnsi="GHEA Grapalat"/>
                  <w:sz w:val="16"/>
                  <w:szCs w:val="16"/>
                </w:rPr>
                <w:t>Кг</w:t>
              </w:r>
            </w:ins>
          </w:p>
        </w:tc>
        <w:tc>
          <w:tcPr>
            <w:tcW w:w="1559" w:type="dxa"/>
            <w:tcPrChange w:id="2400" w:author="User" w:date="2024-06-13T09:29:00Z">
              <w:tcPr>
                <w:tcW w:w="1559" w:type="dxa"/>
              </w:tcPr>
            </w:tcPrChange>
          </w:tcPr>
          <w:p w:rsidR="00096582" w:rsidRPr="00B138F3" w:rsidRDefault="00096582" w:rsidP="00096582">
            <w:pPr>
              <w:widowControl w:val="0"/>
              <w:jc w:val="center"/>
              <w:rPr>
                <w:ins w:id="2401" w:author="User" w:date="2024-06-13T09:16:00Z"/>
                <w:rFonts w:ascii="GHEA Grapalat" w:hAnsi="GHEA Grapalat"/>
                <w:sz w:val="16"/>
                <w:szCs w:val="16"/>
              </w:rPr>
            </w:pPr>
          </w:p>
        </w:tc>
        <w:tc>
          <w:tcPr>
            <w:tcW w:w="1104" w:type="dxa"/>
            <w:tcPrChange w:id="2402" w:author="User" w:date="2024-06-13T09:29:00Z">
              <w:tcPr>
                <w:tcW w:w="1134" w:type="dxa"/>
                <w:gridSpan w:val="2"/>
              </w:tcPr>
            </w:tcPrChange>
          </w:tcPr>
          <w:p w:rsidR="00096582" w:rsidRPr="00B138F3" w:rsidRDefault="00096582" w:rsidP="00096582">
            <w:pPr>
              <w:widowControl w:val="0"/>
              <w:jc w:val="center"/>
              <w:rPr>
                <w:ins w:id="2403" w:author="User" w:date="2024-06-13T09:16:00Z"/>
                <w:rFonts w:ascii="GHEA Grapalat" w:hAnsi="GHEA Grapalat"/>
                <w:sz w:val="16"/>
                <w:szCs w:val="16"/>
              </w:rPr>
            </w:pPr>
          </w:p>
        </w:tc>
        <w:tc>
          <w:tcPr>
            <w:tcW w:w="880" w:type="dxa"/>
            <w:vAlign w:val="center"/>
            <w:tcPrChange w:id="2404" w:author="User" w:date="2024-06-13T09:29:00Z">
              <w:tcPr>
                <w:tcW w:w="850" w:type="dxa"/>
              </w:tcPr>
            </w:tcPrChange>
          </w:tcPr>
          <w:p w:rsidR="00096582" w:rsidRPr="00B138F3" w:rsidRDefault="00096582" w:rsidP="00096582">
            <w:pPr>
              <w:widowControl w:val="0"/>
              <w:jc w:val="center"/>
              <w:rPr>
                <w:ins w:id="2405" w:author="User" w:date="2024-06-13T09:16:00Z"/>
                <w:rFonts w:ascii="GHEA Grapalat" w:hAnsi="GHEA Grapalat"/>
                <w:sz w:val="16"/>
                <w:szCs w:val="16"/>
              </w:rPr>
            </w:pPr>
            <w:ins w:id="2406" w:author="User" w:date="2024-06-13T09:29:00Z">
              <w:r>
                <w:rPr>
                  <w:rFonts w:ascii="Sylfaen" w:hAnsi="Sylfaen"/>
                  <w:bCs/>
                  <w:sz w:val="18"/>
                  <w:szCs w:val="18"/>
                  <w:lang w:val="hy-AM"/>
                </w:rPr>
                <w:t>273</w:t>
              </w:r>
            </w:ins>
          </w:p>
        </w:tc>
        <w:tc>
          <w:tcPr>
            <w:tcW w:w="709" w:type="dxa"/>
            <w:vAlign w:val="center"/>
            <w:tcPrChange w:id="2407" w:author="User" w:date="2024-06-13T09:29:00Z">
              <w:tcPr>
                <w:tcW w:w="709" w:type="dxa"/>
              </w:tcPr>
            </w:tcPrChange>
          </w:tcPr>
          <w:p w:rsidR="00096582" w:rsidRPr="00B138F3" w:rsidRDefault="00096582" w:rsidP="00096582">
            <w:pPr>
              <w:widowControl w:val="0"/>
              <w:jc w:val="center"/>
              <w:rPr>
                <w:ins w:id="2408" w:author="User" w:date="2024-06-13T09:16:00Z"/>
                <w:rFonts w:ascii="GHEA Grapalat" w:hAnsi="GHEA Grapalat"/>
                <w:sz w:val="16"/>
                <w:szCs w:val="16"/>
              </w:rPr>
            </w:pPr>
            <w:ins w:id="240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10" w:author="User" w:date="2024-06-13T09:29:00Z">
              <w:tcPr>
                <w:tcW w:w="1158" w:type="dxa"/>
              </w:tcPr>
            </w:tcPrChange>
          </w:tcPr>
          <w:p w:rsidR="00096582" w:rsidRPr="00B138F3" w:rsidRDefault="00096582" w:rsidP="00096582">
            <w:pPr>
              <w:widowControl w:val="0"/>
              <w:jc w:val="center"/>
              <w:rPr>
                <w:ins w:id="2411" w:author="User" w:date="2024-06-13T09:16:00Z"/>
                <w:rFonts w:ascii="GHEA Grapalat" w:hAnsi="GHEA Grapalat"/>
                <w:sz w:val="16"/>
                <w:szCs w:val="16"/>
              </w:rPr>
            </w:pPr>
            <w:ins w:id="2412" w:author="User" w:date="2024-06-13T09:29:00Z">
              <w:r>
                <w:rPr>
                  <w:rFonts w:ascii="Sylfaen" w:hAnsi="Sylfaen"/>
                  <w:bCs/>
                  <w:sz w:val="18"/>
                  <w:szCs w:val="18"/>
                  <w:lang w:val="hy-AM"/>
                </w:rPr>
                <w:t>273</w:t>
              </w:r>
            </w:ins>
          </w:p>
        </w:tc>
        <w:tc>
          <w:tcPr>
            <w:tcW w:w="947" w:type="dxa"/>
            <w:vAlign w:val="center"/>
            <w:tcPrChange w:id="2413" w:author="User" w:date="2024-06-13T09:29:00Z">
              <w:tcPr>
                <w:tcW w:w="947" w:type="dxa"/>
              </w:tcPr>
            </w:tcPrChange>
          </w:tcPr>
          <w:p w:rsidR="00096582" w:rsidRPr="00B138F3" w:rsidRDefault="00096582" w:rsidP="00096582">
            <w:pPr>
              <w:widowControl w:val="0"/>
              <w:jc w:val="center"/>
              <w:rPr>
                <w:ins w:id="2414" w:author="User" w:date="2024-06-13T09:16:00Z"/>
                <w:rFonts w:ascii="GHEA Grapalat" w:hAnsi="GHEA Grapalat"/>
                <w:sz w:val="16"/>
                <w:szCs w:val="16"/>
              </w:rPr>
            </w:pPr>
            <w:ins w:id="2415"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1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17" w:author="User" w:date="2024-06-13T09:16:00Z"/>
          <w:trPrChange w:id="2418" w:author="User" w:date="2024-06-13T09:29:00Z">
            <w:trPr>
              <w:trHeight w:val="246"/>
              <w:jc w:val="center"/>
            </w:trPr>
          </w:trPrChange>
        </w:trPr>
        <w:tc>
          <w:tcPr>
            <w:tcW w:w="1242" w:type="dxa"/>
            <w:vAlign w:val="center"/>
            <w:tcPrChange w:id="2419" w:author="User" w:date="2024-06-13T09:29:00Z">
              <w:tcPr>
                <w:tcW w:w="1242" w:type="dxa"/>
                <w:vAlign w:val="center"/>
              </w:tcPr>
            </w:tcPrChange>
          </w:tcPr>
          <w:p w:rsidR="00096582" w:rsidRPr="00B138F3" w:rsidRDefault="00096582" w:rsidP="00096582">
            <w:pPr>
              <w:widowControl w:val="0"/>
              <w:jc w:val="center"/>
              <w:rPr>
                <w:ins w:id="2420" w:author="User" w:date="2024-06-13T09:16:00Z"/>
                <w:rFonts w:ascii="GHEA Grapalat" w:hAnsi="GHEA Grapalat"/>
                <w:sz w:val="16"/>
                <w:szCs w:val="16"/>
              </w:rPr>
            </w:pPr>
            <w:ins w:id="2421" w:author="User" w:date="2024-06-13T09:18:00Z">
              <w:r>
                <w:rPr>
                  <w:rFonts w:ascii="GHEA Grapalat" w:hAnsi="GHEA Grapalat"/>
                  <w:sz w:val="20"/>
                  <w:lang w:val="hy-AM"/>
                </w:rPr>
                <w:t>18</w:t>
              </w:r>
            </w:ins>
          </w:p>
        </w:tc>
        <w:tc>
          <w:tcPr>
            <w:tcW w:w="2715" w:type="dxa"/>
            <w:vAlign w:val="center"/>
            <w:tcPrChange w:id="2422" w:author="User" w:date="2024-06-13T09:29:00Z">
              <w:tcPr>
                <w:tcW w:w="2715" w:type="dxa"/>
                <w:vAlign w:val="center"/>
              </w:tcPr>
            </w:tcPrChange>
          </w:tcPr>
          <w:p w:rsidR="00096582" w:rsidRPr="00B138F3" w:rsidRDefault="00096582" w:rsidP="00096582">
            <w:pPr>
              <w:widowControl w:val="0"/>
              <w:jc w:val="center"/>
              <w:rPr>
                <w:ins w:id="2423" w:author="User" w:date="2024-06-13T09:16:00Z"/>
                <w:rFonts w:ascii="GHEA Grapalat" w:hAnsi="GHEA Grapalat"/>
                <w:sz w:val="16"/>
                <w:szCs w:val="16"/>
              </w:rPr>
            </w:pPr>
            <w:ins w:id="2424" w:author="User" w:date="2024-06-13T09:18:00Z">
              <w:r w:rsidRPr="0001756A">
                <w:rPr>
                  <w:rFonts w:ascii="Sylfaen" w:hAnsi="Sylfaen" w:cs="Arial"/>
                </w:rPr>
                <w:t>15551600</w:t>
              </w:r>
            </w:ins>
          </w:p>
        </w:tc>
        <w:tc>
          <w:tcPr>
            <w:tcW w:w="1559" w:type="dxa"/>
            <w:vAlign w:val="center"/>
            <w:tcPrChange w:id="2425" w:author="User" w:date="2024-06-13T09:29:00Z">
              <w:tcPr>
                <w:tcW w:w="1559" w:type="dxa"/>
                <w:vAlign w:val="center"/>
              </w:tcPr>
            </w:tcPrChange>
          </w:tcPr>
          <w:p w:rsidR="00096582" w:rsidRPr="00B138F3" w:rsidRDefault="00096582" w:rsidP="00096582">
            <w:pPr>
              <w:widowControl w:val="0"/>
              <w:jc w:val="center"/>
              <w:rPr>
                <w:ins w:id="2426" w:author="User" w:date="2024-06-13T09:16:00Z"/>
                <w:rFonts w:ascii="GHEA Grapalat" w:hAnsi="GHEA Grapalat"/>
                <w:sz w:val="16"/>
                <w:szCs w:val="16"/>
              </w:rPr>
            </w:pPr>
            <w:ins w:id="2427" w:author="User" w:date="2024-06-13T09:18:00Z">
              <w:r>
                <w:rPr>
                  <w:rFonts w:ascii="GHEA Grapalat" w:hAnsi="GHEA Grapalat" w:cs="Calibri"/>
                  <w:color w:val="000000"/>
                  <w:sz w:val="16"/>
                  <w:szCs w:val="16"/>
                </w:rPr>
                <w:t>Мацун</w:t>
              </w:r>
            </w:ins>
          </w:p>
        </w:tc>
        <w:tc>
          <w:tcPr>
            <w:tcW w:w="3392" w:type="dxa"/>
            <w:tcPrChange w:id="2428" w:author="User" w:date="2024-06-13T09:29:00Z">
              <w:tcPr>
                <w:tcW w:w="3392" w:type="dxa"/>
              </w:tcPr>
            </w:tcPrChange>
          </w:tcPr>
          <w:p w:rsidR="00096582" w:rsidRPr="00B138F3" w:rsidRDefault="00096582" w:rsidP="00096582">
            <w:pPr>
              <w:widowControl w:val="0"/>
              <w:jc w:val="center"/>
              <w:rPr>
                <w:ins w:id="2429" w:author="User" w:date="2024-06-13T09:16:00Z"/>
                <w:rFonts w:ascii="GHEA Grapalat" w:hAnsi="GHEA Grapalat"/>
                <w:sz w:val="16"/>
                <w:szCs w:val="16"/>
              </w:rPr>
            </w:pPr>
            <w:ins w:id="2430" w:author="User" w:date="2024-06-13T09:21:00Z">
              <w:r w:rsidRPr="00AB3D27">
                <w:rPr>
                  <w:rFonts w:ascii="Cambria Math" w:hAnsi="Cambria Math"/>
                  <w:sz w:val="16"/>
                  <w:szCs w:val="16"/>
                </w:rPr>
                <w:t xml:space="preserve">Из свежего коровьего молока, жирность не менее 3%, кислотность 65-1000 т, безопасность и маркировка в соответствии с законом правительства РА от 2006 года. статья 9 «технического регламента требований, предъявляемых к молоку, молочным продуктам и их производству» и Закона РА «О безопасности пищевых продуктов», утвержденного решением от 21 декабря </w:t>
              </w:r>
              <w:r>
                <w:rPr>
                  <w:rFonts w:ascii="Cambria Math" w:hAnsi="Cambria Math"/>
                  <w:sz w:val="16"/>
                  <w:szCs w:val="16"/>
                  <w:lang w:val="hy-AM"/>
                </w:rPr>
                <w:t>2006</w:t>
              </w:r>
              <w:r w:rsidRPr="00AB3D27">
                <w:rPr>
                  <w:rFonts w:ascii="Cambria Math" w:hAnsi="Cambria Math"/>
                  <w:sz w:val="16"/>
                  <w:szCs w:val="16"/>
                </w:rPr>
                <w:t xml:space="preserve"> года N 1925-N.</w:t>
              </w:r>
            </w:ins>
          </w:p>
        </w:tc>
        <w:tc>
          <w:tcPr>
            <w:tcW w:w="1085" w:type="dxa"/>
            <w:vAlign w:val="center"/>
            <w:tcPrChange w:id="2431" w:author="User" w:date="2024-06-13T09:29:00Z">
              <w:tcPr>
                <w:tcW w:w="1085" w:type="dxa"/>
                <w:vAlign w:val="center"/>
              </w:tcPr>
            </w:tcPrChange>
          </w:tcPr>
          <w:p w:rsidR="00096582" w:rsidRPr="00B138F3" w:rsidRDefault="00096582" w:rsidP="00096582">
            <w:pPr>
              <w:widowControl w:val="0"/>
              <w:jc w:val="center"/>
              <w:rPr>
                <w:ins w:id="2432" w:author="User" w:date="2024-06-13T09:16:00Z"/>
                <w:rFonts w:ascii="GHEA Grapalat" w:hAnsi="GHEA Grapalat"/>
                <w:sz w:val="16"/>
                <w:szCs w:val="16"/>
              </w:rPr>
            </w:pPr>
            <w:ins w:id="2433" w:author="User" w:date="2024-06-13T09:21:00Z">
              <w:r>
                <w:rPr>
                  <w:rFonts w:ascii="GHEA Grapalat" w:hAnsi="GHEA Grapalat"/>
                  <w:sz w:val="16"/>
                  <w:szCs w:val="16"/>
                </w:rPr>
                <w:t>Кг</w:t>
              </w:r>
            </w:ins>
          </w:p>
        </w:tc>
        <w:tc>
          <w:tcPr>
            <w:tcW w:w="1559" w:type="dxa"/>
            <w:tcPrChange w:id="2434" w:author="User" w:date="2024-06-13T09:29:00Z">
              <w:tcPr>
                <w:tcW w:w="1559" w:type="dxa"/>
              </w:tcPr>
            </w:tcPrChange>
          </w:tcPr>
          <w:p w:rsidR="00096582" w:rsidRPr="00B138F3" w:rsidRDefault="00096582" w:rsidP="00096582">
            <w:pPr>
              <w:widowControl w:val="0"/>
              <w:jc w:val="center"/>
              <w:rPr>
                <w:ins w:id="2435" w:author="User" w:date="2024-06-13T09:16:00Z"/>
                <w:rFonts w:ascii="GHEA Grapalat" w:hAnsi="GHEA Grapalat"/>
                <w:sz w:val="16"/>
                <w:szCs w:val="16"/>
              </w:rPr>
            </w:pPr>
          </w:p>
        </w:tc>
        <w:tc>
          <w:tcPr>
            <w:tcW w:w="1104" w:type="dxa"/>
            <w:tcPrChange w:id="2436" w:author="User" w:date="2024-06-13T09:29:00Z">
              <w:tcPr>
                <w:tcW w:w="1134" w:type="dxa"/>
                <w:gridSpan w:val="2"/>
              </w:tcPr>
            </w:tcPrChange>
          </w:tcPr>
          <w:p w:rsidR="00096582" w:rsidRPr="00B138F3" w:rsidRDefault="00096582" w:rsidP="00096582">
            <w:pPr>
              <w:widowControl w:val="0"/>
              <w:jc w:val="center"/>
              <w:rPr>
                <w:ins w:id="2437" w:author="User" w:date="2024-06-13T09:16:00Z"/>
                <w:rFonts w:ascii="GHEA Grapalat" w:hAnsi="GHEA Grapalat"/>
                <w:sz w:val="16"/>
                <w:szCs w:val="16"/>
              </w:rPr>
            </w:pPr>
          </w:p>
        </w:tc>
        <w:tc>
          <w:tcPr>
            <w:tcW w:w="880" w:type="dxa"/>
            <w:vAlign w:val="center"/>
            <w:tcPrChange w:id="2438" w:author="User" w:date="2024-06-13T09:29:00Z">
              <w:tcPr>
                <w:tcW w:w="850" w:type="dxa"/>
              </w:tcPr>
            </w:tcPrChange>
          </w:tcPr>
          <w:p w:rsidR="00096582" w:rsidRPr="00B138F3" w:rsidRDefault="00096582" w:rsidP="00096582">
            <w:pPr>
              <w:widowControl w:val="0"/>
              <w:jc w:val="center"/>
              <w:rPr>
                <w:ins w:id="2439" w:author="User" w:date="2024-06-13T09:16:00Z"/>
                <w:rFonts w:ascii="GHEA Grapalat" w:hAnsi="GHEA Grapalat"/>
                <w:sz w:val="16"/>
                <w:szCs w:val="16"/>
              </w:rPr>
            </w:pPr>
            <w:ins w:id="2440" w:author="User" w:date="2024-06-13T09:29:00Z">
              <w:r>
                <w:rPr>
                  <w:rFonts w:ascii="Sylfaen" w:hAnsi="Sylfaen"/>
                  <w:bCs/>
                  <w:sz w:val="18"/>
                  <w:szCs w:val="18"/>
                  <w:lang w:val="hy-AM"/>
                </w:rPr>
                <w:t>182</w:t>
              </w:r>
            </w:ins>
          </w:p>
        </w:tc>
        <w:tc>
          <w:tcPr>
            <w:tcW w:w="709" w:type="dxa"/>
            <w:vAlign w:val="center"/>
            <w:tcPrChange w:id="2441" w:author="User" w:date="2024-06-13T09:29:00Z">
              <w:tcPr>
                <w:tcW w:w="709" w:type="dxa"/>
              </w:tcPr>
            </w:tcPrChange>
          </w:tcPr>
          <w:p w:rsidR="00096582" w:rsidRPr="00B138F3" w:rsidRDefault="00096582" w:rsidP="00096582">
            <w:pPr>
              <w:widowControl w:val="0"/>
              <w:jc w:val="center"/>
              <w:rPr>
                <w:ins w:id="2442" w:author="User" w:date="2024-06-13T09:16:00Z"/>
                <w:rFonts w:ascii="GHEA Grapalat" w:hAnsi="GHEA Grapalat"/>
                <w:sz w:val="16"/>
                <w:szCs w:val="16"/>
              </w:rPr>
            </w:pPr>
            <w:ins w:id="244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44" w:author="User" w:date="2024-06-13T09:29:00Z">
              <w:tcPr>
                <w:tcW w:w="1158" w:type="dxa"/>
              </w:tcPr>
            </w:tcPrChange>
          </w:tcPr>
          <w:p w:rsidR="00096582" w:rsidRPr="00B138F3" w:rsidRDefault="00096582" w:rsidP="00096582">
            <w:pPr>
              <w:widowControl w:val="0"/>
              <w:jc w:val="center"/>
              <w:rPr>
                <w:ins w:id="2445" w:author="User" w:date="2024-06-13T09:16:00Z"/>
                <w:rFonts w:ascii="GHEA Grapalat" w:hAnsi="GHEA Grapalat"/>
                <w:sz w:val="16"/>
                <w:szCs w:val="16"/>
              </w:rPr>
            </w:pPr>
            <w:ins w:id="2446" w:author="User" w:date="2024-06-13T09:29:00Z">
              <w:r>
                <w:rPr>
                  <w:rFonts w:ascii="Sylfaen" w:hAnsi="Sylfaen"/>
                  <w:bCs/>
                  <w:sz w:val="18"/>
                  <w:szCs w:val="18"/>
                  <w:lang w:val="hy-AM"/>
                </w:rPr>
                <w:t>182</w:t>
              </w:r>
            </w:ins>
          </w:p>
        </w:tc>
        <w:tc>
          <w:tcPr>
            <w:tcW w:w="947" w:type="dxa"/>
            <w:vAlign w:val="center"/>
            <w:tcPrChange w:id="2447" w:author="User" w:date="2024-06-13T09:29:00Z">
              <w:tcPr>
                <w:tcW w:w="947" w:type="dxa"/>
              </w:tcPr>
            </w:tcPrChange>
          </w:tcPr>
          <w:p w:rsidR="00096582" w:rsidRPr="00B138F3" w:rsidRDefault="00096582" w:rsidP="00096582">
            <w:pPr>
              <w:widowControl w:val="0"/>
              <w:jc w:val="center"/>
              <w:rPr>
                <w:ins w:id="2448" w:author="User" w:date="2024-06-13T09:16:00Z"/>
                <w:rFonts w:ascii="GHEA Grapalat" w:hAnsi="GHEA Grapalat"/>
                <w:sz w:val="16"/>
                <w:szCs w:val="16"/>
              </w:rPr>
            </w:pPr>
            <w:ins w:id="2449"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5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51" w:author="User" w:date="2024-06-13T09:16:00Z"/>
          <w:trPrChange w:id="2452" w:author="User" w:date="2024-06-13T09:29:00Z">
            <w:trPr>
              <w:trHeight w:val="246"/>
              <w:jc w:val="center"/>
            </w:trPr>
          </w:trPrChange>
        </w:trPr>
        <w:tc>
          <w:tcPr>
            <w:tcW w:w="1242" w:type="dxa"/>
            <w:vAlign w:val="center"/>
            <w:tcPrChange w:id="2453" w:author="User" w:date="2024-06-13T09:29:00Z">
              <w:tcPr>
                <w:tcW w:w="1242" w:type="dxa"/>
                <w:vAlign w:val="center"/>
              </w:tcPr>
            </w:tcPrChange>
          </w:tcPr>
          <w:p w:rsidR="00096582" w:rsidRPr="00B138F3" w:rsidRDefault="00096582" w:rsidP="00096582">
            <w:pPr>
              <w:widowControl w:val="0"/>
              <w:jc w:val="center"/>
              <w:rPr>
                <w:ins w:id="2454" w:author="User" w:date="2024-06-13T09:16:00Z"/>
                <w:rFonts w:ascii="GHEA Grapalat" w:hAnsi="GHEA Grapalat"/>
                <w:sz w:val="16"/>
                <w:szCs w:val="16"/>
              </w:rPr>
            </w:pPr>
            <w:ins w:id="2455" w:author="User" w:date="2024-06-13T09:18:00Z">
              <w:r>
                <w:rPr>
                  <w:rFonts w:ascii="GHEA Grapalat" w:hAnsi="GHEA Grapalat"/>
                  <w:sz w:val="20"/>
                  <w:lang w:val="hy-AM"/>
                </w:rPr>
                <w:t>19</w:t>
              </w:r>
            </w:ins>
          </w:p>
        </w:tc>
        <w:tc>
          <w:tcPr>
            <w:tcW w:w="2715" w:type="dxa"/>
            <w:vAlign w:val="center"/>
            <w:tcPrChange w:id="2456" w:author="User" w:date="2024-06-13T09:29:00Z">
              <w:tcPr>
                <w:tcW w:w="2715" w:type="dxa"/>
                <w:vAlign w:val="center"/>
              </w:tcPr>
            </w:tcPrChange>
          </w:tcPr>
          <w:p w:rsidR="00096582" w:rsidRPr="00B138F3" w:rsidRDefault="00096582" w:rsidP="00096582">
            <w:pPr>
              <w:widowControl w:val="0"/>
              <w:jc w:val="center"/>
              <w:rPr>
                <w:ins w:id="2457" w:author="User" w:date="2024-06-13T09:16:00Z"/>
                <w:rFonts w:ascii="GHEA Grapalat" w:hAnsi="GHEA Grapalat"/>
                <w:sz w:val="16"/>
                <w:szCs w:val="16"/>
              </w:rPr>
            </w:pPr>
            <w:ins w:id="2458" w:author="User" w:date="2024-06-13T09:18:00Z">
              <w:r w:rsidRPr="0001756A">
                <w:rPr>
                  <w:rFonts w:ascii="Sylfaen" w:hAnsi="Sylfaen" w:cs="Arial"/>
                </w:rPr>
                <w:t>15333100</w:t>
              </w:r>
            </w:ins>
          </w:p>
        </w:tc>
        <w:tc>
          <w:tcPr>
            <w:tcW w:w="1559" w:type="dxa"/>
            <w:vAlign w:val="center"/>
            <w:tcPrChange w:id="2459" w:author="User" w:date="2024-06-13T09:29:00Z">
              <w:tcPr>
                <w:tcW w:w="1559" w:type="dxa"/>
                <w:vAlign w:val="center"/>
              </w:tcPr>
            </w:tcPrChange>
          </w:tcPr>
          <w:p w:rsidR="00096582" w:rsidRPr="00B138F3" w:rsidRDefault="00096582" w:rsidP="00096582">
            <w:pPr>
              <w:widowControl w:val="0"/>
              <w:jc w:val="center"/>
              <w:rPr>
                <w:ins w:id="2460" w:author="User" w:date="2024-06-13T09:16:00Z"/>
                <w:rFonts w:ascii="GHEA Grapalat" w:hAnsi="GHEA Grapalat"/>
                <w:sz w:val="16"/>
                <w:szCs w:val="16"/>
              </w:rPr>
            </w:pPr>
            <w:ins w:id="2461" w:author="User" w:date="2024-06-13T09:18:00Z">
              <w:r>
                <w:rPr>
                  <w:rFonts w:ascii="GHEA Grapalat" w:hAnsi="GHEA Grapalat" w:cs="Calibri"/>
                  <w:color w:val="000000"/>
                  <w:sz w:val="16"/>
                  <w:szCs w:val="16"/>
                </w:rPr>
                <w:t>Томатная паста</w:t>
              </w:r>
            </w:ins>
          </w:p>
        </w:tc>
        <w:tc>
          <w:tcPr>
            <w:tcW w:w="3392" w:type="dxa"/>
            <w:tcPrChange w:id="2462" w:author="User" w:date="2024-06-13T09:29:00Z">
              <w:tcPr>
                <w:tcW w:w="3392" w:type="dxa"/>
              </w:tcPr>
            </w:tcPrChange>
          </w:tcPr>
          <w:p w:rsidR="00096582" w:rsidRPr="00B138F3" w:rsidRDefault="00096582" w:rsidP="00096582">
            <w:pPr>
              <w:widowControl w:val="0"/>
              <w:jc w:val="center"/>
              <w:rPr>
                <w:ins w:id="2463" w:author="User" w:date="2024-06-13T09:16:00Z"/>
                <w:rFonts w:ascii="GHEA Grapalat" w:hAnsi="GHEA Grapalat"/>
                <w:sz w:val="16"/>
                <w:szCs w:val="16"/>
              </w:rPr>
            </w:pPr>
            <w:ins w:id="2464" w:author="User" w:date="2024-06-13T09:21:00Z">
              <w:r w:rsidRPr="00AB3D27">
                <w:rPr>
                  <w:rFonts w:ascii="Cambria Math" w:hAnsi="Cambria Math"/>
                  <w:sz w:val="16"/>
                  <w:szCs w:val="16"/>
                </w:rPr>
                <w:t>Высокого или первого сорта, в стеклянной или металлической таре, упаковка вместимостью до 10 дм3.-4.9-01-2010 гигиенические нормативы и статья 9 Закона РА " О безопасности пищевых продуктов :</w:t>
              </w:r>
            </w:ins>
          </w:p>
        </w:tc>
        <w:tc>
          <w:tcPr>
            <w:tcW w:w="1085" w:type="dxa"/>
            <w:vAlign w:val="center"/>
            <w:tcPrChange w:id="2465" w:author="User" w:date="2024-06-13T09:29:00Z">
              <w:tcPr>
                <w:tcW w:w="1085" w:type="dxa"/>
                <w:vAlign w:val="center"/>
              </w:tcPr>
            </w:tcPrChange>
          </w:tcPr>
          <w:p w:rsidR="00096582" w:rsidRPr="00B138F3" w:rsidRDefault="00096582" w:rsidP="00096582">
            <w:pPr>
              <w:widowControl w:val="0"/>
              <w:jc w:val="center"/>
              <w:rPr>
                <w:ins w:id="2466" w:author="User" w:date="2024-06-13T09:16:00Z"/>
                <w:rFonts w:ascii="GHEA Grapalat" w:hAnsi="GHEA Grapalat"/>
                <w:sz w:val="16"/>
                <w:szCs w:val="16"/>
              </w:rPr>
            </w:pPr>
            <w:ins w:id="2467" w:author="User" w:date="2024-06-13T09:21:00Z">
              <w:r>
                <w:rPr>
                  <w:rFonts w:ascii="GHEA Grapalat" w:hAnsi="GHEA Grapalat"/>
                  <w:sz w:val="16"/>
                  <w:szCs w:val="16"/>
                </w:rPr>
                <w:t>Кг</w:t>
              </w:r>
            </w:ins>
          </w:p>
        </w:tc>
        <w:tc>
          <w:tcPr>
            <w:tcW w:w="1559" w:type="dxa"/>
            <w:tcPrChange w:id="2468" w:author="User" w:date="2024-06-13T09:29:00Z">
              <w:tcPr>
                <w:tcW w:w="1559" w:type="dxa"/>
              </w:tcPr>
            </w:tcPrChange>
          </w:tcPr>
          <w:p w:rsidR="00096582" w:rsidRPr="00B138F3" w:rsidRDefault="00096582" w:rsidP="00096582">
            <w:pPr>
              <w:widowControl w:val="0"/>
              <w:jc w:val="center"/>
              <w:rPr>
                <w:ins w:id="2469" w:author="User" w:date="2024-06-13T09:16:00Z"/>
                <w:rFonts w:ascii="GHEA Grapalat" w:hAnsi="GHEA Grapalat"/>
                <w:sz w:val="16"/>
                <w:szCs w:val="16"/>
              </w:rPr>
            </w:pPr>
          </w:p>
        </w:tc>
        <w:tc>
          <w:tcPr>
            <w:tcW w:w="1104" w:type="dxa"/>
            <w:tcPrChange w:id="2470" w:author="User" w:date="2024-06-13T09:29:00Z">
              <w:tcPr>
                <w:tcW w:w="1134" w:type="dxa"/>
                <w:gridSpan w:val="2"/>
              </w:tcPr>
            </w:tcPrChange>
          </w:tcPr>
          <w:p w:rsidR="00096582" w:rsidRPr="00B138F3" w:rsidRDefault="00096582" w:rsidP="00096582">
            <w:pPr>
              <w:widowControl w:val="0"/>
              <w:jc w:val="center"/>
              <w:rPr>
                <w:ins w:id="2471" w:author="User" w:date="2024-06-13T09:16:00Z"/>
                <w:rFonts w:ascii="GHEA Grapalat" w:hAnsi="GHEA Grapalat"/>
                <w:sz w:val="16"/>
                <w:szCs w:val="16"/>
              </w:rPr>
            </w:pPr>
          </w:p>
        </w:tc>
        <w:tc>
          <w:tcPr>
            <w:tcW w:w="880" w:type="dxa"/>
            <w:vAlign w:val="center"/>
            <w:tcPrChange w:id="2472" w:author="User" w:date="2024-06-13T09:29:00Z">
              <w:tcPr>
                <w:tcW w:w="850" w:type="dxa"/>
              </w:tcPr>
            </w:tcPrChange>
          </w:tcPr>
          <w:p w:rsidR="00096582" w:rsidRPr="00B138F3" w:rsidRDefault="00096582" w:rsidP="00096582">
            <w:pPr>
              <w:widowControl w:val="0"/>
              <w:jc w:val="center"/>
              <w:rPr>
                <w:ins w:id="2473" w:author="User" w:date="2024-06-13T09:16:00Z"/>
                <w:rFonts w:ascii="GHEA Grapalat" w:hAnsi="GHEA Grapalat"/>
                <w:sz w:val="16"/>
                <w:szCs w:val="16"/>
              </w:rPr>
            </w:pPr>
            <w:ins w:id="2474" w:author="User" w:date="2024-06-13T09:29:00Z">
              <w:r>
                <w:rPr>
                  <w:rFonts w:ascii="Sylfaen" w:hAnsi="Sylfaen"/>
                  <w:bCs/>
                  <w:sz w:val="18"/>
                  <w:szCs w:val="18"/>
                  <w:lang w:val="hy-AM"/>
                </w:rPr>
                <w:t>36</w:t>
              </w:r>
            </w:ins>
          </w:p>
        </w:tc>
        <w:tc>
          <w:tcPr>
            <w:tcW w:w="709" w:type="dxa"/>
            <w:vAlign w:val="center"/>
            <w:tcPrChange w:id="2475" w:author="User" w:date="2024-06-13T09:29:00Z">
              <w:tcPr>
                <w:tcW w:w="709" w:type="dxa"/>
              </w:tcPr>
            </w:tcPrChange>
          </w:tcPr>
          <w:p w:rsidR="00096582" w:rsidRPr="00B138F3" w:rsidRDefault="00096582" w:rsidP="00096582">
            <w:pPr>
              <w:widowControl w:val="0"/>
              <w:jc w:val="center"/>
              <w:rPr>
                <w:ins w:id="2476" w:author="User" w:date="2024-06-13T09:16:00Z"/>
                <w:rFonts w:ascii="GHEA Grapalat" w:hAnsi="GHEA Grapalat"/>
                <w:sz w:val="16"/>
                <w:szCs w:val="16"/>
              </w:rPr>
            </w:pPr>
            <w:ins w:id="247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78" w:author="User" w:date="2024-06-13T09:29:00Z">
              <w:tcPr>
                <w:tcW w:w="1158" w:type="dxa"/>
              </w:tcPr>
            </w:tcPrChange>
          </w:tcPr>
          <w:p w:rsidR="00096582" w:rsidRPr="00B138F3" w:rsidRDefault="00096582" w:rsidP="00096582">
            <w:pPr>
              <w:widowControl w:val="0"/>
              <w:jc w:val="center"/>
              <w:rPr>
                <w:ins w:id="2479" w:author="User" w:date="2024-06-13T09:16:00Z"/>
                <w:rFonts w:ascii="GHEA Grapalat" w:hAnsi="GHEA Grapalat"/>
                <w:sz w:val="16"/>
                <w:szCs w:val="16"/>
              </w:rPr>
            </w:pPr>
            <w:ins w:id="2480" w:author="User" w:date="2024-06-13T09:29:00Z">
              <w:r>
                <w:rPr>
                  <w:rFonts w:ascii="Sylfaen" w:hAnsi="Sylfaen"/>
                  <w:bCs/>
                  <w:sz w:val="18"/>
                  <w:szCs w:val="18"/>
                  <w:lang w:val="hy-AM"/>
                </w:rPr>
                <w:t>36</w:t>
              </w:r>
            </w:ins>
          </w:p>
        </w:tc>
        <w:tc>
          <w:tcPr>
            <w:tcW w:w="947" w:type="dxa"/>
            <w:vAlign w:val="center"/>
            <w:tcPrChange w:id="2481" w:author="User" w:date="2024-06-13T09:29:00Z">
              <w:tcPr>
                <w:tcW w:w="947" w:type="dxa"/>
              </w:tcPr>
            </w:tcPrChange>
          </w:tcPr>
          <w:p w:rsidR="00096582" w:rsidRPr="00B138F3" w:rsidRDefault="00096582" w:rsidP="00096582">
            <w:pPr>
              <w:widowControl w:val="0"/>
              <w:jc w:val="center"/>
              <w:rPr>
                <w:ins w:id="2482" w:author="User" w:date="2024-06-13T09:16:00Z"/>
                <w:rFonts w:ascii="GHEA Grapalat" w:hAnsi="GHEA Grapalat"/>
                <w:sz w:val="16"/>
                <w:szCs w:val="16"/>
              </w:rPr>
            </w:pPr>
            <w:ins w:id="2483"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8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85" w:author="User" w:date="2024-06-13T09:16:00Z"/>
          <w:trPrChange w:id="2486" w:author="User" w:date="2024-06-13T09:29:00Z">
            <w:trPr>
              <w:trHeight w:val="246"/>
              <w:jc w:val="center"/>
            </w:trPr>
          </w:trPrChange>
        </w:trPr>
        <w:tc>
          <w:tcPr>
            <w:tcW w:w="1242" w:type="dxa"/>
            <w:vAlign w:val="center"/>
            <w:tcPrChange w:id="2487" w:author="User" w:date="2024-06-13T09:29:00Z">
              <w:tcPr>
                <w:tcW w:w="1242" w:type="dxa"/>
                <w:vAlign w:val="center"/>
              </w:tcPr>
            </w:tcPrChange>
          </w:tcPr>
          <w:p w:rsidR="00096582" w:rsidRPr="00B138F3" w:rsidRDefault="00096582" w:rsidP="00096582">
            <w:pPr>
              <w:widowControl w:val="0"/>
              <w:jc w:val="center"/>
              <w:rPr>
                <w:ins w:id="2488" w:author="User" w:date="2024-06-13T09:16:00Z"/>
                <w:rFonts w:ascii="GHEA Grapalat" w:hAnsi="GHEA Grapalat"/>
                <w:sz w:val="16"/>
                <w:szCs w:val="16"/>
              </w:rPr>
            </w:pPr>
            <w:ins w:id="2489" w:author="User" w:date="2024-06-13T09:18:00Z">
              <w:r>
                <w:rPr>
                  <w:rFonts w:ascii="GHEA Grapalat" w:hAnsi="GHEA Grapalat"/>
                  <w:sz w:val="20"/>
                  <w:lang w:val="hy-AM"/>
                </w:rPr>
                <w:t>20</w:t>
              </w:r>
            </w:ins>
          </w:p>
        </w:tc>
        <w:tc>
          <w:tcPr>
            <w:tcW w:w="2715" w:type="dxa"/>
            <w:vAlign w:val="center"/>
            <w:tcPrChange w:id="2490" w:author="User" w:date="2024-06-13T09:29:00Z">
              <w:tcPr>
                <w:tcW w:w="2715" w:type="dxa"/>
                <w:vAlign w:val="center"/>
              </w:tcPr>
            </w:tcPrChange>
          </w:tcPr>
          <w:p w:rsidR="00096582" w:rsidRPr="00B138F3" w:rsidRDefault="00096582" w:rsidP="00096582">
            <w:pPr>
              <w:widowControl w:val="0"/>
              <w:jc w:val="center"/>
              <w:rPr>
                <w:ins w:id="2491" w:author="User" w:date="2024-06-13T09:16:00Z"/>
                <w:rFonts w:ascii="GHEA Grapalat" w:hAnsi="GHEA Grapalat"/>
                <w:sz w:val="16"/>
                <w:szCs w:val="16"/>
              </w:rPr>
            </w:pPr>
            <w:ins w:id="2492" w:author="User" w:date="2024-06-13T09:18:00Z">
              <w:r w:rsidRPr="0001756A">
                <w:rPr>
                  <w:rFonts w:ascii="Sylfaen" w:hAnsi="Sylfaen" w:cs="Arial"/>
                </w:rPr>
                <w:t>03222240</w:t>
              </w:r>
            </w:ins>
          </w:p>
        </w:tc>
        <w:tc>
          <w:tcPr>
            <w:tcW w:w="1559" w:type="dxa"/>
            <w:vAlign w:val="center"/>
            <w:tcPrChange w:id="2493" w:author="User" w:date="2024-06-13T09:29:00Z">
              <w:tcPr>
                <w:tcW w:w="1559" w:type="dxa"/>
                <w:vAlign w:val="center"/>
              </w:tcPr>
            </w:tcPrChange>
          </w:tcPr>
          <w:p w:rsidR="00096582" w:rsidRPr="00B138F3" w:rsidRDefault="00096582" w:rsidP="00096582">
            <w:pPr>
              <w:widowControl w:val="0"/>
              <w:jc w:val="center"/>
              <w:rPr>
                <w:ins w:id="2494" w:author="User" w:date="2024-06-13T09:16:00Z"/>
                <w:rFonts w:ascii="GHEA Grapalat" w:hAnsi="GHEA Grapalat"/>
                <w:sz w:val="16"/>
                <w:szCs w:val="16"/>
              </w:rPr>
            </w:pPr>
            <w:ins w:id="2495" w:author="User" w:date="2024-06-13T09:18:00Z">
              <w:r w:rsidRPr="004A79BB">
                <w:rPr>
                  <w:rFonts w:ascii="GHEA Grapalat" w:hAnsi="GHEA Grapalat" w:cs="Calibri"/>
                  <w:color w:val="000000"/>
                  <w:sz w:val="16"/>
                  <w:szCs w:val="16"/>
                </w:rPr>
                <w:t>Мандарин</w:t>
              </w:r>
            </w:ins>
          </w:p>
        </w:tc>
        <w:tc>
          <w:tcPr>
            <w:tcW w:w="3392" w:type="dxa"/>
            <w:tcPrChange w:id="2496" w:author="User" w:date="2024-06-13T09:29:00Z">
              <w:tcPr>
                <w:tcW w:w="3392" w:type="dxa"/>
              </w:tcPr>
            </w:tcPrChange>
          </w:tcPr>
          <w:p w:rsidR="00096582" w:rsidRPr="00B138F3" w:rsidRDefault="00096582" w:rsidP="00096582">
            <w:pPr>
              <w:widowControl w:val="0"/>
              <w:jc w:val="center"/>
              <w:rPr>
                <w:ins w:id="2497" w:author="User" w:date="2024-06-13T09:16:00Z"/>
                <w:rFonts w:ascii="GHEA Grapalat" w:hAnsi="GHEA Grapalat"/>
                <w:sz w:val="16"/>
                <w:szCs w:val="16"/>
              </w:rPr>
            </w:pPr>
            <w:ins w:id="2498" w:author="User" w:date="2024-06-13T09:21:00Z">
              <w:r w:rsidRPr="00AB3D27">
                <w:rPr>
                  <w:rFonts w:ascii="Cambria Math" w:hAnsi="Cambria Math"/>
                  <w:sz w:val="16"/>
                  <w:szCs w:val="16"/>
                </w:rPr>
                <w:t>Свежие, безопасность и маркировка в соответствии с законом правительства РА О безопасности пищевых продуктов», утвержденного решением от 21 декабря 2006 года</w:t>
              </w:r>
            </w:ins>
          </w:p>
        </w:tc>
        <w:tc>
          <w:tcPr>
            <w:tcW w:w="1085" w:type="dxa"/>
            <w:vAlign w:val="center"/>
            <w:tcPrChange w:id="2499" w:author="User" w:date="2024-06-13T09:29:00Z">
              <w:tcPr>
                <w:tcW w:w="1085" w:type="dxa"/>
                <w:vAlign w:val="center"/>
              </w:tcPr>
            </w:tcPrChange>
          </w:tcPr>
          <w:p w:rsidR="00096582" w:rsidRPr="00B138F3" w:rsidRDefault="00096582" w:rsidP="00096582">
            <w:pPr>
              <w:widowControl w:val="0"/>
              <w:jc w:val="center"/>
              <w:rPr>
                <w:ins w:id="2500" w:author="User" w:date="2024-06-13T09:16:00Z"/>
                <w:rFonts w:ascii="GHEA Grapalat" w:hAnsi="GHEA Grapalat"/>
                <w:sz w:val="16"/>
                <w:szCs w:val="16"/>
              </w:rPr>
            </w:pPr>
            <w:ins w:id="2501" w:author="User" w:date="2024-06-13T09:21:00Z">
              <w:r>
                <w:rPr>
                  <w:rFonts w:ascii="GHEA Grapalat" w:hAnsi="GHEA Grapalat"/>
                  <w:sz w:val="16"/>
                  <w:szCs w:val="16"/>
                </w:rPr>
                <w:t>Кг</w:t>
              </w:r>
            </w:ins>
          </w:p>
        </w:tc>
        <w:tc>
          <w:tcPr>
            <w:tcW w:w="1559" w:type="dxa"/>
            <w:tcPrChange w:id="2502" w:author="User" w:date="2024-06-13T09:29:00Z">
              <w:tcPr>
                <w:tcW w:w="1559" w:type="dxa"/>
              </w:tcPr>
            </w:tcPrChange>
          </w:tcPr>
          <w:p w:rsidR="00096582" w:rsidRPr="00B138F3" w:rsidRDefault="00096582" w:rsidP="00096582">
            <w:pPr>
              <w:widowControl w:val="0"/>
              <w:jc w:val="center"/>
              <w:rPr>
                <w:ins w:id="2503" w:author="User" w:date="2024-06-13T09:16:00Z"/>
                <w:rFonts w:ascii="GHEA Grapalat" w:hAnsi="GHEA Grapalat"/>
                <w:sz w:val="16"/>
                <w:szCs w:val="16"/>
              </w:rPr>
            </w:pPr>
          </w:p>
        </w:tc>
        <w:tc>
          <w:tcPr>
            <w:tcW w:w="1104" w:type="dxa"/>
            <w:tcPrChange w:id="2504" w:author="User" w:date="2024-06-13T09:29:00Z">
              <w:tcPr>
                <w:tcW w:w="1134" w:type="dxa"/>
                <w:gridSpan w:val="2"/>
              </w:tcPr>
            </w:tcPrChange>
          </w:tcPr>
          <w:p w:rsidR="00096582" w:rsidRPr="00B138F3" w:rsidRDefault="00096582" w:rsidP="00096582">
            <w:pPr>
              <w:widowControl w:val="0"/>
              <w:jc w:val="center"/>
              <w:rPr>
                <w:ins w:id="2505" w:author="User" w:date="2024-06-13T09:16:00Z"/>
                <w:rFonts w:ascii="GHEA Grapalat" w:hAnsi="GHEA Grapalat"/>
                <w:sz w:val="16"/>
                <w:szCs w:val="16"/>
              </w:rPr>
            </w:pPr>
          </w:p>
        </w:tc>
        <w:tc>
          <w:tcPr>
            <w:tcW w:w="880" w:type="dxa"/>
            <w:vAlign w:val="center"/>
            <w:tcPrChange w:id="2506" w:author="User" w:date="2024-06-13T09:29:00Z">
              <w:tcPr>
                <w:tcW w:w="850" w:type="dxa"/>
              </w:tcPr>
            </w:tcPrChange>
          </w:tcPr>
          <w:p w:rsidR="00096582" w:rsidRPr="00B138F3" w:rsidRDefault="00096582" w:rsidP="00096582">
            <w:pPr>
              <w:widowControl w:val="0"/>
              <w:jc w:val="center"/>
              <w:rPr>
                <w:ins w:id="2507" w:author="User" w:date="2024-06-13T09:16:00Z"/>
                <w:rFonts w:ascii="GHEA Grapalat" w:hAnsi="GHEA Grapalat"/>
                <w:sz w:val="16"/>
                <w:szCs w:val="16"/>
              </w:rPr>
            </w:pPr>
            <w:ins w:id="2508" w:author="User" w:date="2024-06-13T09:29:00Z">
              <w:r>
                <w:rPr>
                  <w:rFonts w:ascii="Sylfaen" w:hAnsi="Sylfaen"/>
                  <w:bCs/>
                  <w:sz w:val="18"/>
                  <w:szCs w:val="18"/>
                  <w:lang w:val="hy-AM"/>
                </w:rPr>
                <w:t>95</w:t>
              </w:r>
            </w:ins>
          </w:p>
        </w:tc>
        <w:tc>
          <w:tcPr>
            <w:tcW w:w="709" w:type="dxa"/>
            <w:vAlign w:val="center"/>
            <w:tcPrChange w:id="2509" w:author="User" w:date="2024-06-13T09:29:00Z">
              <w:tcPr>
                <w:tcW w:w="709" w:type="dxa"/>
              </w:tcPr>
            </w:tcPrChange>
          </w:tcPr>
          <w:p w:rsidR="00096582" w:rsidRPr="00B138F3" w:rsidRDefault="00096582" w:rsidP="00096582">
            <w:pPr>
              <w:widowControl w:val="0"/>
              <w:jc w:val="center"/>
              <w:rPr>
                <w:ins w:id="2510" w:author="User" w:date="2024-06-13T09:16:00Z"/>
                <w:rFonts w:ascii="GHEA Grapalat" w:hAnsi="GHEA Grapalat"/>
                <w:sz w:val="16"/>
                <w:szCs w:val="16"/>
              </w:rPr>
            </w:pPr>
            <w:ins w:id="251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512" w:author="User" w:date="2024-06-13T09:29:00Z">
              <w:tcPr>
                <w:tcW w:w="1158" w:type="dxa"/>
              </w:tcPr>
            </w:tcPrChange>
          </w:tcPr>
          <w:p w:rsidR="00096582" w:rsidRPr="00B138F3" w:rsidRDefault="00096582" w:rsidP="00096582">
            <w:pPr>
              <w:widowControl w:val="0"/>
              <w:jc w:val="center"/>
              <w:rPr>
                <w:ins w:id="2513" w:author="User" w:date="2024-06-13T09:16:00Z"/>
                <w:rFonts w:ascii="GHEA Grapalat" w:hAnsi="GHEA Grapalat"/>
                <w:sz w:val="16"/>
                <w:szCs w:val="16"/>
              </w:rPr>
            </w:pPr>
            <w:ins w:id="2514" w:author="User" w:date="2024-06-13T09:29:00Z">
              <w:r>
                <w:rPr>
                  <w:rFonts w:ascii="Sylfaen" w:hAnsi="Sylfaen"/>
                  <w:bCs/>
                  <w:sz w:val="18"/>
                  <w:szCs w:val="18"/>
                  <w:lang w:val="hy-AM"/>
                </w:rPr>
                <w:t>95</w:t>
              </w:r>
            </w:ins>
          </w:p>
        </w:tc>
        <w:tc>
          <w:tcPr>
            <w:tcW w:w="947" w:type="dxa"/>
            <w:vAlign w:val="center"/>
            <w:tcPrChange w:id="2515" w:author="User" w:date="2024-06-13T09:29:00Z">
              <w:tcPr>
                <w:tcW w:w="947" w:type="dxa"/>
              </w:tcPr>
            </w:tcPrChange>
          </w:tcPr>
          <w:p w:rsidR="00096582" w:rsidRPr="00B138F3" w:rsidRDefault="00096582" w:rsidP="00096582">
            <w:pPr>
              <w:widowControl w:val="0"/>
              <w:jc w:val="center"/>
              <w:rPr>
                <w:ins w:id="2516" w:author="User" w:date="2024-06-13T09:16:00Z"/>
                <w:rFonts w:ascii="GHEA Grapalat" w:hAnsi="GHEA Grapalat"/>
                <w:sz w:val="16"/>
                <w:szCs w:val="16"/>
              </w:rPr>
            </w:pPr>
            <w:ins w:id="2517"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1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519" w:author="User" w:date="2024-06-13T09:16:00Z"/>
          <w:trPrChange w:id="2520" w:author="User" w:date="2024-06-13T09:29:00Z">
            <w:trPr>
              <w:trHeight w:val="246"/>
              <w:jc w:val="center"/>
            </w:trPr>
          </w:trPrChange>
        </w:trPr>
        <w:tc>
          <w:tcPr>
            <w:tcW w:w="1242" w:type="dxa"/>
            <w:vAlign w:val="center"/>
            <w:tcPrChange w:id="2521" w:author="User" w:date="2024-06-13T09:29:00Z">
              <w:tcPr>
                <w:tcW w:w="1242" w:type="dxa"/>
                <w:vAlign w:val="center"/>
              </w:tcPr>
            </w:tcPrChange>
          </w:tcPr>
          <w:p w:rsidR="00096582" w:rsidRPr="00B138F3" w:rsidRDefault="00096582" w:rsidP="00096582">
            <w:pPr>
              <w:widowControl w:val="0"/>
              <w:jc w:val="center"/>
              <w:rPr>
                <w:ins w:id="2522" w:author="User" w:date="2024-06-13T09:16:00Z"/>
                <w:rFonts w:ascii="GHEA Grapalat" w:hAnsi="GHEA Grapalat"/>
                <w:sz w:val="16"/>
                <w:szCs w:val="16"/>
              </w:rPr>
            </w:pPr>
            <w:ins w:id="2523" w:author="User" w:date="2024-06-13T09:18:00Z">
              <w:r>
                <w:rPr>
                  <w:rFonts w:ascii="GHEA Grapalat" w:hAnsi="GHEA Grapalat"/>
                  <w:sz w:val="20"/>
                  <w:lang w:val="hy-AM"/>
                </w:rPr>
                <w:lastRenderedPageBreak/>
                <w:t>21</w:t>
              </w:r>
            </w:ins>
          </w:p>
        </w:tc>
        <w:tc>
          <w:tcPr>
            <w:tcW w:w="2715" w:type="dxa"/>
            <w:vAlign w:val="center"/>
            <w:tcPrChange w:id="2524" w:author="User" w:date="2024-06-13T09:29:00Z">
              <w:tcPr>
                <w:tcW w:w="2715" w:type="dxa"/>
                <w:vAlign w:val="center"/>
              </w:tcPr>
            </w:tcPrChange>
          </w:tcPr>
          <w:p w:rsidR="00096582" w:rsidRPr="00B138F3" w:rsidRDefault="00096582" w:rsidP="00096582">
            <w:pPr>
              <w:widowControl w:val="0"/>
              <w:jc w:val="center"/>
              <w:rPr>
                <w:ins w:id="2525" w:author="User" w:date="2024-06-13T09:16:00Z"/>
                <w:rFonts w:ascii="GHEA Grapalat" w:hAnsi="GHEA Grapalat"/>
                <w:sz w:val="16"/>
                <w:szCs w:val="16"/>
              </w:rPr>
            </w:pPr>
            <w:ins w:id="2526" w:author="User" w:date="2024-06-13T09:18:00Z">
              <w:r w:rsidRPr="0001756A">
                <w:rPr>
                  <w:rFonts w:ascii="Sylfaen" w:hAnsi="Sylfaen" w:cs="Arial"/>
                </w:rPr>
                <w:t>3222100</w:t>
              </w:r>
            </w:ins>
          </w:p>
        </w:tc>
        <w:tc>
          <w:tcPr>
            <w:tcW w:w="1559" w:type="dxa"/>
            <w:vAlign w:val="center"/>
            <w:tcPrChange w:id="2527" w:author="User" w:date="2024-06-13T09:29:00Z">
              <w:tcPr>
                <w:tcW w:w="1559" w:type="dxa"/>
                <w:vAlign w:val="center"/>
              </w:tcPr>
            </w:tcPrChange>
          </w:tcPr>
          <w:p w:rsidR="00096582" w:rsidRPr="00B138F3" w:rsidRDefault="00096582" w:rsidP="00096582">
            <w:pPr>
              <w:widowControl w:val="0"/>
              <w:jc w:val="center"/>
              <w:rPr>
                <w:ins w:id="2528" w:author="User" w:date="2024-06-13T09:16:00Z"/>
                <w:rFonts w:ascii="GHEA Grapalat" w:hAnsi="GHEA Grapalat"/>
                <w:sz w:val="16"/>
                <w:szCs w:val="16"/>
              </w:rPr>
            </w:pPr>
            <w:ins w:id="2529" w:author="User" w:date="2024-06-13T09:18:00Z">
              <w:r w:rsidRPr="004A79BB">
                <w:rPr>
                  <w:rFonts w:ascii="GHEA Grapalat" w:hAnsi="GHEA Grapalat" w:cs="Calibri"/>
                  <w:color w:val="000000"/>
                  <w:sz w:val="16"/>
                  <w:szCs w:val="16"/>
                </w:rPr>
                <w:t>Бананы</w:t>
              </w:r>
            </w:ins>
          </w:p>
        </w:tc>
        <w:tc>
          <w:tcPr>
            <w:tcW w:w="3392" w:type="dxa"/>
            <w:tcPrChange w:id="2530" w:author="User" w:date="2024-06-13T09:29:00Z">
              <w:tcPr>
                <w:tcW w:w="3392" w:type="dxa"/>
              </w:tcPr>
            </w:tcPrChange>
          </w:tcPr>
          <w:p w:rsidR="00096582" w:rsidRPr="00B138F3" w:rsidRDefault="00096582" w:rsidP="00096582">
            <w:pPr>
              <w:widowControl w:val="0"/>
              <w:jc w:val="center"/>
              <w:rPr>
                <w:ins w:id="2531" w:author="User" w:date="2024-06-13T09:16:00Z"/>
                <w:rFonts w:ascii="GHEA Grapalat" w:hAnsi="GHEA Grapalat"/>
                <w:sz w:val="16"/>
                <w:szCs w:val="16"/>
              </w:rPr>
            </w:pPr>
            <w:ins w:id="2532" w:author="User" w:date="2024-06-13T09:21:00Z">
              <w:r w:rsidRPr="0050651E">
                <w:rPr>
                  <w:rFonts w:ascii="Cambria Math" w:hAnsi="Cambria Math"/>
                  <w:sz w:val="16"/>
                  <w:szCs w:val="16"/>
                </w:rPr>
                <w:t xml:space="preserve">Бананы свежие, II группы, ГОСТ 4427-82. Безопасность и маркировка в соответствии с указом правительства РА </w:t>
              </w:r>
              <w:r w:rsidRPr="00AB3D27">
                <w:rPr>
                  <w:rFonts w:ascii="Cambria Math" w:hAnsi="Cambria Math"/>
                  <w:sz w:val="16"/>
                  <w:szCs w:val="16"/>
                </w:rPr>
                <w:t>О безопасности пищевых продуктов», утвержденного решением от 21 декабря</w:t>
              </w:r>
              <w:r w:rsidRPr="0050651E">
                <w:rPr>
                  <w:rFonts w:ascii="Cambria Math" w:hAnsi="Cambria Math"/>
                  <w:sz w:val="16"/>
                  <w:szCs w:val="16"/>
                </w:rPr>
                <w:t xml:space="preserve"> 2006 года.</w:t>
              </w:r>
            </w:ins>
          </w:p>
        </w:tc>
        <w:tc>
          <w:tcPr>
            <w:tcW w:w="1085" w:type="dxa"/>
            <w:vAlign w:val="center"/>
            <w:tcPrChange w:id="2533" w:author="User" w:date="2024-06-13T09:29:00Z">
              <w:tcPr>
                <w:tcW w:w="1085" w:type="dxa"/>
                <w:vAlign w:val="center"/>
              </w:tcPr>
            </w:tcPrChange>
          </w:tcPr>
          <w:p w:rsidR="00096582" w:rsidRPr="00B138F3" w:rsidRDefault="00096582" w:rsidP="00096582">
            <w:pPr>
              <w:widowControl w:val="0"/>
              <w:jc w:val="center"/>
              <w:rPr>
                <w:ins w:id="2534" w:author="User" w:date="2024-06-13T09:16:00Z"/>
                <w:rFonts w:ascii="GHEA Grapalat" w:hAnsi="GHEA Grapalat"/>
                <w:sz w:val="16"/>
                <w:szCs w:val="16"/>
              </w:rPr>
            </w:pPr>
            <w:ins w:id="2535" w:author="User" w:date="2024-06-13T09:21:00Z">
              <w:r>
                <w:rPr>
                  <w:rFonts w:ascii="GHEA Grapalat" w:hAnsi="GHEA Grapalat"/>
                  <w:sz w:val="16"/>
                  <w:szCs w:val="16"/>
                </w:rPr>
                <w:t>кг</w:t>
              </w:r>
            </w:ins>
          </w:p>
        </w:tc>
        <w:tc>
          <w:tcPr>
            <w:tcW w:w="1559" w:type="dxa"/>
            <w:tcPrChange w:id="2536" w:author="User" w:date="2024-06-13T09:29:00Z">
              <w:tcPr>
                <w:tcW w:w="1559" w:type="dxa"/>
              </w:tcPr>
            </w:tcPrChange>
          </w:tcPr>
          <w:p w:rsidR="00096582" w:rsidRPr="00B138F3" w:rsidRDefault="00096582" w:rsidP="00096582">
            <w:pPr>
              <w:widowControl w:val="0"/>
              <w:jc w:val="center"/>
              <w:rPr>
                <w:ins w:id="2537" w:author="User" w:date="2024-06-13T09:16:00Z"/>
                <w:rFonts w:ascii="GHEA Grapalat" w:hAnsi="GHEA Grapalat"/>
                <w:sz w:val="16"/>
                <w:szCs w:val="16"/>
              </w:rPr>
            </w:pPr>
          </w:p>
        </w:tc>
        <w:tc>
          <w:tcPr>
            <w:tcW w:w="1104" w:type="dxa"/>
            <w:tcPrChange w:id="2538" w:author="User" w:date="2024-06-13T09:29:00Z">
              <w:tcPr>
                <w:tcW w:w="1134" w:type="dxa"/>
                <w:gridSpan w:val="2"/>
              </w:tcPr>
            </w:tcPrChange>
          </w:tcPr>
          <w:p w:rsidR="00096582" w:rsidRPr="00B138F3" w:rsidRDefault="00096582" w:rsidP="00096582">
            <w:pPr>
              <w:widowControl w:val="0"/>
              <w:jc w:val="center"/>
              <w:rPr>
                <w:ins w:id="2539" w:author="User" w:date="2024-06-13T09:16:00Z"/>
                <w:rFonts w:ascii="GHEA Grapalat" w:hAnsi="GHEA Grapalat"/>
                <w:sz w:val="16"/>
                <w:szCs w:val="16"/>
              </w:rPr>
            </w:pPr>
          </w:p>
        </w:tc>
        <w:tc>
          <w:tcPr>
            <w:tcW w:w="880" w:type="dxa"/>
            <w:vAlign w:val="center"/>
            <w:tcPrChange w:id="2540" w:author="User" w:date="2024-06-13T09:29:00Z">
              <w:tcPr>
                <w:tcW w:w="850" w:type="dxa"/>
              </w:tcPr>
            </w:tcPrChange>
          </w:tcPr>
          <w:p w:rsidR="00096582" w:rsidRPr="00B138F3" w:rsidRDefault="00096582" w:rsidP="00096582">
            <w:pPr>
              <w:widowControl w:val="0"/>
              <w:jc w:val="center"/>
              <w:rPr>
                <w:ins w:id="2541" w:author="User" w:date="2024-06-13T09:16:00Z"/>
                <w:rFonts w:ascii="GHEA Grapalat" w:hAnsi="GHEA Grapalat"/>
                <w:sz w:val="16"/>
                <w:szCs w:val="16"/>
              </w:rPr>
            </w:pPr>
            <w:ins w:id="2542" w:author="User" w:date="2024-06-13T09:29:00Z">
              <w:r>
                <w:rPr>
                  <w:rFonts w:ascii="Sylfaen" w:hAnsi="Sylfaen"/>
                  <w:bCs/>
                  <w:sz w:val="18"/>
                  <w:szCs w:val="18"/>
                  <w:lang w:val="hy-AM"/>
                </w:rPr>
                <w:t>304</w:t>
              </w:r>
            </w:ins>
          </w:p>
        </w:tc>
        <w:tc>
          <w:tcPr>
            <w:tcW w:w="709" w:type="dxa"/>
            <w:vAlign w:val="center"/>
            <w:tcPrChange w:id="2543" w:author="User" w:date="2024-06-13T09:29:00Z">
              <w:tcPr>
                <w:tcW w:w="709" w:type="dxa"/>
              </w:tcPr>
            </w:tcPrChange>
          </w:tcPr>
          <w:p w:rsidR="00096582" w:rsidRPr="00B138F3" w:rsidRDefault="00096582" w:rsidP="00096582">
            <w:pPr>
              <w:widowControl w:val="0"/>
              <w:jc w:val="center"/>
              <w:rPr>
                <w:ins w:id="2544" w:author="User" w:date="2024-06-13T09:16:00Z"/>
                <w:rFonts w:ascii="GHEA Grapalat" w:hAnsi="GHEA Grapalat"/>
                <w:sz w:val="16"/>
                <w:szCs w:val="16"/>
              </w:rPr>
            </w:pPr>
            <w:ins w:id="2545"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546" w:author="User" w:date="2024-06-13T09:29:00Z">
              <w:tcPr>
                <w:tcW w:w="1158" w:type="dxa"/>
              </w:tcPr>
            </w:tcPrChange>
          </w:tcPr>
          <w:p w:rsidR="00096582" w:rsidRPr="00B138F3" w:rsidRDefault="00096582" w:rsidP="00096582">
            <w:pPr>
              <w:widowControl w:val="0"/>
              <w:jc w:val="center"/>
              <w:rPr>
                <w:ins w:id="2547" w:author="User" w:date="2024-06-13T09:16:00Z"/>
                <w:rFonts w:ascii="GHEA Grapalat" w:hAnsi="GHEA Grapalat"/>
                <w:sz w:val="16"/>
                <w:szCs w:val="16"/>
              </w:rPr>
            </w:pPr>
            <w:ins w:id="2548" w:author="User" w:date="2024-06-13T09:29:00Z">
              <w:r>
                <w:rPr>
                  <w:rFonts w:ascii="Sylfaen" w:hAnsi="Sylfaen"/>
                  <w:bCs/>
                  <w:sz w:val="18"/>
                  <w:szCs w:val="18"/>
                  <w:lang w:val="hy-AM"/>
                </w:rPr>
                <w:t>304</w:t>
              </w:r>
            </w:ins>
          </w:p>
        </w:tc>
        <w:tc>
          <w:tcPr>
            <w:tcW w:w="947" w:type="dxa"/>
            <w:vAlign w:val="center"/>
            <w:tcPrChange w:id="2549" w:author="User" w:date="2024-06-13T09:29:00Z">
              <w:tcPr>
                <w:tcW w:w="947" w:type="dxa"/>
              </w:tcPr>
            </w:tcPrChange>
          </w:tcPr>
          <w:p w:rsidR="00096582" w:rsidRPr="00B138F3" w:rsidRDefault="00096582" w:rsidP="00096582">
            <w:pPr>
              <w:widowControl w:val="0"/>
              <w:jc w:val="center"/>
              <w:rPr>
                <w:ins w:id="2550" w:author="User" w:date="2024-06-13T09:16:00Z"/>
                <w:rFonts w:ascii="GHEA Grapalat" w:hAnsi="GHEA Grapalat"/>
                <w:sz w:val="16"/>
                <w:szCs w:val="16"/>
              </w:rPr>
            </w:pPr>
            <w:ins w:id="2551"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52"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2553" w:author="User" w:date="2024-06-13T09:29:00Z">
            <w:trPr>
              <w:jc w:val="center"/>
            </w:trPr>
          </w:trPrChange>
        </w:trPr>
        <w:tc>
          <w:tcPr>
            <w:tcW w:w="1242" w:type="dxa"/>
            <w:vAlign w:val="center"/>
            <w:tcPrChange w:id="2554" w:author="User" w:date="2024-06-13T09:29:00Z">
              <w:tcPr>
                <w:tcW w:w="1242" w:type="dxa"/>
                <w:vAlign w:val="center"/>
              </w:tcPr>
            </w:tcPrChange>
          </w:tcPr>
          <w:p w:rsidR="00096582" w:rsidRPr="00B138F3" w:rsidRDefault="00096582" w:rsidP="00096582">
            <w:pPr>
              <w:widowControl w:val="0"/>
              <w:jc w:val="center"/>
              <w:rPr>
                <w:rFonts w:ascii="GHEA Grapalat" w:hAnsi="GHEA Grapalat"/>
                <w:sz w:val="16"/>
                <w:szCs w:val="16"/>
              </w:rPr>
            </w:pPr>
            <w:ins w:id="2555" w:author="User" w:date="2024-06-13T09:18:00Z">
              <w:r>
                <w:rPr>
                  <w:rFonts w:ascii="GHEA Grapalat" w:hAnsi="GHEA Grapalat"/>
                  <w:sz w:val="20"/>
                  <w:lang w:val="hy-AM"/>
                </w:rPr>
                <w:t>22</w:t>
              </w:r>
            </w:ins>
          </w:p>
        </w:tc>
        <w:tc>
          <w:tcPr>
            <w:tcW w:w="2715" w:type="dxa"/>
            <w:vAlign w:val="center"/>
            <w:tcPrChange w:id="2556" w:author="User" w:date="2024-06-13T09:29:00Z">
              <w:tcPr>
                <w:tcW w:w="2715" w:type="dxa"/>
                <w:vAlign w:val="center"/>
              </w:tcPr>
            </w:tcPrChange>
          </w:tcPr>
          <w:p w:rsidR="00096582" w:rsidRPr="00B138F3" w:rsidRDefault="00096582" w:rsidP="00096582">
            <w:pPr>
              <w:widowControl w:val="0"/>
              <w:jc w:val="center"/>
              <w:rPr>
                <w:rFonts w:ascii="GHEA Grapalat" w:hAnsi="GHEA Grapalat"/>
                <w:sz w:val="16"/>
                <w:szCs w:val="16"/>
              </w:rPr>
            </w:pPr>
            <w:ins w:id="2557" w:author="User" w:date="2024-06-13T09:18:00Z">
              <w:r w:rsidRPr="0001756A">
                <w:rPr>
                  <w:rFonts w:ascii="Calibri" w:hAnsi="Calibri" w:cs="Calibri"/>
                </w:rPr>
                <w:t>03222332</w:t>
              </w:r>
            </w:ins>
          </w:p>
        </w:tc>
        <w:tc>
          <w:tcPr>
            <w:tcW w:w="1559" w:type="dxa"/>
            <w:vAlign w:val="center"/>
            <w:tcPrChange w:id="2558" w:author="User" w:date="2024-06-13T09:29:00Z">
              <w:tcPr>
                <w:tcW w:w="1559" w:type="dxa"/>
                <w:vAlign w:val="center"/>
              </w:tcPr>
            </w:tcPrChange>
          </w:tcPr>
          <w:p w:rsidR="00096582" w:rsidRPr="00B138F3" w:rsidRDefault="00096582" w:rsidP="00096582">
            <w:pPr>
              <w:widowControl w:val="0"/>
              <w:jc w:val="center"/>
              <w:rPr>
                <w:rFonts w:ascii="GHEA Grapalat" w:hAnsi="GHEA Grapalat"/>
                <w:sz w:val="16"/>
                <w:szCs w:val="16"/>
              </w:rPr>
            </w:pPr>
            <w:ins w:id="2559" w:author="User" w:date="2024-06-13T09:18:00Z">
              <w:r w:rsidRPr="004A79BB">
                <w:rPr>
                  <w:rFonts w:ascii="GHEA Grapalat" w:hAnsi="GHEA Grapalat" w:cs="Calibri"/>
                  <w:color w:val="000000"/>
                  <w:sz w:val="16"/>
                  <w:szCs w:val="16"/>
                </w:rPr>
                <w:t>Персик</w:t>
              </w:r>
            </w:ins>
          </w:p>
        </w:tc>
        <w:tc>
          <w:tcPr>
            <w:tcW w:w="3392" w:type="dxa"/>
            <w:tcPrChange w:id="2560" w:author="User" w:date="2024-06-13T09:29:00Z">
              <w:tcPr>
                <w:tcW w:w="3392" w:type="dxa"/>
              </w:tcPr>
            </w:tcPrChange>
          </w:tcPr>
          <w:p w:rsidR="00096582" w:rsidRPr="00B138F3" w:rsidRDefault="00096582">
            <w:pPr>
              <w:widowControl w:val="0"/>
              <w:jc w:val="center"/>
              <w:rPr>
                <w:rFonts w:ascii="GHEA Grapalat" w:hAnsi="GHEA Grapalat"/>
                <w:sz w:val="16"/>
                <w:szCs w:val="16"/>
              </w:rPr>
            </w:pPr>
            <w:ins w:id="2561" w:author="User" w:date="2024-06-13T09:26:00Z">
              <w:r>
                <w:rPr>
                  <w:rFonts w:ascii="Cambria Math" w:hAnsi="Cambria Math"/>
                  <w:sz w:val="16"/>
                  <w:szCs w:val="16"/>
                </w:rPr>
                <w:t>Персик</w:t>
              </w:r>
              <w:r w:rsidRPr="00954166">
                <w:rPr>
                  <w:rFonts w:ascii="Cambria Math" w:hAnsi="Cambria Math"/>
                  <w:sz w:val="16"/>
                  <w:szCs w:val="16"/>
                </w:rPr>
                <w:t xml:space="preserve">и свежие, плодоовощной группы I, различных сортов Армении, узкий диаметр не менее </w:t>
              </w:r>
              <w:r>
                <w:rPr>
                  <w:rFonts w:ascii="Cambria Math" w:hAnsi="Cambria Math"/>
                  <w:sz w:val="16"/>
                  <w:szCs w:val="16"/>
                </w:rPr>
                <w:t>7</w:t>
              </w:r>
              <w:r w:rsidRPr="00954166">
                <w:rPr>
                  <w:rFonts w:ascii="Cambria Math" w:hAnsi="Cambria Math"/>
                  <w:sz w:val="16"/>
                  <w:szCs w:val="16"/>
                </w:rPr>
                <w:t xml:space="preserve"> см, безопасность и маркировка в соответствии с постановлением Правительства РА от 2006 года. </w:t>
              </w:r>
            </w:ins>
          </w:p>
        </w:tc>
        <w:tc>
          <w:tcPr>
            <w:tcW w:w="1085" w:type="dxa"/>
            <w:vAlign w:val="center"/>
            <w:tcPrChange w:id="2562" w:author="User" w:date="2024-06-13T09:29:00Z">
              <w:tcPr>
                <w:tcW w:w="1085" w:type="dxa"/>
                <w:vAlign w:val="center"/>
              </w:tcPr>
            </w:tcPrChange>
          </w:tcPr>
          <w:p w:rsidR="00096582" w:rsidRPr="00B138F3" w:rsidRDefault="00096582" w:rsidP="00096582">
            <w:pPr>
              <w:widowControl w:val="0"/>
              <w:jc w:val="center"/>
              <w:rPr>
                <w:rFonts w:ascii="GHEA Grapalat" w:hAnsi="GHEA Grapalat"/>
                <w:sz w:val="16"/>
                <w:szCs w:val="16"/>
              </w:rPr>
            </w:pPr>
            <w:ins w:id="2563" w:author="User" w:date="2024-06-13T09:26:00Z">
              <w:r>
                <w:rPr>
                  <w:rFonts w:ascii="GHEA Grapalat" w:hAnsi="GHEA Grapalat"/>
                  <w:sz w:val="16"/>
                  <w:szCs w:val="16"/>
                </w:rPr>
                <w:t>кг</w:t>
              </w:r>
            </w:ins>
          </w:p>
        </w:tc>
        <w:tc>
          <w:tcPr>
            <w:tcW w:w="1559" w:type="dxa"/>
            <w:tcPrChange w:id="2564" w:author="User" w:date="2024-06-13T09:29:00Z">
              <w:tcPr>
                <w:tcW w:w="1559" w:type="dxa"/>
              </w:tcPr>
            </w:tcPrChange>
          </w:tcPr>
          <w:p w:rsidR="00096582" w:rsidRPr="00B138F3" w:rsidRDefault="00096582" w:rsidP="00096582">
            <w:pPr>
              <w:widowControl w:val="0"/>
              <w:jc w:val="center"/>
              <w:rPr>
                <w:rFonts w:ascii="GHEA Grapalat" w:hAnsi="GHEA Grapalat"/>
                <w:sz w:val="16"/>
                <w:szCs w:val="16"/>
              </w:rPr>
            </w:pPr>
          </w:p>
        </w:tc>
        <w:tc>
          <w:tcPr>
            <w:tcW w:w="1104" w:type="dxa"/>
            <w:tcPrChange w:id="2565" w:author="User" w:date="2024-06-13T09:29:00Z">
              <w:tcPr>
                <w:tcW w:w="992" w:type="dxa"/>
              </w:tcPr>
            </w:tcPrChange>
          </w:tcPr>
          <w:p w:rsidR="00096582" w:rsidRPr="00B138F3" w:rsidRDefault="00096582" w:rsidP="00096582">
            <w:pPr>
              <w:widowControl w:val="0"/>
              <w:jc w:val="center"/>
              <w:rPr>
                <w:rFonts w:ascii="GHEA Grapalat" w:hAnsi="GHEA Grapalat"/>
                <w:sz w:val="16"/>
                <w:szCs w:val="16"/>
              </w:rPr>
            </w:pPr>
          </w:p>
        </w:tc>
        <w:tc>
          <w:tcPr>
            <w:tcW w:w="880" w:type="dxa"/>
            <w:vAlign w:val="center"/>
            <w:tcPrChange w:id="2566" w:author="User" w:date="2024-06-13T09:29:00Z">
              <w:tcPr>
                <w:tcW w:w="992" w:type="dxa"/>
                <w:gridSpan w:val="2"/>
              </w:tcPr>
            </w:tcPrChange>
          </w:tcPr>
          <w:p w:rsidR="00096582" w:rsidRPr="00B138F3" w:rsidRDefault="00096582" w:rsidP="00096582">
            <w:pPr>
              <w:widowControl w:val="0"/>
              <w:jc w:val="center"/>
              <w:rPr>
                <w:rFonts w:ascii="GHEA Grapalat" w:hAnsi="GHEA Grapalat"/>
                <w:sz w:val="16"/>
                <w:szCs w:val="16"/>
              </w:rPr>
            </w:pPr>
            <w:ins w:id="2567" w:author="User" w:date="2024-06-13T09:29:00Z">
              <w:r>
                <w:rPr>
                  <w:rFonts w:ascii="Sylfaen" w:hAnsi="Sylfaen"/>
                  <w:bCs/>
                  <w:sz w:val="18"/>
                  <w:szCs w:val="18"/>
                  <w:lang w:val="hy-AM"/>
                </w:rPr>
                <w:t>152</w:t>
              </w:r>
            </w:ins>
          </w:p>
        </w:tc>
        <w:tc>
          <w:tcPr>
            <w:tcW w:w="709" w:type="dxa"/>
            <w:vAlign w:val="center"/>
            <w:tcPrChange w:id="2568" w:author="User" w:date="2024-06-13T09:29:00Z">
              <w:tcPr>
                <w:tcW w:w="709" w:type="dxa"/>
                <w:vAlign w:val="center"/>
              </w:tcPr>
            </w:tcPrChange>
          </w:tcPr>
          <w:p w:rsidR="00096582" w:rsidRPr="00B138F3" w:rsidRDefault="00096582" w:rsidP="00096582">
            <w:pPr>
              <w:widowControl w:val="0"/>
              <w:jc w:val="center"/>
              <w:rPr>
                <w:rFonts w:ascii="GHEA Grapalat" w:hAnsi="GHEA Grapalat"/>
                <w:sz w:val="16"/>
                <w:szCs w:val="16"/>
              </w:rPr>
            </w:pPr>
            <w:ins w:id="256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570" w:author="User" w:date="2024-06-13T09:29:00Z">
              <w:tcPr>
                <w:tcW w:w="1158" w:type="dxa"/>
                <w:vAlign w:val="center"/>
              </w:tcPr>
            </w:tcPrChange>
          </w:tcPr>
          <w:p w:rsidR="00096582" w:rsidRPr="00B138F3" w:rsidRDefault="00096582" w:rsidP="00096582">
            <w:pPr>
              <w:widowControl w:val="0"/>
              <w:jc w:val="center"/>
              <w:rPr>
                <w:rFonts w:ascii="GHEA Grapalat" w:hAnsi="GHEA Grapalat"/>
                <w:sz w:val="16"/>
                <w:szCs w:val="16"/>
              </w:rPr>
            </w:pPr>
            <w:ins w:id="2571" w:author="User" w:date="2024-06-13T09:29:00Z">
              <w:r>
                <w:rPr>
                  <w:rFonts w:ascii="Sylfaen" w:hAnsi="Sylfaen"/>
                  <w:bCs/>
                  <w:sz w:val="18"/>
                  <w:szCs w:val="18"/>
                  <w:lang w:val="hy-AM"/>
                </w:rPr>
                <w:t>152</w:t>
              </w:r>
            </w:ins>
          </w:p>
        </w:tc>
        <w:tc>
          <w:tcPr>
            <w:tcW w:w="947" w:type="dxa"/>
            <w:vAlign w:val="center"/>
            <w:tcPrChange w:id="2572" w:author="User" w:date="2024-06-13T09:29:00Z">
              <w:tcPr>
                <w:tcW w:w="947" w:type="dxa"/>
                <w:vAlign w:val="center"/>
              </w:tcPr>
            </w:tcPrChange>
          </w:tcPr>
          <w:p w:rsidR="00096582" w:rsidRPr="00B138F3" w:rsidRDefault="00096582" w:rsidP="00096582">
            <w:pPr>
              <w:widowControl w:val="0"/>
              <w:jc w:val="center"/>
              <w:rPr>
                <w:rFonts w:ascii="GHEA Grapalat" w:hAnsi="GHEA Grapalat"/>
                <w:sz w:val="16"/>
                <w:szCs w:val="16"/>
              </w:rPr>
            </w:pPr>
            <w:ins w:id="2573"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7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2575" w:author="User" w:date="2024-06-13T09:18:00Z"/>
          <w:trPrChange w:id="2576" w:author="User" w:date="2024-06-13T09:29:00Z">
            <w:trPr>
              <w:jc w:val="center"/>
            </w:trPr>
          </w:trPrChange>
        </w:trPr>
        <w:tc>
          <w:tcPr>
            <w:tcW w:w="1242" w:type="dxa"/>
            <w:vAlign w:val="center"/>
            <w:tcPrChange w:id="2577" w:author="User" w:date="2024-06-13T09:29:00Z">
              <w:tcPr>
                <w:tcW w:w="1242" w:type="dxa"/>
                <w:vAlign w:val="center"/>
              </w:tcPr>
            </w:tcPrChange>
          </w:tcPr>
          <w:p w:rsidR="00096582" w:rsidRDefault="00096582" w:rsidP="00096582">
            <w:pPr>
              <w:widowControl w:val="0"/>
              <w:jc w:val="center"/>
              <w:rPr>
                <w:ins w:id="2578" w:author="User" w:date="2024-06-13T09:18:00Z"/>
                <w:rFonts w:ascii="GHEA Grapalat" w:hAnsi="GHEA Grapalat"/>
                <w:sz w:val="20"/>
                <w:lang w:val="hy-AM"/>
              </w:rPr>
            </w:pPr>
            <w:ins w:id="2579" w:author="User" w:date="2024-06-13T09:18:00Z">
              <w:r>
                <w:rPr>
                  <w:rFonts w:ascii="GHEA Grapalat" w:hAnsi="GHEA Grapalat"/>
                  <w:sz w:val="20"/>
                  <w:lang w:val="hy-AM"/>
                </w:rPr>
                <w:t>23</w:t>
              </w:r>
            </w:ins>
          </w:p>
        </w:tc>
        <w:tc>
          <w:tcPr>
            <w:tcW w:w="2715" w:type="dxa"/>
            <w:vAlign w:val="center"/>
            <w:tcPrChange w:id="2580" w:author="User" w:date="2024-06-13T09:29:00Z">
              <w:tcPr>
                <w:tcW w:w="2715" w:type="dxa"/>
                <w:vAlign w:val="center"/>
              </w:tcPr>
            </w:tcPrChange>
          </w:tcPr>
          <w:p w:rsidR="00096582" w:rsidRPr="0001756A" w:rsidRDefault="00096582" w:rsidP="00096582">
            <w:pPr>
              <w:widowControl w:val="0"/>
              <w:jc w:val="center"/>
              <w:rPr>
                <w:ins w:id="2581" w:author="User" w:date="2024-06-13T09:18:00Z"/>
                <w:rFonts w:ascii="Calibri" w:hAnsi="Calibri" w:cs="Calibri"/>
              </w:rPr>
            </w:pPr>
            <w:ins w:id="2582" w:author="User" w:date="2024-06-13T09:18:00Z">
              <w:r w:rsidRPr="0001756A">
                <w:rPr>
                  <w:rFonts w:ascii="Calibri" w:hAnsi="Calibri" w:cs="Calibri"/>
                </w:rPr>
                <w:t>03222334</w:t>
              </w:r>
            </w:ins>
          </w:p>
        </w:tc>
        <w:tc>
          <w:tcPr>
            <w:tcW w:w="1559" w:type="dxa"/>
            <w:vAlign w:val="center"/>
            <w:tcPrChange w:id="2583" w:author="User" w:date="2024-06-13T09:29:00Z">
              <w:tcPr>
                <w:tcW w:w="1559" w:type="dxa"/>
                <w:vAlign w:val="center"/>
              </w:tcPr>
            </w:tcPrChange>
          </w:tcPr>
          <w:p w:rsidR="00096582" w:rsidRPr="00B138F3" w:rsidRDefault="00096582" w:rsidP="00096582">
            <w:pPr>
              <w:widowControl w:val="0"/>
              <w:jc w:val="center"/>
              <w:rPr>
                <w:ins w:id="2584" w:author="User" w:date="2024-06-13T09:18:00Z"/>
                <w:rFonts w:ascii="GHEA Grapalat" w:hAnsi="GHEA Grapalat"/>
                <w:sz w:val="16"/>
                <w:szCs w:val="16"/>
              </w:rPr>
            </w:pPr>
            <w:ins w:id="2585" w:author="User" w:date="2024-06-13T09:18:00Z">
              <w:r w:rsidRPr="004A79BB">
                <w:rPr>
                  <w:rFonts w:ascii="GHEA Grapalat" w:hAnsi="GHEA Grapalat" w:cs="Calibri"/>
                  <w:color w:val="000000"/>
                  <w:sz w:val="16"/>
                  <w:szCs w:val="16"/>
                </w:rPr>
                <w:t>Слива</w:t>
              </w:r>
            </w:ins>
          </w:p>
        </w:tc>
        <w:tc>
          <w:tcPr>
            <w:tcW w:w="3392" w:type="dxa"/>
            <w:tcPrChange w:id="2586" w:author="User" w:date="2024-06-13T09:29:00Z">
              <w:tcPr>
                <w:tcW w:w="3392" w:type="dxa"/>
              </w:tcPr>
            </w:tcPrChange>
          </w:tcPr>
          <w:p w:rsidR="00096582" w:rsidRPr="00B138F3" w:rsidRDefault="00096582">
            <w:pPr>
              <w:widowControl w:val="0"/>
              <w:jc w:val="center"/>
              <w:rPr>
                <w:ins w:id="2587" w:author="User" w:date="2024-06-13T09:18:00Z"/>
                <w:rFonts w:ascii="GHEA Grapalat" w:hAnsi="GHEA Grapalat"/>
                <w:sz w:val="16"/>
                <w:szCs w:val="16"/>
              </w:rPr>
            </w:pPr>
            <w:ins w:id="2588" w:author="User" w:date="2024-06-13T09:27:00Z">
              <w:r>
                <w:rPr>
                  <w:rFonts w:ascii="Cambria Math" w:hAnsi="Cambria Math"/>
                  <w:sz w:val="16"/>
                  <w:szCs w:val="16"/>
                </w:rPr>
                <w:t>Сливы</w:t>
              </w:r>
            </w:ins>
            <w:ins w:id="2589" w:author="User" w:date="2024-06-13T09:26:00Z">
              <w:r w:rsidRPr="00954166">
                <w:rPr>
                  <w:rFonts w:ascii="Cambria Math" w:hAnsi="Cambria Math"/>
                  <w:sz w:val="16"/>
                  <w:szCs w:val="16"/>
                </w:rPr>
                <w:t xml:space="preserve">и свежие, плодоовощной группы I, различных сортов Армении, узкий диаметр не менее </w:t>
              </w:r>
            </w:ins>
            <w:ins w:id="2590" w:author="User" w:date="2024-06-13T09:27:00Z">
              <w:r>
                <w:rPr>
                  <w:rFonts w:ascii="Cambria Math" w:hAnsi="Cambria Math"/>
                  <w:sz w:val="16"/>
                  <w:szCs w:val="16"/>
                </w:rPr>
                <w:t>4</w:t>
              </w:r>
            </w:ins>
            <w:ins w:id="2591" w:author="User" w:date="2024-06-13T09:26:00Z">
              <w:r w:rsidRPr="00954166">
                <w:rPr>
                  <w:rFonts w:ascii="Cambria Math" w:hAnsi="Cambria Math"/>
                  <w:sz w:val="16"/>
                  <w:szCs w:val="16"/>
                </w:rPr>
                <w:t xml:space="preserve"> см, безопасность и маркировка в соответствии с постановлением Правительства РА от 2006 года. </w:t>
              </w:r>
            </w:ins>
          </w:p>
        </w:tc>
        <w:tc>
          <w:tcPr>
            <w:tcW w:w="1085" w:type="dxa"/>
            <w:vAlign w:val="center"/>
            <w:tcPrChange w:id="2592" w:author="User" w:date="2024-06-13T09:29:00Z">
              <w:tcPr>
                <w:tcW w:w="1085" w:type="dxa"/>
                <w:vAlign w:val="center"/>
              </w:tcPr>
            </w:tcPrChange>
          </w:tcPr>
          <w:p w:rsidR="00096582" w:rsidRPr="00B138F3" w:rsidRDefault="00096582" w:rsidP="00096582">
            <w:pPr>
              <w:widowControl w:val="0"/>
              <w:jc w:val="center"/>
              <w:rPr>
                <w:ins w:id="2593" w:author="User" w:date="2024-06-13T09:18:00Z"/>
                <w:rFonts w:ascii="GHEA Grapalat" w:hAnsi="GHEA Grapalat"/>
                <w:sz w:val="16"/>
                <w:szCs w:val="16"/>
              </w:rPr>
            </w:pPr>
            <w:ins w:id="2594" w:author="User" w:date="2024-06-13T09:26:00Z">
              <w:r>
                <w:rPr>
                  <w:rFonts w:ascii="GHEA Grapalat" w:hAnsi="GHEA Grapalat"/>
                  <w:sz w:val="16"/>
                  <w:szCs w:val="16"/>
                </w:rPr>
                <w:t>кг</w:t>
              </w:r>
            </w:ins>
          </w:p>
        </w:tc>
        <w:tc>
          <w:tcPr>
            <w:tcW w:w="1559" w:type="dxa"/>
            <w:tcPrChange w:id="2595" w:author="User" w:date="2024-06-13T09:29:00Z">
              <w:tcPr>
                <w:tcW w:w="1559" w:type="dxa"/>
              </w:tcPr>
            </w:tcPrChange>
          </w:tcPr>
          <w:p w:rsidR="00096582" w:rsidRPr="00B138F3" w:rsidRDefault="00096582" w:rsidP="00096582">
            <w:pPr>
              <w:widowControl w:val="0"/>
              <w:jc w:val="center"/>
              <w:rPr>
                <w:ins w:id="2596" w:author="User" w:date="2024-06-13T09:18:00Z"/>
                <w:rFonts w:ascii="GHEA Grapalat" w:hAnsi="GHEA Grapalat"/>
                <w:sz w:val="16"/>
                <w:szCs w:val="16"/>
              </w:rPr>
            </w:pPr>
          </w:p>
        </w:tc>
        <w:tc>
          <w:tcPr>
            <w:tcW w:w="1104" w:type="dxa"/>
            <w:tcPrChange w:id="2597" w:author="User" w:date="2024-06-13T09:29:00Z">
              <w:tcPr>
                <w:tcW w:w="992" w:type="dxa"/>
              </w:tcPr>
            </w:tcPrChange>
          </w:tcPr>
          <w:p w:rsidR="00096582" w:rsidRPr="00B138F3" w:rsidRDefault="00096582" w:rsidP="00096582">
            <w:pPr>
              <w:widowControl w:val="0"/>
              <w:jc w:val="center"/>
              <w:rPr>
                <w:ins w:id="2598" w:author="User" w:date="2024-06-13T09:18:00Z"/>
                <w:rFonts w:ascii="GHEA Grapalat" w:hAnsi="GHEA Grapalat"/>
                <w:sz w:val="16"/>
                <w:szCs w:val="16"/>
              </w:rPr>
            </w:pPr>
          </w:p>
        </w:tc>
        <w:tc>
          <w:tcPr>
            <w:tcW w:w="880" w:type="dxa"/>
            <w:vAlign w:val="center"/>
            <w:tcPrChange w:id="2599" w:author="User" w:date="2024-06-13T09:29:00Z">
              <w:tcPr>
                <w:tcW w:w="992" w:type="dxa"/>
                <w:gridSpan w:val="2"/>
              </w:tcPr>
            </w:tcPrChange>
          </w:tcPr>
          <w:p w:rsidR="00096582" w:rsidRPr="00B138F3" w:rsidRDefault="00096582" w:rsidP="00096582">
            <w:pPr>
              <w:widowControl w:val="0"/>
              <w:jc w:val="center"/>
              <w:rPr>
                <w:ins w:id="2600" w:author="User" w:date="2024-06-13T09:18:00Z"/>
                <w:rFonts w:ascii="GHEA Grapalat" w:hAnsi="GHEA Grapalat"/>
                <w:sz w:val="16"/>
                <w:szCs w:val="16"/>
              </w:rPr>
            </w:pPr>
            <w:ins w:id="2601" w:author="User" w:date="2024-06-13T09:29:00Z">
              <w:r>
                <w:rPr>
                  <w:rFonts w:ascii="Sylfaen" w:hAnsi="Sylfaen"/>
                  <w:bCs/>
                  <w:sz w:val="18"/>
                  <w:szCs w:val="18"/>
                  <w:lang w:val="hy-AM"/>
                </w:rPr>
                <w:t>152</w:t>
              </w:r>
            </w:ins>
          </w:p>
        </w:tc>
        <w:tc>
          <w:tcPr>
            <w:tcW w:w="709" w:type="dxa"/>
            <w:vAlign w:val="center"/>
            <w:tcPrChange w:id="2602" w:author="User" w:date="2024-06-13T09:29:00Z">
              <w:tcPr>
                <w:tcW w:w="709" w:type="dxa"/>
                <w:vAlign w:val="center"/>
              </w:tcPr>
            </w:tcPrChange>
          </w:tcPr>
          <w:p w:rsidR="00096582" w:rsidRPr="00B138F3" w:rsidRDefault="00096582" w:rsidP="00096582">
            <w:pPr>
              <w:widowControl w:val="0"/>
              <w:jc w:val="center"/>
              <w:rPr>
                <w:ins w:id="2603" w:author="User" w:date="2024-06-13T09:18:00Z"/>
                <w:rFonts w:ascii="GHEA Grapalat" w:hAnsi="GHEA Grapalat"/>
                <w:sz w:val="16"/>
                <w:szCs w:val="16"/>
              </w:rPr>
            </w:pPr>
            <w:ins w:id="2604"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605" w:author="User" w:date="2024-06-13T09:29:00Z">
              <w:tcPr>
                <w:tcW w:w="1158" w:type="dxa"/>
                <w:vAlign w:val="center"/>
              </w:tcPr>
            </w:tcPrChange>
          </w:tcPr>
          <w:p w:rsidR="00096582" w:rsidRPr="00B138F3" w:rsidRDefault="00096582" w:rsidP="00096582">
            <w:pPr>
              <w:widowControl w:val="0"/>
              <w:jc w:val="center"/>
              <w:rPr>
                <w:ins w:id="2606" w:author="User" w:date="2024-06-13T09:18:00Z"/>
                <w:rFonts w:ascii="GHEA Grapalat" w:hAnsi="GHEA Grapalat"/>
                <w:sz w:val="16"/>
                <w:szCs w:val="16"/>
              </w:rPr>
            </w:pPr>
            <w:ins w:id="2607" w:author="User" w:date="2024-06-13T09:29:00Z">
              <w:r>
                <w:rPr>
                  <w:rFonts w:ascii="Sylfaen" w:hAnsi="Sylfaen"/>
                  <w:bCs/>
                  <w:sz w:val="18"/>
                  <w:szCs w:val="18"/>
                  <w:lang w:val="hy-AM"/>
                </w:rPr>
                <w:t>152</w:t>
              </w:r>
            </w:ins>
          </w:p>
        </w:tc>
        <w:tc>
          <w:tcPr>
            <w:tcW w:w="947" w:type="dxa"/>
            <w:vAlign w:val="center"/>
            <w:tcPrChange w:id="2608" w:author="User" w:date="2024-06-13T09:29:00Z">
              <w:tcPr>
                <w:tcW w:w="947" w:type="dxa"/>
                <w:vAlign w:val="center"/>
              </w:tcPr>
            </w:tcPrChange>
          </w:tcPr>
          <w:p w:rsidR="00096582" w:rsidRPr="00B138F3" w:rsidRDefault="00096582" w:rsidP="00096582">
            <w:pPr>
              <w:widowControl w:val="0"/>
              <w:jc w:val="center"/>
              <w:rPr>
                <w:ins w:id="2609" w:author="User" w:date="2024-06-13T09:18:00Z"/>
                <w:rFonts w:ascii="GHEA Grapalat" w:hAnsi="GHEA Grapalat"/>
                <w:sz w:val="16"/>
                <w:szCs w:val="16"/>
              </w:rPr>
            </w:pPr>
            <w:ins w:id="2610"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096582"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11"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2612" w:author="User" w:date="2024-06-13T09:18:00Z"/>
          <w:trPrChange w:id="2613" w:author="User" w:date="2024-06-13T09:29:00Z">
            <w:trPr>
              <w:jc w:val="center"/>
            </w:trPr>
          </w:trPrChange>
        </w:trPr>
        <w:tc>
          <w:tcPr>
            <w:tcW w:w="1242" w:type="dxa"/>
            <w:vAlign w:val="center"/>
            <w:tcPrChange w:id="2614" w:author="User" w:date="2024-06-13T09:29:00Z">
              <w:tcPr>
                <w:tcW w:w="1242" w:type="dxa"/>
                <w:vAlign w:val="center"/>
              </w:tcPr>
            </w:tcPrChange>
          </w:tcPr>
          <w:p w:rsidR="00096582" w:rsidRDefault="00096582" w:rsidP="00096582">
            <w:pPr>
              <w:widowControl w:val="0"/>
              <w:jc w:val="center"/>
              <w:rPr>
                <w:ins w:id="2615" w:author="User" w:date="2024-06-13T09:18:00Z"/>
                <w:rFonts w:ascii="GHEA Grapalat" w:hAnsi="GHEA Grapalat"/>
                <w:sz w:val="20"/>
                <w:lang w:val="hy-AM"/>
              </w:rPr>
            </w:pPr>
            <w:ins w:id="2616" w:author="User" w:date="2024-06-13T09:18:00Z">
              <w:r>
                <w:rPr>
                  <w:rFonts w:ascii="GHEA Grapalat" w:hAnsi="GHEA Grapalat"/>
                  <w:sz w:val="20"/>
                  <w:lang w:val="hy-AM"/>
                </w:rPr>
                <w:t>24</w:t>
              </w:r>
            </w:ins>
          </w:p>
        </w:tc>
        <w:tc>
          <w:tcPr>
            <w:tcW w:w="2715" w:type="dxa"/>
            <w:vAlign w:val="center"/>
            <w:tcPrChange w:id="2617" w:author="User" w:date="2024-06-13T09:29:00Z">
              <w:tcPr>
                <w:tcW w:w="2715" w:type="dxa"/>
                <w:vAlign w:val="center"/>
              </w:tcPr>
            </w:tcPrChange>
          </w:tcPr>
          <w:p w:rsidR="00096582" w:rsidRPr="0001756A" w:rsidRDefault="00096582" w:rsidP="00096582">
            <w:pPr>
              <w:widowControl w:val="0"/>
              <w:jc w:val="center"/>
              <w:rPr>
                <w:ins w:id="2618" w:author="User" w:date="2024-06-13T09:18:00Z"/>
                <w:rFonts w:ascii="Calibri" w:hAnsi="Calibri" w:cs="Calibri"/>
              </w:rPr>
            </w:pPr>
            <w:ins w:id="2619" w:author="User" w:date="2024-06-13T09:18:00Z">
              <w:r w:rsidRPr="0001756A">
                <w:rPr>
                  <w:rFonts w:ascii="Calibri" w:hAnsi="Calibri" w:cs="Calibri"/>
                </w:rPr>
                <w:t>03222220</w:t>
              </w:r>
            </w:ins>
          </w:p>
        </w:tc>
        <w:tc>
          <w:tcPr>
            <w:tcW w:w="1559" w:type="dxa"/>
            <w:vAlign w:val="center"/>
            <w:tcPrChange w:id="2620" w:author="User" w:date="2024-06-13T09:29:00Z">
              <w:tcPr>
                <w:tcW w:w="1559" w:type="dxa"/>
                <w:vAlign w:val="center"/>
              </w:tcPr>
            </w:tcPrChange>
          </w:tcPr>
          <w:p w:rsidR="00096582" w:rsidRPr="00B138F3" w:rsidRDefault="00096582" w:rsidP="00096582">
            <w:pPr>
              <w:widowControl w:val="0"/>
              <w:jc w:val="center"/>
              <w:rPr>
                <w:ins w:id="2621" w:author="User" w:date="2024-06-13T09:18:00Z"/>
                <w:rFonts w:ascii="GHEA Grapalat" w:hAnsi="GHEA Grapalat"/>
                <w:sz w:val="16"/>
                <w:szCs w:val="16"/>
              </w:rPr>
            </w:pPr>
            <w:ins w:id="2622" w:author="User" w:date="2024-06-13T09:18:00Z">
              <w:r w:rsidRPr="004A79BB">
                <w:rPr>
                  <w:rFonts w:ascii="GHEA Grapalat" w:hAnsi="GHEA Grapalat" w:cs="Calibri"/>
                  <w:color w:val="000000"/>
                  <w:sz w:val="16"/>
                  <w:szCs w:val="16"/>
                </w:rPr>
                <w:t>Апелисины</w:t>
              </w:r>
            </w:ins>
          </w:p>
        </w:tc>
        <w:tc>
          <w:tcPr>
            <w:tcW w:w="3392" w:type="dxa"/>
            <w:tcPrChange w:id="2623" w:author="User" w:date="2024-06-13T09:29:00Z">
              <w:tcPr>
                <w:tcW w:w="3392" w:type="dxa"/>
              </w:tcPr>
            </w:tcPrChange>
          </w:tcPr>
          <w:p w:rsidR="00096582" w:rsidRPr="00B138F3" w:rsidRDefault="00096582">
            <w:pPr>
              <w:widowControl w:val="0"/>
              <w:jc w:val="center"/>
              <w:rPr>
                <w:ins w:id="2624" w:author="User" w:date="2024-06-13T09:18:00Z"/>
                <w:rFonts w:ascii="GHEA Grapalat" w:hAnsi="GHEA Grapalat"/>
                <w:sz w:val="16"/>
                <w:szCs w:val="16"/>
              </w:rPr>
            </w:pPr>
            <w:ins w:id="2625" w:author="User" w:date="2024-06-13T09:27:00Z">
              <w:r>
                <w:rPr>
                  <w:rFonts w:ascii="Cambria Math" w:hAnsi="Cambria Math"/>
                  <w:sz w:val="16"/>
                  <w:szCs w:val="16"/>
                </w:rPr>
                <w:t>Апелисины</w:t>
              </w:r>
            </w:ins>
            <w:ins w:id="2626" w:author="User" w:date="2024-06-13T09:26:00Z">
              <w:r w:rsidRPr="00954166">
                <w:rPr>
                  <w:rFonts w:ascii="Cambria Math" w:hAnsi="Cambria Math"/>
                  <w:sz w:val="16"/>
                  <w:szCs w:val="16"/>
                </w:rPr>
                <w:t xml:space="preserve">и свежие, плодоовощной группы I, различных сортов Армении, узкий диаметр не менее </w:t>
              </w:r>
            </w:ins>
            <w:ins w:id="2627" w:author="User" w:date="2024-06-13T09:27:00Z">
              <w:r>
                <w:rPr>
                  <w:rFonts w:ascii="Cambria Math" w:hAnsi="Cambria Math"/>
                  <w:sz w:val="16"/>
                  <w:szCs w:val="16"/>
                </w:rPr>
                <w:t>7</w:t>
              </w:r>
            </w:ins>
            <w:ins w:id="2628" w:author="User" w:date="2024-06-13T09:26:00Z">
              <w:r w:rsidRPr="00954166">
                <w:rPr>
                  <w:rFonts w:ascii="Cambria Math" w:hAnsi="Cambria Math"/>
                  <w:sz w:val="16"/>
                  <w:szCs w:val="16"/>
                </w:rPr>
                <w:t xml:space="preserve"> см, безопасность и маркировка в соответствии с постановлением Правительства РА от 2006 года. </w:t>
              </w:r>
            </w:ins>
          </w:p>
        </w:tc>
        <w:tc>
          <w:tcPr>
            <w:tcW w:w="1085" w:type="dxa"/>
            <w:vAlign w:val="center"/>
            <w:tcPrChange w:id="2629" w:author="User" w:date="2024-06-13T09:29:00Z">
              <w:tcPr>
                <w:tcW w:w="1085" w:type="dxa"/>
                <w:vAlign w:val="center"/>
              </w:tcPr>
            </w:tcPrChange>
          </w:tcPr>
          <w:p w:rsidR="00096582" w:rsidRPr="00B138F3" w:rsidRDefault="00096582" w:rsidP="00096582">
            <w:pPr>
              <w:widowControl w:val="0"/>
              <w:jc w:val="center"/>
              <w:rPr>
                <w:ins w:id="2630" w:author="User" w:date="2024-06-13T09:18:00Z"/>
                <w:rFonts w:ascii="GHEA Grapalat" w:hAnsi="GHEA Grapalat"/>
                <w:sz w:val="16"/>
                <w:szCs w:val="16"/>
              </w:rPr>
            </w:pPr>
            <w:ins w:id="2631" w:author="User" w:date="2024-06-13T09:26:00Z">
              <w:r>
                <w:rPr>
                  <w:rFonts w:ascii="GHEA Grapalat" w:hAnsi="GHEA Grapalat"/>
                  <w:sz w:val="16"/>
                  <w:szCs w:val="16"/>
                </w:rPr>
                <w:t>кг</w:t>
              </w:r>
            </w:ins>
          </w:p>
        </w:tc>
        <w:tc>
          <w:tcPr>
            <w:tcW w:w="1559" w:type="dxa"/>
            <w:tcPrChange w:id="2632" w:author="User" w:date="2024-06-13T09:29:00Z">
              <w:tcPr>
                <w:tcW w:w="1559" w:type="dxa"/>
              </w:tcPr>
            </w:tcPrChange>
          </w:tcPr>
          <w:p w:rsidR="00096582" w:rsidRPr="00B138F3" w:rsidRDefault="00096582" w:rsidP="00096582">
            <w:pPr>
              <w:widowControl w:val="0"/>
              <w:jc w:val="center"/>
              <w:rPr>
                <w:ins w:id="2633" w:author="User" w:date="2024-06-13T09:18:00Z"/>
                <w:rFonts w:ascii="GHEA Grapalat" w:hAnsi="GHEA Grapalat"/>
                <w:sz w:val="16"/>
                <w:szCs w:val="16"/>
              </w:rPr>
            </w:pPr>
          </w:p>
        </w:tc>
        <w:tc>
          <w:tcPr>
            <w:tcW w:w="1104" w:type="dxa"/>
            <w:tcPrChange w:id="2634" w:author="User" w:date="2024-06-13T09:29:00Z">
              <w:tcPr>
                <w:tcW w:w="992" w:type="dxa"/>
              </w:tcPr>
            </w:tcPrChange>
          </w:tcPr>
          <w:p w:rsidR="00096582" w:rsidRPr="00B138F3" w:rsidRDefault="00096582" w:rsidP="00096582">
            <w:pPr>
              <w:widowControl w:val="0"/>
              <w:jc w:val="center"/>
              <w:rPr>
                <w:ins w:id="2635" w:author="User" w:date="2024-06-13T09:18:00Z"/>
                <w:rFonts w:ascii="GHEA Grapalat" w:hAnsi="GHEA Grapalat"/>
                <w:sz w:val="16"/>
                <w:szCs w:val="16"/>
              </w:rPr>
            </w:pPr>
          </w:p>
        </w:tc>
        <w:tc>
          <w:tcPr>
            <w:tcW w:w="880" w:type="dxa"/>
            <w:vAlign w:val="center"/>
            <w:tcPrChange w:id="2636" w:author="User" w:date="2024-06-13T09:29:00Z">
              <w:tcPr>
                <w:tcW w:w="992" w:type="dxa"/>
                <w:gridSpan w:val="2"/>
              </w:tcPr>
            </w:tcPrChange>
          </w:tcPr>
          <w:p w:rsidR="00096582" w:rsidRPr="00B138F3" w:rsidRDefault="00096582" w:rsidP="00096582">
            <w:pPr>
              <w:widowControl w:val="0"/>
              <w:jc w:val="center"/>
              <w:rPr>
                <w:ins w:id="2637" w:author="User" w:date="2024-06-13T09:18:00Z"/>
                <w:rFonts w:ascii="GHEA Grapalat" w:hAnsi="GHEA Grapalat"/>
                <w:sz w:val="16"/>
                <w:szCs w:val="16"/>
              </w:rPr>
            </w:pPr>
            <w:ins w:id="2638" w:author="User" w:date="2024-06-13T09:29:00Z">
              <w:r>
                <w:rPr>
                  <w:rFonts w:ascii="Sylfaen" w:hAnsi="Sylfaen"/>
                  <w:bCs/>
                  <w:sz w:val="18"/>
                  <w:szCs w:val="18"/>
                  <w:lang w:val="hy-AM"/>
                </w:rPr>
                <w:t>76</w:t>
              </w:r>
            </w:ins>
          </w:p>
        </w:tc>
        <w:tc>
          <w:tcPr>
            <w:tcW w:w="709" w:type="dxa"/>
            <w:vAlign w:val="center"/>
            <w:tcPrChange w:id="2639" w:author="User" w:date="2024-06-13T09:29:00Z">
              <w:tcPr>
                <w:tcW w:w="709" w:type="dxa"/>
                <w:vAlign w:val="center"/>
              </w:tcPr>
            </w:tcPrChange>
          </w:tcPr>
          <w:p w:rsidR="00096582" w:rsidRPr="00B138F3" w:rsidRDefault="00096582" w:rsidP="00096582">
            <w:pPr>
              <w:widowControl w:val="0"/>
              <w:jc w:val="center"/>
              <w:rPr>
                <w:ins w:id="2640" w:author="User" w:date="2024-06-13T09:18:00Z"/>
                <w:rFonts w:ascii="GHEA Grapalat" w:hAnsi="GHEA Grapalat"/>
                <w:sz w:val="16"/>
                <w:szCs w:val="16"/>
              </w:rPr>
            </w:pPr>
            <w:ins w:id="264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642" w:author="User" w:date="2024-06-13T09:29:00Z">
              <w:tcPr>
                <w:tcW w:w="1158" w:type="dxa"/>
                <w:vAlign w:val="center"/>
              </w:tcPr>
            </w:tcPrChange>
          </w:tcPr>
          <w:p w:rsidR="00096582" w:rsidRPr="00B138F3" w:rsidRDefault="00096582" w:rsidP="00096582">
            <w:pPr>
              <w:widowControl w:val="0"/>
              <w:jc w:val="center"/>
              <w:rPr>
                <w:ins w:id="2643" w:author="User" w:date="2024-06-13T09:18:00Z"/>
                <w:rFonts w:ascii="GHEA Grapalat" w:hAnsi="GHEA Grapalat"/>
                <w:sz w:val="16"/>
                <w:szCs w:val="16"/>
              </w:rPr>
            </w:pPr>
            <w:ins w:id="2644" w:author="User" w:date="2024-06-13T09:29:00Z">
              <w:r>
                <w:rPr>
                  <w:rFonts w:ascii="Sylfaen" w:hAnsi="Sylfaen"/>
                  <w:bCs/>
                  <w:sz w:val="18"/>
                  <w:szCs w:val="18"/>
                  <w:lang w:val="hy-AM"/>
                </w:rPr>
                <w:t>76</w:t>
              </w:r>
            </w:ins>
          </w:p>
        </w:tc>
        <w:tc>
          <w:tcPr>
            <w:tcW w:w="947" w:type="dxa"/>
            <w:vAlign w:val="center"/>
            <w:tcPrChange w:id="2645" w:author="User" w:date="2024-06-13T09:29:00Z">
              <w:tcPr>
                <w:tcW w:w="947" w:type="dxa"/>
                <w:vAlign w:val="center"/>
              </w:tcPr>
            </w:tcPrChange>
          </w:tcPr>
          <w:p w:rsidR="00096582" w:rsidRPr="00B138F3" w:rsidRDefault="00096582" w:rsidP="00096582">
            <w:pPr>
              <w:widowControl w:val="0"/>
              <w:jc w:val="center"/>
              <w:rPr>
                <w:ins w:id="2646" w:author="User" w:date="2024-06-13T09:18:00Z"/>
                <w:rFonts w:ascii="GHEA Grapalat" w:hAnsi="GHEA Grapalat"/>
                <w:sz w:val="16"/>
                <w:szCs w:val="16"/>
              </w:rPr>
            </w:pPr>
            <w:ins w:id="2647" w:author="User" w:date="2024-06-13T09:30: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4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02"/>
        <w:gridCol w:w="1454"/>
        <w:gridCol w:w="982"/>
        <w:gridCol w:w="991"/>
        <w:gridCol w:w="705"/>
        <w:gridCol w:w="848"/>
        <w:gridCol w:w="601"/>
        <w:gridCol w:w="605"/>
        <w:gridCol w:w="707"/>
        <w:gridCol w:w="837"/>
        <w:gridCol w:w="867"/>
        <w:gridCol w:w="854"/>
        <w:gridCol w:w="983"/>
        <w:gridCol w:w="855"/>
        <w:gridCol w:w="804"/>
        <w:tblGridChange w:id="2648">
          <w:tblGrid>
            <w:gridCol w:w="1710"/>
            <w:gridCol w:w="3"/>
            <w:gridCol w:w="2099"/>
            <w:gridCol w:w="18"/>
            <w:gridCol w:w="1436"/>
            <w:gridCol w:w="18"/>
            <w:gridCol w:w="964"/>
            <w:gridCol w:w="25"/>
            <w:gridCol w:w="966"/>
            <w:gridCol w:w="29"/>
            <w:gridCol w:w="676"/>
            <w:gridCol w:w="32"/>
            <w:gridCol w:w="816"/>
            <w:gridCol w:w="36"/>
            <w:gridCol w:w="541"/>
            <w:gridCol w:w="24"/>
            <w:gridCol w:w="581"/>
            <w:gridCol w:w="24"/>
            <w:gridCol w:w="686"/>
            <w:gridCol w:w="21"/>
            <w:gridCol w:w="821"/>
            <w:gridCol w:w="16"/>
            <w:gridCol w:w="851"/>
            <w:gridCol w:w="16"/>
            <w:gridCol w:w="840"/>
            <w:gridCol w:w="14"/>
            <w:gridCol w:w="976"/>
            <w:gridCol w:w="7"/>
            <w:gridCol w:w="850"/>
            <w:gridCol w:w="5"/>
            <w:gridCol w:w="804"/>
          </w:tblGrid>
        </w:tblGridChange>
      </w:tblGrid>
      <w:tr w:rsidR="00B138F3" w:rsidRPr="00B138F3" w:rsidTr="003C4F35">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87779">
        <w:trPr>
          <w:trHeight w:val="747"/>
          <w:jc w:val="center"/>
        </w:trPr>
        <w:tc>
          <w:tcPr>
            <w:tcW w:w="171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5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3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ins w:id="2649" w:author="User" w:date="2024-06-13T09:19:00Z">
              <w:r w:rsidR="003C4F35">
                <w:rPr>
                  <w:rFonts w:ascii="GHEA Grapalat" w:hAnsi="GHEA Grapalat"/>
                  <w:sz w:val="16"/>
                  <w:szCs w:val="16"/>
                </w:rPr>
                <w:t>24</w:t>
              </w:r>
            </w:ins>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41"/>
              <w:t>**</w:t>
            </w:r>
          </w:p>
        </w:tc>
      </w:tr>
      <w:tr w:rsidR="003C4F35" w:rsidRPr="00B138F3" w:rsidTr="00C87779">
        <w:trPr>
          <w:trHeight w:val="594"/>
          <w:jc w:val="center"/>
        </w:trPr>
        <w:tc>
          <w:tcPr>
            <w:tcW w:w="1710" w:type="dxa"/>
            <w:vAlign w:val="center"/>
          </w:tcPr>
          <w:p w:rsidR="003C4F35" w:rsidRPr="00B138F3" w:rsidRDefault="003C4F35" w:rsidP="003C4F35">
            <w:pPr>
              <w:widowControl w:val="0"/>
              <w:jc w:val="center"/>
              <w:rPr>
                <w:rFonts w:ascii="GHEA Grapalat" w:hAnsi="GHEA Grapalat"/>
                <w:sz w:val="16"/>
                <w:szCs w:val="16"/>
              </w:rPr>
            </w:pPr>
          </w:p>
        </w:tc>
        <w:tc>
          <w:tcPr>
            <w:tcW w:w="2102" w:type="dxa"/>
            <w:vAlign w:val="center"/>
          </w:tcPr>
          <w:p w:rsidR="003C4F35" w:rsidRPr="00B138F3" w:rsidRDefault="003C4F35" w:rsidP="003C4F35">
            <w:pPr>
              <w:widowControl w:val="0"/>
              <w:jc w:val="center"/>
              <w:rPr>
                <w:rFonts w:ascii="GHEA Grapalat" w:hAnsi="GHEA Grapalat"/>
                <w:sz w:val="16"/>
                <w:szCs w:val="16"/>
              </w:rPr>
            </w:pPr>
          </w:p>
        </w:tc>
        <w:tc>
          <w:tcPr>
            <w:tcW w:w="1454" w:type="dxa"/>
            <w:vAlign w:val="center"/>
          </w:tcPr>
          <w:p w:rsidR="003C4F35" w:rsidRPr="00B138F3" w:rsidRDefault="003C4F35" w:rsidP="003C4F35">
            <w:pPr>
              <w:widowControl w:val="0"/>
              <w:jc w:val="center"/>
              <w:rPr>
                <w:rFonts w:ascii="GHEA Grapalat" w:hAnsi="GHEA Grapalat"/>
                <w:sz w:val="16"/>
                <w:szCs w:val="16"/>
              </w:rPr>
            </w:pPr>
          </w:p>
        </w:tc>
        <w:tc>
          <w:tcPr>
            <w:tcW w:w="982"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1" w:type="dxa"/>
            <w:vAlign w:val="center"/>
          </w:tcPr>
          <w:p w:rsidR="003C4F35" w:rsidRPr="00B138F3" w:rsidRDefault="003C4F35" w:rsidP="003C4F3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5"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8" w:type="dxa"/>
            <w:vAlign w:val="center"/>
          </w:tcPr>
          <w:p w:rsidR="003C4F35" w:rsidRPr="00B138F3" w:rsidRDefault="003C4F35" w:rsidP="003C4F3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01"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7"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7"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4"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3"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5"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4" w:type="dxa"/>
            <w:vAlign w:val="center"/>
          </w:tcPr>
          <w:p w:rsidR="003C4F35" w:rsidRPr="003C4F35" w:rsidRDefault="003C4F35" w:rsidP="003C4F35">
            <w:pPr>
              <w:widowControl w:val="0"/>
              <w:ind w:right="-1"/>
              <w:jc w:val="center"/>
              <w:rPr>
                <w:rFonts w:ascii="GHEA Grapalat" w:hAnsi="GHEA Grapalat"/>
                <w:sz w:val="16"/>
                <w:szCs w:val="16"/>
                <w:rPrChange w:id="2650" w:author="User" w:date="2024-06-13T09:20:00Z">
                  <w:rPr>
                    <w:rFonts w:ascii="GHEA Grapalat" w:hAnsi="GHEA Grapalat"/>
                    <w:sz w:val="16"/>
                    <w:szCs w:val="16"/>
                    <w:lang w:val="en-US"/>
                  </w:rPr>
                </w:rPrChange>
              </w:rPr>
            </w:pPr>
            <w:r w:rsidRPr="00B138F3">
              <w:rPr>
                <w:rFonts w:ascii="GHEA Grapalat" w:hAnsi="GHEA Grapalat"/>
                <w:sz w:val="16"/>
                <w:szCs w:val="16"/>
              </w:rPr>
              <w:t>Всего</w:t>
            </w:r>
          </w:p>
        </w:tc>
      </w:tr>
      <w:tr w:rsidR="003C4F35" w:rsidRPr="00B138F3" w:rsidTr="00C87779">
        <w:trPr>
          <w:trHeight w:val="404"/>
          <w:jc w:val="center"/>
        </w:trPr>
        <w:tc>
          <w:tcPr>
            <w:tcW w:w="1710" w:type="dxa"/>
            <w:vAlign w:val="center"/>
          </w:tcPr>
          <w:p w:rsidR="003C4F35" w:rsidRPr="00B138F3" w:rsidRDefault="003C4F35" w:rsidP="003C4F35">
            <w:pPr>
              <w:widowControl w:val="0"/>
              <w:jc w:val="center"/>
              <w:rPr>
                <w:rFonts w:ascii="GHEA Grapalat" w:hAnsi="GHEA Grapalat"/>
                <w:sz w:val="16"/>
                <w:szCs w:val="16"/>
              </w:rPr>
            </w:pPr>
            <w:ins w:id="2651" w:author="User" w:date="2024-06-13T09:19:00Z">
              <w:r>
                <w:rPr>
                  <w:rFonts w:ascii="GHEA Grapalat" w:hAnsi="GHEA Grapalat"/>
                  <w:sz w:val="20"/>
                  <w:lang w:val="hy-AM"/>
                </w:rPr>
                <w:t>1</w:t>
              </w:r>
            </w:ins>
          </w:p>
        </w:tc>
        <w:tc>
          <w:tcPr>
            <w:tcW w:w="2102" w:type="dxa"/>
            <w:vAlign w:val="center"/>
          </w:tcPr>
          <w:p w:rsidR="003C4F35" w:rsidRPr="00B138F3" w:rsidRDefault="003C4F35" w:rsidP="003C4F35">
            <w:pPr>
              <w:widowControl w:val="0"/>
              <w:jc w:val="center"/>
              <w:rPr>
                <w:rFonts w:ascii="GHEA Grapalat" w:hAnsi="GHEA Grapalat"/>
                <w:sz w:val="16"/>
                <w:szCs w:val="16"/>
              </w:rPr>
            </w:pPr>
            <w:ins w:id="2652" w:author="User" w:date="2024-06-13T09:19:00Z">
              <w:r w:rsidRPr="0001756A">
                <w:rPr>
                  <w:rFonts w:ascii="Sylfaen" w:hAnsi="Sylfaen" w:cs="Arial"/>
                </w:rPr>
                <w:t>15872400</w:t>
              </w:r>
            </w:ins>
          </w:p>
        </w:tc>
        <w:tc>
          <w:tcPr>
            <w:tcW w:w="1454" w:type="dxa"/>
            <w:vAlign w:val="center"/>
          </w:tcPr>
          <w:p w:rsidR="003C4F35" w:rsidRPr="00B138F3" w:rsidRDefault="003C4F35" w:rsidP="003C4F35">
            <w:pPr>
              <w:widowControl w:val="0"/>
              <w:jc w:val="center"/>
              <w:rPr>
                <w:rFonts w:ascii="GHEA Grapalat" w:hAnsi="GHEA Grapalat"/>
                <w:sz w:val="16"/>
                <w:szCs w:val="16"/>
              </w:rPr>
            </w:pPr>
            <w:ins w:id="2653" w:author="User" w:date="2024-06-13T09:19:00Z">
              <w:r>
                <w:rPr>
                  <w:rFonts w:ascii="GHEA Grapalat" w:hAnsi="GHEA Grapalat" w:cs="Calibri"/>
                  <w:color w:val="000000"/>
                  <w:sz w:val="16"/>
                  <w:szCs w:val="16"/>
                </w:rPr>
                <w:t>Поваренная соль</w:t>
              </w:r>
            </w:ins>
          </w:p>
        </w:tc>
        <w:tc>
          <w:tcPr>
            <w:tcW w:w="982" w:type="dxa"/>
          </w:tcPr>
          <w:p w:rsidR="003C4F35" w:rsidRPr="00B138F3" w:rsidRDefault="003C4F35" w:rsidP="003C4F35">
            <w:pPr>
              <w:widowControl w:val="0"/>
              <w:jc w:val="center"/>
              <w:rPr>
                <w:rFonts w:ascii="GHEA Grapalat" w:hAnsi="GHEA Grapalat"/>
                <w:sz w:val="16"/>
                <w:szCs w:val="16"/>
              </w:rPr>
            </w:pPr>
            <w:ins w:id="265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55" w:author="User" w:date="2024-06-13T09:19:00Z">
              <w:r w:rsidRPr="00B138F3" w:rsidDel="00116748">
                <w:rPr>
                  <w:rFonts w:ascii="GHEA Grapalat" w:hAnsi="GHEA Grapalat"/>
                  <w:sz w:val="16"/>
                  <w:szCs w:val="16"/>
                </w:rPr>
                <w:delText>... %</w:delText>
              </w:r>
            </w:del>
          </w:p>
        </w:tc>
        <w:tc>
          <w:tcPr>
            <w:tcW w:w="991" w:type="dxa"/>
          </w:tcPr>
          <w:p w:rsidR="003C4F35" w:rsidRPr="00B138F3" w:rsidRDefault="003C4F35" w:rsidP="003C4F35">
            <w:pPr>
              <w:widowControl w:val="0"/>
              <w:jc w:val="center"/>
              <w:rPr>
                <w:rFonts w:ascii="GHEA Grapalat" w:hAnsi="GHEA Grapalat"/>
                <w:sz w:val="16"/>
                <w:szCs w:val="16"/>
              </w:rPr>
            </w:pPr>
            <w:ins w:id="265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del w:id="2657" w:author="User" w:date="2024-06-13T09:19:00Z">
              <w:r w:rsidRPr="00B138F3" w:rsidDel="00116748">
                <w:rPr>
                  <w:rFonts w:ascii="GHEA Grapalat" w:hAnsi="GHEA Grapalat"/>
                  <w:sz w:val="16"/>
                  <w:szCs w:val="16"/>
                </w:rPr>
                <w:delText>... %</w:delText>
              </w:r>
            </w:del>
          </w:p>
        </w:tc>
        <w:tc>
          <w:tcPr>
            <w:tcW w:w="705" w:type="dxa"/>
          </w:tcPr>
          <w:p w:rsidR="003C4F35" w:rsidRPr="00B138F3" w:rsidRDefault="003C4F35" w:rsidP="003C4F35">
            <w:pPr>
              <w:widowControl w:val="0"/>
              <w:jc w:val="center"/>
              <w:rPr>
                <w:rFonts w:ascii="GHEA Grapalat" w:hAnsi="GHEA Grapalat" w:cs="Arial"/>
                <w:sz w:val="16"/>
                <w:szCs w:val="16"/>
              </w:rPr>
            </w:pPr>
            <w:ins w:id="265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59" w:author="User" w:date="2024-06-13T09:19:00Z">
              <w:r w:rsidRPr="00B138F3" w:rsidDel="00116748">
                <w:rPr>
                  <w:rFonts w:ascii="GHEA Grapalat" w:hAnsi="GHEA Grapalat"/>
                  <w:sz w:val="16"/>
                  <w:szCs w:val="16"/>
                </w:rPr>
                <w:delText>... %</w:delText>
              </w:r>
            </w:del>
          </w:p>
        </w:tc>
        <w:tc>
          <w:tcPr>
            <w:tcW w:w="848" w:type="dxa"/>
          </w:tcPr>
          <w:p w:rsidR="003C4F35" w:rsidRPr="00B138F3" w:rsidRDefault="003C4F35" w:rsidP="003C4F35">
            <w:pPr>
              <w:widowControl w:val="0"/>
              <w:jc w:val="center"/>
              <w:rPr>
                <w:rFonts w:ascii="GHEA Grapalat" w:hAnsi="GHEA Grapalat" w:cs="Arial"/>
                <w:sz w:val="16"/>
                <w:szCs w:val="16"/>
              </w:rPr>
            </w:pPr>
            <w:ins w:id="266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61" w:author="User" w:date="2024-06-13T09:19:00Z">
              <w:r w:rsidRPr="00B138F3" w:rsidDel="00116748">
                <w:rPr>
                  <w:rFonts w:ascii="GHEA Grapalat" w:hAnsi="GHEA Grapalat"/>
                  <w:sz w:val="16"/>
                  <w:szCs w:val="16"/>
                </w:rPr>
                <w:delText>... %</w:delText>
              </w:r>
            </w:del>
          </w:p>
        </w:tc>
        <w:tc>
          <w:tcPr>
            <w:tcW w:w="601" w:type="dxa"/>
          </w:tcPr>
          <w:p w:rsidR="003C4F35" w:rsidRPr="00B138F3" w:rsidRDefault="003C4F35" w:rsidP="003C4F35">
            <w:pPr>
              <w:widowControl w:val="0"/>
              <w:jc w:val="center"/>
              <w:rPr>
                <w:rFonts w:ascii="GHEA Grapalat" w:hAnsi="GHEA Grapalat" w:cs="Arial"/>
                <w:sz w:val="16"/>
                <w:szCs w:val="16"/>
              </w:rPr>
            </w:pPr>
            <w:ins w:id="266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63" w:author="User" w:date="2024-06-13T09:19:00Z">
              <w:r w:rsidRPr="00B138F3" w:rsidDel="00116748">
                <w:rPr>
                  <w:rFonts w:ascii="GHEA Grapalat" w:hAnsi="GHEA Grapalat"/>
                  <w:sz w:val="16"/>
                  <w:szCs w:val="16"/>
                </w:rPr>
                <w:delText>... %</w:delText>
              </w:r>
            </w:del>
          </w:p>
        </w:tc>
        <w:tc>
          <w:tcPr>
            <w:tcW w:w="605" w:type="dxa"/>
          </w:tcPr>
          <w:p w:rsidR="003C4F35" w:rsidRPr="00B138F3" w:rsidRDefault="003C4F35" w:rsidP="003C4F35">
            <w:pPr>
              <w:widowControl w:val="0"/>
              <w:jc w:val="center"/>
              <w:rPr>
                <w:rFonts w:ascii="GHEA Grapalat" w:hAnsi="GHEA Grapalat" w:cs="Arial"/>
                <w:sz w:val="16"/>
                <w:szCs w:val="16"/>
              </w:rPr>
            </w:pPr>
            <w:ins w:id="266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65" w:author="User" w:date="2024-06-13T09:19:00Z">
              <w:r w:rsidRPr="00B138F3" w:rsidDel="00116748">
                <w:rPr>
                  <w:rFonts w:ascii="GHEA Grapalat" w:hAnsi="GHEA Grapalat"/>
                  <w:sz w:val="16"/>
                  <w:szCs w:val="16"/>
                </w:rPr>
                <w:delText>... %</w:delText>
              </w:r>
            </w:del>
          </w:p>
        </w:tc>
        <w:tc>
          <w:tcPr>
            <w:tcW w:w="707" w:type="dxa"/>
          </w:tcPr>
          <w:p w:rsidR="003C4F35" w:rsidRPr="00B138F3" w:rsidRDefault="003C4F35" w:rsidP="003C4F35">
            <w:pPr>
              <w:widowControl w:val="0"/>
              <w:jc w:val="center"/>
              <w:rPr>
                <w:rFonts w:ascii="GHEA Grapalat" w:hAnsi="GHEA Grapalat" w:cs="Arial"/>
                <w:sz w:val="16"/>
                <w:szCs w:val="16"/>
              </w:rPr>
            </w:pPr>
            <w:ins w:id="266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67" w:author="User" w:date="2024-06-13T09:19:00Z">
              <w:r w:rsidRPr="00B138F3" w:rsidDel="00116748">
                <w:rPr>
                  <w:rFonts w:ascii="GHEA Grapalat" w:hAnsi="GHEA Grapalat"/>
                  <w:sz w:val="16"/>
                  <w:szCs w:val="16"/>
                </w:rPr>
                <w:delText>... %</w:delText>
              </w:r>
            </w:del>
          </w:p>
        </w:tc>
        <w:tc>
          <w:tcPr>
            <w:tcW w:w="837" w:type="dxa"/>
          </w:tcPr>
          <w:p w:rsidR="003C4F35" w:rsidRPr="00B138F3" w:rsidRDefault="003C4F35" w:rsidP="003C4F35">
            <w:pPr>
              <w:widowControl w:val="0"/>
              <w:jc w:val="center"/>
              <w:rPr>
                <w:rFonts w:ascii="GHEA Grapalat" w:hAnsi="GHEA Grapalat" w:cs="Arial"/>
                <w:sz w:val="16"/>
                <w:szCs w:val="16"/>
              </w:rPr>
            </w:pPr>
            <w:ins w:id="266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del w:id="2669" w:author="User" w:date="2024-06-13T09:19:00Z">
              <w:r w:rsidRPr="00B138F3" w:rsidDel="00116748">
                <w:rPr>
                  <w:rFonts w:ascii="GHEA Grapalat" w:hAnsi="GHEA Grapalat"/>
                  <w:sz w:val="16"/>
                  <w:szCs w:val="16"/>
                </w:rPr>
                <w:delText>... %</w:delText>
              </w:r>
            </w:del>
          </w:p>
        </w:tc>
        <w:tc>
          <w:tcPr>
            <w:tcW w:w="867" w:type="dxa"/>
          </w:tcPr>
          <w:p w:rsidR="003C4F35" w:rsidRPr="00B138F3" w:rsidRDefault="003C4F35" w:rsidP="003C4F35">
            <w:pPr>
              <w:widowControl w:val="0"/>
              <w:jc w:val="center"/>
              <w:rPr>
                <w:rFonts w:ascii="GHEA Grapalat" w:hAnsi="GHEA Grapalat" w:cs="Arial"/>
                <w:sz w:val="16"/>
                <w:szCs w:val="16"/>
              </w:rPr>
            </w:pPr>
            <w:ins w:id="2670"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del w:id="2671" w:author="User" w:date="2024-06-13T09:19:00Z">
              <w:r w:rsidRPr="00B138F3" w:rsidDel="00116748">
                <w:rPr>
                  <w:rFonts w:ascii="GHEA Grapalat" w:hAnsi="GHEA Grapalat"/>
                  <w:sz w:val="16"/>
                  <w:szCs w:val="16"/>
                </w:rPr>
                <w:delText>... %</w:delText>
              </w:r>
            </w:del>
          </w:p>
        </w:tc>
        <w:tc>
          <w:tcPr>
            <w:tcW w:w="854" w:type="dxa"/>
          </w:tcPr>
          <w:p w:rsidR="003C4F35" w:rsidRPr="00B138F3" w:rsidRDefault="003C4F35" w:rsidP="003C4F35">
            <w:pPr>
              <w:widowControl w:val="0"/>
              <w:jc w:val="center"/>
              <w:rPr>
                <w:rFonts w:ascii="GHEA Grapalat" w:hAnsi="GHEA Grapalat" w:cs="Arial"/>
                <w:sz w:val="16"/>
                <w:szCs w:val="16"/>
              </w:rPr>
            </w:pPr>
            <w:ins w:id="2672"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del w:id="2673" w:author="User" w:date="2024-06-13T09:19:00Z">
              <w:r w:rsidRPr="00B138F3" w:rsidDel="00116748">
                <w:rPr>
                  <w:rFonts w:ascii="GHEA Grapalat" w:hAnsi="GHEA Grapalat"/>
                  <w:sz w:val="16"/>
                  <w:szCs w:val="16"/>
                </w:rPr>
                <w:delText>... %</w:delText>
              </w:r>
            </w:del>
          </w:p>
        </w:tc>
        <w:tc>
          <w:tcPr>
            <w:tcW w:w="983" w:type="dxa"/>
          </w:tcPr>
          <w:p w:rsidR="003C4F35" w:rsidRPr="00B138F3" w:rsidRDefault="003C4F35" w:rsidP="003C4F35">
            <w:pPr>
              <w:widowControl w:val="0"/>
              <w:jc w:val="center"/>
              <w:rPr>
                <w:rFonts w:ascii="GHEA Grapalat" w:hAnsi="GHEA Grapalat" w:cs="Arial"/>
                <w:sz w:val="16"/>
                <w:szCs w:val="16"/>
              </w:rPr>
            </w:pPr>
            <w:ins w:id="2674"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del w:id="2675" w:author="User" w:date="2024-06-13T09:19:00Z">
              <w:r w:rsidRPr="00B138F3" w:rsidDel="00116748">
                <w:rPr>
                  <w:rFonts w:ascii="GHEA Grapalat" w:hAnsi="GHEA Grapalat"/>
                  <w:sz w:val="16"/>
                  <w:szCs w:val="16"/>
                </w:rPr>
                <w:delText>... %</w:delText>
              </w:r>
            </w:del>
          </w:p>
        </w:tc>
        <w:tc>
          <w:tcPr>
            <w:tcW w:w="855" w:type="dxa"/>
          </w:tcPr>
          <w:p w:rsidR="003C4F35" w:rsidRPr="00B138F3" w:rsidRDefault="003C4F35" w:rsidP="003C4F35">
            <w:pPr>
              <w:widowControl w:val="0"/>
              <w:jc w:val="center"/>
              <w:rPr>
                <w:rFonts w:ascii="GHEA Grapalat" w:hAnsi="GHEA Grapalat" w:cs="Arial"/>
                <w:sz w:val="16"/>
                <w:szCs w:val="16"/>
              </w:rPr>
            </w:pPr>
            <w:ins w:id="2676"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del w:id="2677" w:author="User" w:date="2024-06-13T09:19:00Z">
              <w:r w:rsidRPr="00B138F3" w:rsidDel="00116748">
                <w:rPr>
                  <w:rFonts w:ascii="GHEA Grapalat" w:hAnsi="GHEA Grapalat"/>
                  <w:sz w:val="16"/>
                  <w:szCs w:val="16"/>
                </w:rPr>
                <w:delText>... %</w:delText>
              </w:r>
            </w:del>
          </w:p>
        </w:tc>
        <w:tc>
          <w:tcPr>
            <w:tcW w:w="804" w:type="dxa"/>
          </w:tcPr>
          <w:p w:rsidR="003C4F35" w:rsidRPr="00B138F3" w:rsidRDefault="003C4F35" w:rsidP="003C4F35">
            <w:pPr>
              <w:widowControl w:val="0"/>
              <w:jc w:val="center"/>
              <w:rPr>
                <w:rFonts w:ascii="GHEA Grapalat" w:hAnsi="GHEA Grapalat"/>
                <w:b/>
                <w:sz w:val="16"/>
                <w:szCs w:val="16"/>
              </w:rPr>
            </w:pPr>
            <w:ins w:id="2678"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del w:id="2679" w:author="User" w:date="2024-06-13T09:19:00Z">
              <w:r w:rsidRPr="00B138F3" w:rsidDel="00116748">
                <w:rPr>
                  <w:rFonts w:ascii="GHEA Grapalat" w:hAnsi="GHEA Grapalat"/>
                  <w:sz w:val="16"/>
                  <w:szCs w:val="16"/>
                </w:rPr>
                <w:delText>... %</w:delText>
              </w:r>
            </w:del>
          </w:p>
        </w:tc>
      </w:tr>
      <w:tr w:rsidR="003C4F35" w:rsidRPr="00B138F3" w:rsidTr="00C87779">
        <w:trPr>
          <w:trHeight w:val="404"/>
          <w:jc w:val="center"/>
          <w:ins w:id="2680" w:author="User" w:date="2024-06-13T09:18:00Z"/>
        </w:trPr>
        <w:tc>
          <w:tcPr>
            <w:tcW w:w="1710" w:type="dxa"/>
            <w:vAlign w:val="center"/>
          </w:tcPr>
          <w:p w:rsidR="003C4F35" w:rsidRDefault="003C4F35" w:rsidP="003C4F35">
            <w:pPr>
              <w:widowControl w:val="0"/>
              <w:jc w:val="center"/>
              <w:rPr>
                <w:ins w:id="2681" w:author="User" w:date="2024-06-13T09:18:00Z"/>
                <w:rFonts w:ascii="GHEA Grapalat" w:hAnsi="GHEA Grapalat"/>
                <w:sz w:val="20"/>
                <w:lang w:val="hy-AM"/>
              </w:rPr>
            </w:pPr>
            <w:ins w:id="2682" w:author="User" w:date="2024-06-13T09:19:00Z">
              <w:r>
                <w:rPr>
                  <w:rFonts w:ascii="GHEA Grapalat" w:hAnsi="GHEA Grapalat"/>
                  <w:sz w:val="20"/>
                  <w:lang w:val="hy-AM"/>
                </w:rPr>
                <w:t>2</w:t>
              </w:r>
            </w:ins>
          </w:p>
        </w:tc>
        <w:tc>
          <w:tcPr>
            <w:tcW w:w="2102" w:type="dxa"/>
            <w:vAlign w:val="center"/>
          </w:tcPr>
          <w:p w:rsidR="003C4F35" w:rsidRPr="0001756A" w:rsidRDefault="003C4F35" w:rsidP="003C4F35">
            <w:pPr>
              <w:widowControl w:val="0"/>
              <w:jc w:val="center"/>
              <w:rPr>
                <w:ins w:id="2683" w:author="User" w:date="2024-06-13T09:18:00Z"/>
                <w:rFonts w:ascii="Sylfaen" w:hAnsi="Sylfaen" w:cs="Arial"/>
              </w:rPr>
            </w:pPr>
            <w:ins w:id="2684" w:author="User" w:date="2024-06-13T09:19:00Z">
              <w:r w:rsidRPr="0001756A">
                <w:rPr>
                  <w:rFonts w:ascii="Sylfaen" w:hAnsi="Sylfaen" w:cs="Arial"/>
                </w:rPr>
                <w:t>15421100</w:t>
              </w:r>
            </w:ins>
          </w:p>
        </w:tc>
        <w:tc>
          <w:tcPr>
            <w:tcW w:w="1454" w:type="dxa"/>
          </w:tcPr>
          <w:p w:rsidR="003C4F35" w:rsidRPr="00B138F3" w:rsidRDefault="003C4F35" w:rsidP="003C4F35">
            <w:pPr>
              <w:widowControl w:val="0"/>
              <w:jc w:val="center"/>
              <w:rPr>
                <w:ins w:id="2685" w:author="User" w:date="2024-06-13T09:18:00Z"/>
                <w:rFonts w:ascii="GHEA Grapalat" w:hAnsi="GHEA Grapalat"/>
                <w:sz w:val="16"/>
                <w:szCs w:val="16"/>
              </w:rPr>
            </w:pPr>
            <w:ins w:id="2686" w:author="User" w:date="2024-06-13T09:19:00Z">
              <w:r>
                <w:rPr>
                  <w:rFonts w:ascii="GHEA Grapalat" w:hAnsi="GHEA Grapalat" w:cs="Calibri"/>
                  <w:color w:val="000000"/>
                  <w:sz w:val="16"/>
                  <w:szCs w:val="16"/>
                </w:rPr>
                <w:t>Подсолнечное масло рафинированное</w:t>
              </w:r>
            </w:ins>
          </w:p>
        </w:tc>
        <w:tc>
          <w:tcPr>
            <w:tcW w:w="982" w:type="dxa"/>
          </w:tcPr>
          <w:p w:rsidR="003C4F35" w:rsidRPr="00B138F3" w:rsidRDefault="003C4F35" w:rsidP="003C4F35">
            <w:pPr>
              <w:widowControl w:val="0"/>
              <w:jc w:val="center"/>
              <w:rPr>
                <w:ins w:id="2687" w:author="User" w:date="2024-06-13T09:18:00Z"/>
                <w:rFonts w:ascii="GHEA Grapalat" w:hAnsi="GHEA Grapalat"/>
                <w:sz w:val="16"/>
                <w:szCs w:val="16"/>
              </w:rPr>
            </w:pPr>
            <w:ins w:id="268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689" w:author="User" w:date="2024-06-13T09:18:00Z"/>
                <w:rFonts w:ascii="GHEA Grapalat" w:hAnsi="GHEA Grapalat"/>
                <w:sz w:val="16"/>
                <w:szCs w:val="16"/>
              </w:rPr>
            </w:pPr>
            <w:ins w:id="269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691" w:author="User" w:date="2024-06-13T09:18:00Z"/>
                <w:rFonts w:ascii="GHEA Grapalat" w:hAnsi="GHEA Grapalat"/>
                <w:sz w:val="16"/>
                <w:szCs w:val="16"/>
              </w:rPr>
            </w:pPr>
            <w:ins w:id="269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693" w:author="User" w:date="2024-06-13T09:18:00Z"/>
                <w:rFonts w:ascii="GHEA Grapalat" w:hAnsi="GHEA Grapalat"/>
                <w:sz w:val="16"/>
                <w:szCs w:val="16"/>
              </w:rPr>
            </w:pPr>
            <w:ins w:id="269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695" w:author="User" w:date="2024-06-13T09:18:00Z"/>
                <w:rFonts w:ascii="GHEA Grapalat" w:hAnsi="GHEA Grapalat"/>
                <w:sz w:val="16"/>
                <w:szCs w:val="16"/>
              </w:rPr>
            </w:pPr>
            <w:ins w:id="269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697" w:author="User" w:date="2024-06-13T09:18:00Z"/>
                <w:rFonts w:ascii="GHEA Grapalat" w:hAnsi="GHEA Grapalat"/>
                <w:sz w:val="16"/>
                <w:szCs w:val="16"/>
              </w:rPr>
            </w:pPr>
            <w:ins w:id="269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699" w:author="User" w:date="2024-06-13T09:18:00Z"/>
                <w:rFonts w:ascii="GHEA Grapalat" w:hAnsi="GHEA Grapalat"/>
                <w:sz w:val="16"/>
                <w:szCs w:val="16"/>
              </w:rPr>
            </w:pPr>
            <w:ins w:id="270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701" w:author="User" w:date="2024-06-13T09:18:00Z"/>
                <w:rFonts w:ascii="GHEA Grapalat" w:hAnsi="GHEA Grapalat"/>
                <w:sz w:val="16"/>
                <w:szCs w:val="16"/>
              </w:rPr>
            </w:pPr>
            <w:ins w:id="270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703" w:author="User" w:date="2024-06-13T09:18:00Z"/>
                <w:rFonts w:ascii="GHEA Grapalat" w:hAnsi="GHEA Grapalat"/>
                <w:sz w:val="16"/>
                <w:szCs w:val="16"/>
              </w:rPr>
            </w:pPr>
            <w:ins w:id="2704"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705" w:author="User" w:date="2024-06-13T09:18:00Z"/>
                <w:rFonts w:ascii="GHEA Grapalat" w:hAnsi="GHEA Grapalat"/>
                <w:sz w:val="16"/>
                <w:szCs w:val="16"/>
              </w:rPr>
            </w:pPr>
            <w:ins w:id="2706"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707" w:author="User" w:date="2024-06-13T09:18:00Z"/>
                <w:rFonts w:ascii="GHEA Grapalat" w:hAnsi="GHEA Grapalat"/>
                <w:sz w:val="16"/>
                <w:szCs w:val="16"/>
              </w:rPr>
            </w:pPr>
            <w:ins w:id="2708"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709" w:author="User" w:date="2024-06-13T09:18:00Z"/>
                <w:rFonts w:ascii="GHEA Grapalat" w:hAnsi="GHEA Grapalat"/>
                <w:sz w:val="16"/>
                <w:szCs w:val="16"/>
              </w:rPr>
            </w:pPr>
            <w:ins w:id="2710"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711" w:author="User" w:date="2024-06-13T09:18:00Z"/>
                <w:rFonts w:ascii="GHEA Grapalat" w:hAnsi="GHEA Grapalat"/>
                <w:sz w:val="16"/>
                <w:szCs w:val="16"/>
              </w:rPr>
            </w:pPr>
            <w:ins w:id="2712"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713" w:author="User" w:date="2024-06-13T09:18:00Z"/>
        </w:trPr>
        <w:tc>
          <w:tcPr>
            <w:tcW w:w="1710" w:type="dxa"/>
            <w:vAlign w:val="center"/>
          </w:tcPr>
          <w:p w:rsidR="003C4F35" w:rsidRDefault="003C4F35" w:rsidP="003C4F35">
            <w:pPr>
              <w:widowControl w:val="0"/>
              <w:jc w:val="center"/>
              <w:rPr>
                <w:ins w:id="2714" w:author="User" w:date="2024-06-13T09:18:00Z"/>
                <w:rFonts w:ascii="GHEA Grapalat" w:hAnsi="GHEA Grapalat"/>
                <w:sz w:val="20"/>
                <w:lang w:val="hy-AM"/>
              </w:rPr>
            </w:pPr>
            <w:ins w:id="2715" w:author="User" w:date="2024-06-13T09:19:00Z">
              <w:r>
                <w:rPr>
                  <w:rFonts w:ascii="GHEA Grapalat" w:hAnsi="GHEA Grapalat"/>
                  <w:sz w:val="20"/>
                  <w:lang w:val="hy-AM"/>
                </w:rPr>
                <w:t>3</w:t>
              </w:r>
            </w:ins>
          </w:p>
        </w:tc>
        <w:tc>
          <w:tcPr>
            <w:tcW w:w="2102" w:type="dxa"/>
            <w:vAlign w:val="center"/>
          </w:tcPr>
          <w:p w:rsidR="003C4F35" w:rsidRPr="0001756A" w:rsidRDefault="003C4F35" w:rsidP="003C4F35">
            <w:pPr>
              <w:widowControl w:val="0"/>
              <w:jc w:val="center"/>
              <w:rPr>
                <w:ins w:id="2716" w:author="User" w:date="2024-06-13T09:18:00Z"/>
                <w:rFonts w:ascii="Sylfaen" w:hAnsi="Sylfaen" w:cs="Arial"/>
              </w:rPr>
            </w:pPr>
            <w:ins w:id="2717" w:author="User" w:date="2024-06-13T09:19:00Z">
              <w:r w:rsidRPr="0001756A">
                <w:rPr>
                  <w:rFonts w:ascii="Sylfaen" w:hAnsi="Sylfaen" w:cs="Arial"/>
                </w:rPr>
                <w:t>3211300</w:t>
              </w:r>
            </w:ins>
          </w:p>
        </w:tc>
        <w:tc>
          <w:tcPr>
            <w:tcW w:w="1454" w:type="dxa"/>
            <w:vAlign w:val="center"/>
          </w:tcPr>
          <w:p w:rsidR="003C4F35" w:rsidRPr="00B138F3" w:rsidRDefault="003C4F35" w:rsidP="003C4F35">
            <w:pPr>
              <w:widowControl w:val="0"/>
              <w:jc w:val="center"/>
              <w:rPr>
                <w:ins w:id="2718" w:author="User" w:date="2024-06-13T09:18:00Z"/>
                <w:rFonts w:ascii="GHEA Grapalat" w:hAnsi="GHEA Grapalat"/>
                <w:sz w:val="16"/>
                <w:szCs w:val="16"/>
              </w:rPr>
            </w:pPr>
            <w:ins w:id="2719" w:author="User" w:date="2024-06-13T09:19:00Z">
              <w:r>
                <w:rPr>
                  <w:rFonts w:ascii="GHEA Grapalat" w:hAnsi="GHEA Grapalat" w:cs="Calibri"/>
                  <w:color w:val="000000"/>
                  <w:sz w:val="16"/>
                  <w:szCs w:val="16"/>
                </w:rPr>
                <w:t>Рись</w:t>
              </w:r>
            </w:ins>
          </w:p>
        </w:tc>
        <w:tc>
          <w:tcPr>
            <w:tcW w:w="982" w:type="dxa"/>
          </w:tcPr>
          <w:p w:rsidR="003C4F35" w:rsidRPr="00B138F3" w:rsidRDefault="003C4F35" w:rsidP="003C4F35">
            <w:pPr>
              <w:widowControl w:val="0"/>
              <w:jc w:val="center"/>
              <w:rPr>
                <w:ins w:id="2720" w:author="User" w:date="2024-06-13T09:18:00Z"/>
                <w:rFonts w:ascii="GHEA Grapalat" w:hAnsi="GHEA Grapalat"/>
                <w:sz w:val="16"/>
                <w:szCs w:val="16"/>
              </w:rPr>
            </w:pPr>
            <w:ins w:id="272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722" w:author="User" w:date="2024-06-13T09:18:00Z"/>
                <w:rFonts w:ascii="GHEA Grapalat" w:hAnsi="GHEA Grapalat"/>
                <w:sz w:val="16"/>
                <w:szCs w:val="16"/>
              </w:rPr>
            </w:pPr>
            <w:ins w:id="272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724" w:author="User" w:date="2024-06-13T09:18:00Z"/>
                <w:rFonts w:ascii="GHEA Grapalat" w:hAnsi="GHEA Grapalat"/>
                <w:sz w:val="16"/>
                <w:szCs w:val="16"/>
              </w:rPr>
            </w:pPr>
            <w:ins w:id="272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726" w:author="User" w:date="2024-06-13T09:18:00Z"/>
                <w:rFonts w:ascii="GHEA Grapalat" w:hAnsi="GHEA Grapalat"/>
                <w:sz w:val="16"/>
                <w:szCs w:val="16"/>
              </w:rPr>
            </w:pPr>
            <w:ins w:id="272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728" w:author="User" w:date="2024-06-13T09:18:00Z"/>
                <w:rFonts w:ascii="GHEA Grapalat" w:hAnsi="GHEA Grapalat"/>
                <w:sz w:val="16"/>
                <w:szCs w:val="16"/>
              </w:rPr>
            </w:pPr>
            <w:ins w:id="272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730" w:author="User" w:date="2024-06-13T09:18:00Z"/>
                <w:rFonts w:ascii="GHEA Grapalat" w:hAnsi="GHEA Grapalat"/>
                <w:sz w:val="16"/>
                <w:szCs w:val="16"/>
              </w:rPr>
            </w:pPr>
            <w:ins w:id="273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732" w:author="User" w:date="2024-06-13T09:18:00Z"/>
                <w:rFonts w:ascii="GHEA Grapalat" w:hAnsi="GHEA Grapalat"/>
                <w:sz w:val="16"/>
                <w:szCs w:val="16"/>
              </w:rPr>
            </w:pPr>
            <w:ins w:id="273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734" w:author="User" w:date="2024-06-13T09:18:00Z"/>
                <w:rFonts w:ascii="GHEA Grapalat" w:hAnsi="GHEA Grapalat"/>
                <w:sz w:val="16"/>
                <w:szCs w:val="16"/>
              </w:rPr>
            </w:pPr>
            <w:ins w:id="273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736" w:author="User" w:date="2024-06-13T09:18:00Z"/>
                <w:rFonts w:ascii="GHEA Grapalat" w:hAnsi="GHEA Grapalat"/>
                <w:sz w:val="16"/>
                <w:szCs w:val="16"/>
              </w:rPr>
            </w:pPr>
            <w:ins w:id="2737"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738" w:author="User" w:date="2024-06-13T09:18:00Z"/>
                <w:rFonts w:ascii="GHEA Grapalat" w:hAnsi="GHEA Grapalat"/>
                <w:sz w:val="16"/>
                <w:szCs w:val="16"/>
              </w:rPr>
            </w:pPr>
            <w:ins w:id="2739"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740" w:author="User" w:date="2024-06-13T09:18:00Z"/>
                <w:rFonts w:ascii="GHEA Grapalat" w:hAnsi="GHEA Grapalat"/>
                <w:sz w:val="16"/>
                <w:szCs w:val="16"/>
              </w:rPr>
            </w:pPr>
            <w:ins w:id="2741"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742" w:author="User" w:date="2024-06-13T09:18:00Z"/>
                <w:rFonts w:ascii="GHEA Grapalat" w:hAnsi="GHEA Grapalat"/>
                <w:sz w:val="16"/>
                <w:szCs w:val="16"/>
              </w:rPr>
            </w:pPr>
            <w:ins w:id="2743"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744" w:author="User" w:date="2024-06-13T09:18:00Z"/>
                <w:rFonts w:ascii="GHEA Grapalat" w:hAnsi="GHEA Grapalat"/>
                <w:sz w:val="16"/>
                <w:szCs w:val="16"/>
              </w:rPr>
            </w:pPr>
            <w:ins w:id="2745"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746" w:author="User" w:date="2024-06-13T09:18:00Z"/>
        </w:trPr>
        <w:tc>
          <w:tcPr>
            <w:tcW w:w="1710" w:type="dxa"/>
            <w:vAlign w:val="center"/>
          </w:tcPr>
          <w:p w:rsidR="003C4F35" w:rsidRDefault="003C4F35" w:rsidP="003C4F35">
            <w:pPr>
              <w:widowControl w:val="0"/>
              <w:jc w:val="center"/>
              <w:rPr>
                <w:ins w:id="2747" w:author="User" w:date="2024-06-13T09:18:00Z"/>
                <w:rFonts w:ascii="GHEA Grapalat" w:hAnsi="GHEA Grapalat"/>
                <w:sz w:val="20"/>
                <w:lang w:val="hy-AM"/>
              </w:rPr>
            </w:pPr>
            <w:ins w:id="2748" w:author="User" w:date="2024-06-13T09:19:00Z">
              <w:r>
                <w:rPr>
                  <w:rFonts w:ascii="GHEA Grapalat" w:hAnsi="GHEA Grapalat"/>
                  <w:sz w:val="20"/>
                  <w:lang w:val="hy-AM"/>
                </w:rPr>
                <w:t>4</w:t>
              </w:r>
            </w:ins>
          </w:p>
        </w:tc>
        <w:tc>
          <w:tcPr>
            <w:tcW w:w="2102" w:type="dxa"/>
            <w:vAlign w:val="center"/>
          </w:tcPr>
          <w:p w:rsidR="003C4F35" w:rsidRPr="0001756A" w:rsidRDefault="003C4F35" w:rsidP="003C4F35">
            <w:pPr>
              <w:widowControl w:val="0"/>
              <w:jc w:val="center"/>
              <w:rPr>
                <w:ins w:id="2749" w:author="User" w:date="2024-06-13T09:18:00Z"/>
                <w:rFonts w:ascii="Sylfaen" w:hAnsi="Sylfaen" w:cs="Arial"/>
              </w:rPr>
            </w:pPr>
            <w:ins w:id="2750" w:author="User" w:date="2024-06-13T09:19:00Z">
              <w:r w:rsidRPr="0001756A">
                <w:rPr>
                  <w:rFonts w:ascii="Sylfaen" w:hAnsi="Sylfaen" w:cs="Arial"/>
                </w:rPr>
                <w:t>3221110</w:t>
              </w:r>
            </w:ins>
          </w:p>
        </w:tc>
        <w:tc>
          <w:tcPr>
            <w:tcW w:w="1454" w:type="dxa"/>
            <w:vAlign w:val="center"/>
          </w:tcPr>
          <w:p w:rsidR="003C4F35" w:rsidRPr="00B138F3" w:rsidRDefault="003C4F35" w:rsidP="003C4F35">
            <w:pPr>
              <w:widowControl w:val="0"/>
              <w:jc w:val="center"/>
              <w:rPr>
                <w:ins w:id="2751" w:author="User" w:date="2024-06-13T09:18:00Z"/>
                <w:rFonts w:ascii="GHEA Grapalat" w:hAnsi="GHEA Grapalat"/>
                <w:sz w:val="16"/>
                <w:szCs w:val="16"/>
              </w:rPr>
            </w:pPr>
            <w:ins w:id="2752" w:author="User" w:date="2024-06-13T09:19:00Z">
              <w:r>
                <w:rPr>
                  <w:rFonts w:ascii="GHEA Grapalat" w:hAnsi="GHEA Grapalat" w:cs="Calibri"/>
                  <w:color w:val="000000"/>
                  <w:sz w:val="16"/>
                  <w:szCs w:val="16"/>
                </w:rPr>
                <w:t>Марковь</w:t>
              </w:r>
            </w:ins>
          </w:p>
        </w:tc>
        <w:tc>
          <w:tcPr>
            <w:tcW w:w="982" w:type="dxa"/>
          </w:tcPr>
          <w:p w:rsidR="003C4F35" w:rsidRPr="00B138F3" w:rsidRDefault="003C4F35" w:rsidP="003C4F35">
            <w:pPr>
              <w:widowControl w:val="0"/>
              <w:jc w:val="center"/>
              <w:rPr>
                <w:ins w:id="2753" w:author="User" w:date="2024-06-13T09:18:00Z"/>
                <w:rFonts w:ascii="GHEA Grapalat" w:hAnsi="GHEA Grapalat"/>
                <w:sz w:val="16"/>
                <w:szCs w:val="16"/>
              </w:rPr>
            </w:pPr>
            <w:ins w:id="275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755" w:author="User" w:date="2024-06-13T09:18:00Z"/>
                <w:rFonts w:ascii="GHEA Grapalat" w:hAnsi="GHEA Grapalat"/>
                <w:sz w:val="16"/>
                <w:szCs w:val="16"/>
              </w:rPr>
            </w:pPr>
            <w:ins w:id="275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757" w:author="User" w:date="2024-06-13T09:18:00Z"/>
                <w:rFonts w:ascii="GHEA Grapalat" w:hAnsi="GHEA Grapalat"/>
                <w:sz w:val="16"/>
                <w:szCs w:val="16"/>
              </w:rPr>
            </w:pPr>
            <w:ins w:id="275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759" w:author="User" w:date="2024-06-13T09:18:00Z"/>
                <w:rFonts w:ascii="GHEA Grapalat" w:hAnsi="GHEA Grapalat"/>
                <w:sz w:val="16"/>
                <w:szCs w:val="16"/>
              </w:rPr>
            </w:pPr>
            <w:ins w:id="276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761" w:author="User" w:date="2024-06-13T09:18:00Z"/>
                <w:rFonts w:ascii="GHEA Grapalat" w:hAnsi="GHEA Grapalat"/>
                <w:sz w:val="16"/>
                <w:szCs w:val="16"/>
              </w:rPr>
            </w:pPr>
            <w:ins w:id="276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763" w:author="User" w:date="2024-06-13T09:18:00Z"/>
                <w:rFonts w:ascii="GHEA Grapalat" w:hAnsi="GHEA Grapalat"/>
                <w:sz w:val="16"/>
                <w:szCs w:val="16"/>
              </w:rPr>
            </w:pPr>
            <w:ins w:id="276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765" w:author="User" w:date="2024-06-13T09:18:00Z"/>
                <w:rFonts w:ascii="GHEA Grapalat" w:hAnsi="GHEA Grapalat"/>
                <w:sz w:val="16"/>
                <w:szCs w:val="16"/>
              </w:rPr>
            </w:pPr>
            <w:ins w:id="276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767" w:author="User" w:date="2024-06-13T09:18:00Z"/>
                <w:rFonts w:ascii="GHEA Grapalat" w:hAnsi="GHEA Grapalat"/>
                <w:sz w:val="16"/>
                <w:szCs w:val="16"/>
              </w:rPr>
            </w:pPr>
            <w:ins w:id="276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769" w:author="User" w:date="2024-06-13T09:18:00Z"/>
                <w:rFonts w:ascii="GHEA Grapalat" w:hAnsi="GHEA Grapalat"/>
                <w:sz w:val="16"/>
                <w:szCs w:val="16"/>
              </w:rPr>
            </w:pPr>
            <w:ins w:id="2770"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771" w:author="User" w:date="2024-06-13T09:18:00Z"/>
                <w:rFonts w:ascii="GHEA Grapalat" w:hAnsi="GHEA Grapalat"/>
                <w:sz w:val="16"/>
                <w:szCs w:val="16"/>
              </w:rPr>
            </w:pPr>
            <w:ins w:id="2772"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773" w:author="User" w:date="2024-06-13T09:18:00Z"/>
                <w:rFonts w:ascii="GHEA Grapalat" w:hAnsi="GHEA Grapalat"/>
                <w:sz w:val="16"/>
                <w:szCs w:val="16"/>
              </w:rPr>
            </w:pPr>
            <w:ins w:id="2774"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775" w:author="User" w:date="2024-06-13T09:18:00Z"/>
                <w:rFonts w:ascii="GHEA Grapalat" w:hAnsi="GHEA Grapalat"/>
                <w:sz w:val="16"/>
                <w:szCs w:val="16"/>
              </w:rPr>
            </w:pPr>
            <w:ins w:id="2776"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777" w:author="User" w:date="2024-06-13T09:18:00Z"/>
                <w:rFonts w:ascii="GHEA Grapalat" w:hAnsi="GHEA Grapalat"/>
                <w:sz w:val="16"/>
                <w:szCs w:val="16"/>
              </w:rPr>
            </w:pPr>
            <w:ins w:id="2778"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779" w:author="User" w:date="2024-06-13T09:18:00Z"/>
        </w:trPr>
        <w:tc>
          <w:tcPr>
            <w:tcW w:w="1710" w:type="dxa"/>
            <w:vAlign w:val="center"/>
          </w:tcPr>
          <w:p w:rsidR="003C4F35" w:rsidRDefault="003C4F35" w:rsidP="003C4F35">
            <w:pPr>
              <w:widowControl w:val="0"/>
              <w:jc w:val="center"/>
              <w:rPr>
                <w:ins w:id="2780" w:author="User" w:date="2024-06-13T09:18:00Z"/>
                <w:rFonts w:ascii="GHEA Grapalat" w:hAnsi="GHEA Grapalat"/>
                <w:sz w:val="20"/>
                <w:lang w:val="hy-AM"/>
              </w:rPr>
            </w:pPr>
            <w:ins w:id="2781" w:author="User" w:date="2024-06-13T09:19:00Z">
              <w:r>
                <w:rPr>
                  <w:rFonts w:ascii="GHEA Grapalat" w:hAnsi="GHEA Grapalat"/>
                  <w:sz w:val="20"/>
                  <w:lang w:val="hy-AM"/>
                </w:rPr>
                <w:t>5</w:t>
              </w:r>
            </w:ins>
          </w:p>
        </w:tc>
        <w:tc>
          <w:tcPr>
            <w:tcW w:w="2102" w:type="dxa"/>
            <w:vAlign w:val="center"/>
          </w:tcPr>
          <w:p w:rsidR="003C4F35" w:rsidRPr="0001756A" w:rsidRDefault="003C4F35" w:rsidP="003C4F35">
            <w:pPr>
              <w:widowControl w:val="0"/>
              <w:jc w:val="center"/>
              <w:rPr>
                <w:ins w:id="2782" w:author="User" w:date="2024-06-13T09:18:00Z"/>
                <w:rFonts w:ascii="Sylfaen" w:hAnsi="Sylfaen" w:cs="Arial"/>
              </w:rPr>
            </w:pPr>
            <w:ins w:id="2783" w:author="User" w:date="2024-06-13T09:19:00Z">
              <w:r w:rsidRPr="0001756A">
                <w:rPr>
                  <w:rFonts w:ascii="Sylfaen" w:hAnsi="Sylfaen" w:cs="Arial"/>
                </w:rPr>
                <w:t>15331151</w:t>
              </w:r>
            </w:ins>
          </w:p>
        </w:tc>
        <w:tc>
          <w:tcPr>
            <w:tcW w:w="1454" w:type="dxa"/>
            <w:vAlign w:val="center"/>
          </w:tcPr>
          <w:p w:rsidR="003C4F35" w:rsidRPr="00B138F3" w:rsidRDefault="003C4F35" w:rsidP="003C4F35">
            <w:pPr>
              <w:widowControl w:val="0"/>
              <w:jc w:val="center"/>
              <w:rPr>
                <w:ins w:id="2784" w:author="User" w:date="2024-06-13T09:18:00Z"/>
                <w:rFonts w:ascii="GHEA Grapalat" w:hAnsi="GHEA Grapalat"/>
                <w:sz w:val="16"/>
                <w:szCs w:val="16"/>
              </w:rPr>
            </w:pPr>
            <w:ins w:id="2785" w:author="User" w:date="2024-06-13T09:19:00Z">
              <w:r w:rsidRPr="00F57D45">
                <w:rPr>
                  <w:rFonts w:ascii="GHEA Grapalat" w:hAnsi="GHEA Grapalat" w:cs="Calibri"/>
                  <w:color w:val="000000"/>
                  <w:sz w:val="16"/>
                  <w:szCs w:val="16"/>
                </w:rPr>
                <w:t>Фасоль зернистая</w:t>
              </w:r>
            </w:ins>
          </w:p>
        </w:tc>
        <w:tc>
          <w:tcPr>
            <w:tcW w:w="982" w:type="dxa"/>
          </w:tcPr>
          <w:p w:rsidR="003C4F35" w:rsidRPr="00B138F3" w:rsidRDefault="003C4F35" w:rsidP="003C4F35">
            <w:pPr>
              <w:widowControl w:val="0"/>
              <w:jc w:val="center"/>
              <w:rPr>
                <w:ins w:id="2786" w:author="User" w:date="2024-06-13T09:18:00Z"/>
                <w:rFonts w:ascii="GHEA Grapalat" w:hAnsi="GHEA Grapalat"/>
                <w:sz w:val="16"/>
                <w:szCs w:val="16"/>
              </w:rPr>
            </w:pPr>
            <w:ins w:id="278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788" w:author="User" w:date="2024-06-13T09:18:00Z"/>
                <w:rFonts w:ascii="GHEA Grapalat" w:hAnsi="GHEA Grapalat"/>
                <w:sz w:val="16"/>
                <w:szCs w:val="16"/>
              </w:rPr>
            </w:pPr>
            <w:ins w:id="278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790" w:author="User" w:date="2024-06-13T09:18:00Z"/>
                <w:rFonts w:ascii="GHEA Grapalat" w:hAnsi="GHEA Grapalat"/>
                <w:sz w:val="16"/>
                <w:szCs w:val="16"/>
              </w:rPr>
            </w:pPr>
            <w:ins w:id="279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792" w:author="User" w:date="2024-06-13T09:18:00Z"/>
                <w:rFonts w:ascii="GHEA Grapalat" w:hAnsi="GHEA Grapalat"/>
                <w:sz w:val="16"/>
                <w:szCs w:val="16"/>
              </w:rPr>
            </w:pPr>
            <w:ins w:id="279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794" w:author="User" w:date="2024-06-13T09:18:00Z"/>
                <w:rFonts w:ascii="GHEA Grapalat" w:hAnsi="GHEA Grapalat"/>
                <w:sz w:val="16"/>
                <w:szCs w:val="16"/>
              </w:rPr>
            </w:pPr>
            <w:ins w:id="279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796" w:author="User" w:date="2024-06-13T09:18:00Z"/>
                <w:rFonts w:ascii="GHEA Grapalat" w:hAnsi="GHEA Grapalat"/>
                <w:sz w:val="16"/>
                <w:szCs w:val="16"/>
              </w:rPr>
            </w:pPr>
            <w:ins w:id="279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798" w:author="User" w:date="2024-06-13T09:18:00Z"/>
                <w:rFonts w:ascii="GHEA Grapalat" w:hAnsi="GHEA Grapalat"/>
                <w:sz w:val="16"/>
                <w:szCs w:val="16"/>
              </w:rPr>
            </w:pPr>
            <w:ins w:id="279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800" w:author="User" w:date="2024-06-13T09:18:00Z"/>
                <w:rFonts w:ascii="GHEA Grapalat" w:hAnsi="GHEA Grapalat"/>
                <w:sz w:val="16"/>
                <w:szCs w:val="16"/>
              </w:rPr>
            </w:pPr>
            <w:ins w:id="280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802" w:author="User" w:date="2024-06-13T09:18:00Z"/>
                <w:rFonts w:ascii="GHEA Grapalat" w:hAnsi="GHEA Grapalat"/>
                <w:sz w:val="16"/>
                <w:szCs w:val="16"/>
              </w:rPr>
            </w:pPr>
            <w:ins w:id="2803"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804" w:author="User" w:date="2024-06-13T09:18:00Z"/>
                <w:rFonts w:ascii="GHEA Grapalat" w:hAnsi="GHEA Grapalat"/>
                <w:sz w:val="16"/>
                <w:szCs w:val="16"/>
              </w:rPr>
            </w:pPr>
            <w:ins w:id="2805"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806" w:author="User" w:date="2024-06-13T09:18:00Z"/>
                <w:rFonts w:ascii="GHEA Grapalat" w:hAnsi="GHEA Grapalat"/>
                <w:sz w:val="16"/>
                <w:szCs w:val="16"/>
              </w:rPr>
            </w:pPr>
            <w:ins w:id="2807"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808" w:author="User" w:date="2024-06-13T09:18:00Z"/>
                <w:rFonts w:ascii="GHEA Grapalat" w:hAnsi="GHEA Grapalat"/>
                <w:sz w:val="16"/>
                <w:szCs w:val="16"/>
              </w:rPr>
            </w:pPr>
            <w:ins w:id="2809"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810" w:author="User" w:date="2024-06-13T09:18:00Z"/>
                <w:rFonts w:ascii="GHEA Grapalat" w:hAnsi="GHEA Grapalat"/>
                <w:sz w:val="16"/>
                <w:szCs w:val="16"/>
              </w:rPr>
            </w:pPr>
            <w:ins w:id="2811"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812" w:author="User" w:date="2024-06-13T09:18:00Z"/>
        </w:trPr>
        <w:tc>
          <w:tcPr>
            <w:tcW w:w="1710" w:type="dxa"/>
            <w:vAlign w:val="center"/>
          </w:tcPr>
          <w:p w:rsidR="003C4F35" w:rsidRDefault="003C4F35" w:rsidP="003C4F35">
            <w:pPr>
              <w:widowControl w:val="0"/>
              <w:jc w:val="center"/>
              <w:rPr>
                <w:ins w:id="2813" w:author="User" w:date="2024-06-13T09:18:00Z"/>
                <w:rFonts w:ascii="GHEA Grapalat" w:hAnsi="GHEA Grapalat"/>
                <w:sz w:val="20"/>
                <w:lang w:val="hy-AM"/>
              </w:rPr>
            </w:pPr>
            <w:ins w:id="2814" w:author="User" w:date="2024-06-13T09:19:00Z">
              <w:r>
                <w:rPr>
                  <w:rFonts w:ascii="GHEA Grapalat" w:hAnsi="GHEA Grapalat"/>
                  <w:sz w:val="20"/>
                  <w:lang w:val="hy-AM"/>
                </w:rPr>
                <w:t>6</w:t>
              </w:r>
            </w:ins>
          </w:p>
        </w:tc>
        <w:tc>
          <w:tcPr>
            <w:tcW w:w="2102" w:type="dxa"/>
            <w:vAlign w:val="center"/>
          </w:tcPr>
          <w:p w:rsidR="003C4F35" w:rsidRPr="0001756A" w:rsidRDefault="003C4F35" w:rsidP="003C4F35">
            <w:pPr>
              <w:widowControl w:val="0"/>
              <w:jc w:val="center"/>
              <w:rPr>
                <w:ins w:id="2815" w:author="User" w:date="2024-06-13T09:18:00Z"/>
                <w:rFonts w:ascii="Sylfaen" w:hAnsi="Sylfaen" w:cs="Arial"/>
              </w:rPr>
            </w:pPr>
            <w:ins w:id="2816" w:author="User" w:date="2024-06-13T09:19:00Z">
              <w:r w:rsidRPr="0001756A">
                <w:rPr>
                  <w:rFonts w:ascii="Sylfaen" w:hAnsi="Sylfaen" w:cs="Arial"/>
                </w:rPr>
                <w:t>3222128</w:t>
              </w:r>
            </w:ins>
          </w:p>
        </w:tc>
        <w:tc>
          <w:tcPr>
            <w:tcW w:w="1454" w:type="dxa"/>
            <w:vAlign w:val="center"/>
          </w:tcPr>
          <w:p w:rsidR="003C4F35" w:rsidRPr="00B138F3" w:rsidRDefault="003C4F35" w:rsidP="003C4F35">
            <w:pPr>
              <w:widowControl w:val="0"/>
              <w:jc w:val="center"/>
              <w:rPr>
                <w:ins w:id="2817" w:author="User" w:date="2024-06-13T09:18:00Z"/>
                <w:rFonts w:ascii="GHEA Grapalat" w:hAnsi="GHEA Grapalat"/>
                <w:sz w:val="16"/>
                <w:szCs w:val="16"/>
              </w:rPr>
            </w:pPr>
            <w:ins w:id="2818" w:author="User" w:date="2024-06-13T09:19:00Z">
              <w:r>
                <w:rPr>
                  <w:rFonts w:ascii="GHEA Grapalat" w:hAnsi="GHEA Grapalat" w:cs="Calibri"/>
                  <w:color w:val="000000"/>
                  <w:sz w:val="16"/>
                  <w:szCs w:val="16"/>
                </w:rPr>
                <w:t>Яблоко</w:t>
              </w:r>
            </w:ins>
          </w:p>
        </w:tc>
        <w:tc>
          <w:tcPr>
            <w:tcW w:w="982" w:type="dxa"/>
          </w:tcPr>
          <w:p w:rsidR="003C4F35" w:rsidRPr="00B138F3" w:rsidRDefault="003C4F35" w:rsidP="003C4F35">
            <w:pPr>
              <w:widowControl w:val="0"/>
              <w:jc w:val="center"/>
              <w:rPr>
                <w:ins w:id="2819" w:author="User" w:date="2024-06-13T09:18:00Z"/>
                <w:rFonts w:ascii="GHEA Grapalat" w:hAnsi="GHEA Grapalat"/>
                <w:sz w:val="16"/>
                <w:szCs w:val="16"/>
              </w:rPr>
            </w:pPr>
            <w:ins w:id="282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821" w:author="User" w:date="2024-06-13T09:18:00Z"/>
                <w:rFonts w:ascii="GHEA Grapalat" w:hAnsi="GHEA Grapalat"/>
                <w:sz w:val="16"/>
                <w:szCs w:val="16"/>
              </w:rPr>
            </w:pPr>
            <w:ins w:id="282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823" w:author="User" w:date="2024-06-13T09:18:00Z"/>
                <w:rFonts w:ascii="GHEA Grapalat" w:hAnsi="GHEA Grapalat"/>
                <w:sz w:val="16"/>
                <w:szCs w:val="16"/>
              </w:rPr>
            </w:pPr>
            <w:ins w:id="282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825" w:author="User" w:date="2024-06-13T09:18:00Z"/>
                <w:rFonts w:ascii="GHEA Grapalat" w:hAnsi="GHEA Grapalat"/>
                <w:sz w:val="16"/>
                <w:szCs w:val="16"/>
              </w:rPr>
            </w:pPr>
            <w:ins w:id="282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827" w:author="User" w:date="2024-06-13T09:18:00Z"/>
                <w:rFonts w:ascii="GHEA Grapalat" w:hAnsi="GHEA Grapalat"/>
                <w:sz w:val="16"/>
                <w:szCs w:val="16"/>
              </w:rPr>
            </w:pPr>
            <w:ins w:id="282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829" w:author="User" w:date="2024-06-13T09:18:00Z"/>
                <w:rFonts w:ascii="GHEA Grapalat" w:hAnsi="GHEA Grapalat"/>
                <w:sz w:val="16"/>
                <w:szCs w:val="16"/>
              </w:rPr>
            </w:pPr>
            <w:ins w:id="283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831" w:author="User" w:date="2024-06-13T09:18:00Z"/>
                <w:rFonts w:ascii="GHEA Grapalat" w:hAnsi="GHEA Grapalat"/>
                <w:sz w:val="16"/>
                <w:szCs w:val="16"/>
              </w:rPr>
            </w:pPr>
            <w:ins w:id="283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833" w:author="User" w:date="2024-06-13T09:18:00Z"/>
                <w:rFonts w:ascii="GHEA Grapalat" w:hAnsi="GHEA Grapalat"/>
                <w:sz w:val="16"/>
                <w:szCs w:val="16"/>
              </w:rPr>
            </w:pPr>
            <w:ins w:id="283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835" w:author="User" w:date="2024-06-13T09:18:00Z"/>
                <w:rFonts w:ascii="GHEA Grapalat" w:hAnsi="GHEA Grapalat"/>
                <w:sz w:val="16"/>
                <w:szCs w:val="16"/>
              </w:rPr>
            </w:pPr>
            <w:ins w:id="2836"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837" w:author="User" w:date="2024-06-13T09:18:00Z"/>
                <w:rFonts w:ascii="GHEA Grapalat" w:hAnsi="GHEA Grapalat"/>
                <w:sz w:val="16"/>
                <w:szCs w:val="16"/>
              </w:rPr>
            </w:pPr>
            <w:ins w:id="2838"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839" w:author="User" w:date="2024-06-13T09:18:00Z"/>
                <w:rFonts w:ascii="GHEA Grapalat" w:hAnsi="GHEA Grapalat"/>
                <w:sz w:val="16"/>
                <w:szCs w:val="16"/>
              </w:rPr>
            </w:pPr>
            <w:ins w:id="2840"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841" w:author="User" w:date="2024-06-13T09:18:00Z"/>
                <w:rFonts w:ascii="GHEA Grapalat" w:hAnsi="GHEA Grapalat"/>
                <w:sz w:val="16"/>
                <w:szCs w:val="16"/>
              </w:rPr>
            </w:pPr>
            <w:ins w:id="2842"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843" w:author="User" w:date="2024-06-13T09:18:00Z"/>
                <w:rFonts w:ascii="GHEA Grapalat" w:hAnsi="GHEA Grapalat"/>
                <w:sz w:val="16"/>
                <w:szCs w:val="16"/>
              </w:rPr>
            </w:pPr>
            <w:ins w:id="2844"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845" w:author="User" w:date="2024-06-13T09:18:00Z"/>
        </w:trPr>
        <w:tc>
          <w:tcPr>
            <w:tcW w:w="1710" w:type="dxa"/>
            <w:vAlign w:val="center"/>
          </w:tcPr>
          <w:p w:rsidR="003C4F35" w:rsidRDefault="003C4F35" w:rsidP="003C4F35">
            <w:pPr>
              <w:widowControl w:val="0"/>
              <w:jc w:val="center"/>
              <w:rPr>
                <w:ins w:id="2846" w:author="User" w:date="2024-06-13T09:18:00Z"/>
                <w:rFonts w:ascii="GHEA Grapalat" w:hAnsi="GHEA Grapalat"/>
                <w:sz w:val="20"/>
                <w:lang w:val="hy-AM"/>
              </w:rPr>
            </w:pPr>
            <w:ins w:id="2847" w:author="User" w:date="2024-06-13T09:19:00Z">
              <w:r>
                <w:rPr>
                  <w:rFonts w:ascii="GHEA Grapalat" w:hAnsi="GHEA Grapalat"/>
                  <w:sz w:val="20"/>
                  <w:lang w:val="hy-AM"/>
                </w:rPr>
                <w:t>7</w:t>
              </w:r>
            </w:ins>
          </w:p>
        </w:tc>
        <w:tc>
          <w:tcPr>
            <w:tcW w:w="2102" w:type="dxa"/>
            <w:vAlign w:val="center"/>
          </w:tcPr>
          <w:p w:rsidR="003C4F35" w:rsidRPr="0001756A" w:rsidRDefault="003C4F35" w:rsidP="003C4F35">
            <w:pPr>
              <w:widowControl w:val="0"/>
              <w:jc w:val="center"/>
              <w:rPr>
                <w:ins w:id="2848" w:author="User" w:date="2024-06-13T09:18:00Z"/>
                <w:rFonts w:ascii="Sylfaen" w:hAnsi="Sylfaen" w:cs="Arial"/>
              </w:rPr>
            </w:pPr>
            <w:ins w:id="2849" w:author="User" w:date="2024-06-13T09:19:00Z">
              <w:r w:rsidRPr="0001756A">
                <w:rPr>
                  <w:rFonts w:ascii="Sylfaen" w:hAnsi="Sylfaen" w:cs="Arial"/>
                </w:rPr>
                <w:t>3221410</w:t>
              </w:r>
            </w:ins>
          </w:p>
        </w:tc>
        <w:tc>
          <w:tcPr>
            <w:tcW w:w="1454" w:type="dxa"/>
            <w:vAlign w:val="center"/>
          </w:tcPr>
          <w:p w:rsidR="003C4F35" w:rsidRPr="00B138F3" w:rsidRDefault="003C4F35" w:rsidP="003C4F35">
            <w:pPr>
              <w:widowControl w:val="0"/>
              <w:jc w:val="center"/>
              <w:rPr>
                <w:ins w:id="2850" w:author="User" w:date="2024-06-13T09:18:00Z"/>
                <w:rFonts w:ascii="GHEA Grapalat" w:hAnsi="GHEA Grapalat"/>
                <w:sz w:val="16"/>
                <w:szCs w:val="16"/>
              </w:rPr>
            </w:pPr>
            <w:ins w:id="2851" w:author="User" w:date="2024-06-13T09:19:00Z">
              <w:r>
                <w:rPr>
                  <w:rFonts w:ascii="GHEA Grapalat" w:hAnsi="GHEA Grapalat" w:cs="Calibri"/>
                  <w:color w:val="000000"/>
                  <w:sz w:val="16"/>
                  <w:szCs w:val="16"/>
                </w:rPr>
                <w:t>Капуста</w:t>
              </w:r>
            </w:ins>
          </w:p>
        </w:tc>
        <w:tc>
          <w:tcPr>
            <w:tcW w:w="982" w:type="dxa"/>
          </w:tcPr>
          <w:p w:rsidR="003C4F35" w:rsidRPr="00B138F3" w:rsidRDefault="003C4F35" w:rsidP="003C4F35">
            <w:pPr>
              <w:widowControl w:val="0"/>
              <w:jc w:val="center"/>
              <w:rPr>
                <w:ins w:id="2852" w:author="User" w:date="2024-06-13T09:18:00Z"/>
                <w:rFonts w:ascii="GHEA Grapalat" w:hAnsi="GHEA Grapalat"/>
                <w:sz w:val="16"/>
                <w:szCs w:val="16"/>
              </w:rPr>
            </w:pPr>
            <w:ins w:id="285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854" w:author="User" w:date="2024-06-13T09:18:00Z"/>
                <w:rFonts w:ascii="GHEA Grapalat" w:hAnsi="GHEA Grapalat"/>
                <w:sz w:val="16"/>
                <w:szCs w:val="16"/>
              </w:rPr>
            </w:pPr>
            <w:ins w:id="285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856" w:author="User" w:date="2024-06-13T09:18:00Z"/>
                <w:rFonts w:ascii="GHEA Grapalat" w:hAnsi="GHEA Grapalat"/>
                <w:sz w:val="16"/>
                <w:szCs w:val="16"/>
              </w:rPr>
            </w:pPr>
            <w:ins w:id="285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858" w:author="User" w:date="2024-06-13T09:18:00Z"/>
                <w:rFonts w:ascii="GHEA Grapalat" w:hAnsi="GHEA Grapalat"/>
                <w:sz w:val="16"/>
                <w:szCs w:val="16"/>
              </w:rPr>
            </w:pPr>
            <w:ins w:id="285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860" w:author="User" w:date="2024-06-13T09:18:00Z"/>
                <w:rFonts w:ascii="GHEA Grapalat" w:hAnsi="GHEA Grapalat"/>
                <w:sz w:val="16"/>
                <w:szCs w:val="16"/>
              </w:rPr>
            </w:pPr>
            <w:ins w:id="286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862" w:author="User" w:date="2024-06-13T09:18:00Z"/>
                <w:rFonts w:ascii="GHEA Grapalat" w:hAnsi="GHEA Grapalat"/>
                <w:sz w:val="16"/>
                <w:szCs w:val="16"/>
              </w:rPr>
            </w:pPr>
            <w:ins w:id="286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864" w:author="User" w:date="2024-06-13T09:18:00Z"/>
                <w:rFonts w:ascii="GHEA Grapalat" w:hAnsi="GHEA Grapalat"/>
                <w:sz w:val="16"/>
                <w:szCs w:val="16"/>
              </w:rPr>
            </w:pPr>
            <w:ins w:id="286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866" w:author="User" w:date="2024-06-13T09:18:00Z"/>
                <w:rFonts w:ascii="GHEA Grapalat" w:hAnsi="GHEA Grapalat"/>
                <w:sz w:val="16"/>
                <w:szCs w:val="16"/>
              </w:rPr>
            </w:pPr>
            <w:ins w:id="286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868" w:author="User" w:date="2024-06-13T09:18:00Z"/>
                <w:rFonts w:ascii="GHEA Grapalat" w:hAnsi="GHEA Grapalat"/>
                <w:sz w:val="16"/>
                <w:szCs w:val="16"/>
              </w:rPr>
            </w:pPr>
            <w:ins w:id="2869"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870" w:author="User" w:date="2024-06-13T09:18:00Z"/>
                <w:rFonts w:ascii="GHEA Grapalat" w:hAnsi="GHEA Grapalat"/>
                <w:sz w:val="16"/>
                <w:szCs w:val="16"/>
              </w:rPr>
            </w:pPr>
            <w:ins w:id="2871"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872" w:author="User" w:date="2024-06-13T09:18:00Z"/>
                <w:rFonts w:ascii="GHEA Grapalat" w:hAnsi="GHEA Grapalat"/>
                <w:sz w:val="16"/>
                <w:szCs w:val="16"/>
              </w:rPr>
            </w:pPr>
            <w:ins w:id="2873"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874" w:author="User" w:date="2024-06-13T09:18:00Z"/>
                <w:rFonts w:ascii="GHEA Grapalat" w:hAnsi="GHEA Grapalat"/>
                <w:sz w:val="16"/>
                <w:szCs w:val="16"/>
              </w:rPr>
            </w:pPr>
            <w:ins w:id="2875"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876" w:author="User" w:date="2024-06-13T09:18:00Z"/>
                <w:rFonts w:ascii="GHEA Grapalat" w:hAnsi="GHEA Grapalat"/>
                <w:sz w:val="16"/>
                <w:szCs w:val="16"/>
              </w:rPr>
            </w:pPr>
            <w:ins w:id="2877"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878" w:author="User" w:date="2024-06-13T09:18:00Z"/>
        </w:trPr>
        <w:tc>
          <w:tcPr>
            <w:tcW w:w="1710" w:type="dxa"/>
            <w:vAlign w:val="center"/>
          </w:tcPr>
          <w:p w:rsidR="003C4F35" w:rsidRDefault="003C4F35" w:rsidP="003C4F35">
            <w:pPr>
              <w:widowControl w:val="0"/>
              <w:jc w:val="center"/>
              <w:rPr>
                <w:ins w:id="2879" w:author="User" w:date="2024-06-13T09:18:00Z"/>
                <w:rFonts w:ascii="GHEA Grapalat" w:hAnsi="GHEA Grapalat"/>
                <w:sz w:val="20"/>
                <w:lang w:val="hy-AM"/>
              </w:rPr>
            </w:pPr>
            <w:ins w:id="2880" w:author="User" w:date="2024-06-13T09:19:00Z">
              <w:r>
                <w:rPr>
                  <w:rFonts w:ascii="GHEA Grapalat" w:hAnsi="GHEA Grapalat"/>
                  <w:sz w:val="20"/>
                  <w:lang w:val="hy-AM"/>
                </w:rPr>
                <w:lastRenderedPageBreak/>
                <w:t>8</w:t>
              </w:r>
            </w:ins>
          </w:p>
        </w:tc>
        <w:tc>
          <w:tcPr>
            <w:tcW w:w="2102" w:type="dxa"/>
            <w:vAlign w:val="center"/>
          </w:tcPr>
          <w:p w:rsidR="003C4F35" w:rsidRPr="0001756A" w:rsidRDefault="003C4F35" w:rsidP="003C4F35">
            <w:pPr>
              <w:widowControl w:val="0"/>
              <w:jc w:val="center"/>
              <w:rPr>
                <w:ins w:id="2881" w:author="User" w:date="2024-06-13T09:18:00Z"/>
                <w:rFonts w:ascii="Sylfaen" w:hAnsi="Sylfaen" w:cs="Arial"/>
              </w:rPr>
            </w:pPr>
            <w:ins w:id="2882" w:author="User" w:date="2024-06-13T09:19:00Z">
              <w:r w:rsidRPr="0001756A">
                <w:rPr>
                  <w:rFonts w:ascii="Sylfaen" w:hAnsi="Sylfaen" w:cs="Arial"/>
                </w:rPr>
                <w:t>3221100</w:t>
              </w:r>
            </w:ins>
          </w:p>
        </w:tc>
        <w:tc>
          <w:tcPr>
            <w:tcW w:w="1454" w:type="dxa"/>
            <w:vAlign w:val="center"/>
          </w:tcPr>
          <w:p w:rsidR="003C4F35" w:rsidRPr="00B138F3" w:rsidRDefault="003C4F35" w:rsidP="003C4F35">
            <w:pPr>
              <w:widowControl w:val="0"/>
              <w:jc w:val="center"/>
              <w:rPr>
                <w:ins w:id="2883" w:author="User" w:date="2024-06-13T09:18:00Z"/>
                <w:rFonts w:ascii="GHEA Grapalat" w:hAnsi="GHEA Grapalat"/>
                <w:sz w:val="16"/>
                <w:szCs w:val="16"/>
              </w:rPr>
            </w:pPr>
            <w:ins w:id="2884" w:author="User" w:date="2024-06-13T09:19:00Z">
              <w:r>
                <w:rPr>
                  <w:rFonts w:ascii="GHEA Grapalat" w:hAnsi="GHEA Grapalat" w:cs="Calibri"/>
                  <w:color w:val="000000"/>
                  <w:sz w:val="16"/>
                  <w:szCs w:val="16"/>
                </w:rPr>
                <w:t>Свекла</w:t>
              </w:r>
            </w:ins>
          </w:p>
        </w:tc>
        <w:tc>
          <w:tcPr>
            <w:tcW w:w="982" w:type="dxa"/>
          </w:tcPr>
          <w:p w:rsidR="003C4F35" w:rsidRPr="00B138F3" w:rsidRDefault="003C4F35" w:rsidP="003C4F35">
            <w:pPr>
              <w:widowControl w:val="0"/>
              <w:jc w:val="center"/>
              <w:rPr>
                <w:ins w:id="2885" w:author="User" w:date="2024-06-13T09:18:00Z"/>
                <w:rFonts w:ascii="GHEA Grapalat" w:hAnsi="GHEA Grapalat"/>
                <w:sz w:val="16"/>
                <w:szCs w:val="16"/>
              </w:rPr>
            </w:pPr>
            <w:ins w:id="288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887" w:author="User" w:date="2024-06-13T09:18:00Z"/>
                <w:rFonts w:ascii="GHEA Grapalat" w:hAnsi="GHEA Grapalat"/>
                <w:sz w:val="16"/>
                <w:szCs w:val="16"/>
              </w:rPr>
            </w:pPr>
            <w:ins w:id="288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889" w:author="User" w:date="2024-06-13T09:18:00Z"/>
                <w:rFonts w:ascii="GHEA Grapalat" w:hAnsi="GHEA Grapalat"/>
                <w:sz w:val="16"/>
                <w:szCs w:val="16"/>
              </w:rPr>
            </w:pPr>
            <w:ins w:id="289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891" w:author="User" w:date="2024-06-13T09:18:00Z"/>
                <w:rFonts w:ascii="GHEA Grapalat" w:hAnsi="GHEA Grapalat"/>
                <w:sz w:val="16"/>
                <w:szCs w:val="16"/>
              </w:rPr>
            </w:pPr>
            <w:ins w:id="289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893" w:author="User" w:date="2024-06-13T09:18:00Z"/>
                <w:rFonts w:ascii="GHEA Grapalat" w:hAnsi="GHEA Grapalat"/>
                <w:sz w:val="16"/>
                <w:szCs w:val="16"/>
              </w:rPr>
            </w:pPr>
            <w:ins w:id="289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895" w:author="User" w:date="2024-06-13T09:18:00Z"/>
                <w:rFonts w:ascii="GHEA Grapalat" w:hAnsi="GHEA Grapalat"/>
                <w:sz w:val="16"/>
                <w:szCs w:val="16"/>
              </w:rPr>
            </w:pPr>
            <w:ins w:id="289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897" w:author="User" w:date="2024-06-13T09:18:00Z"/>
                <w:rFonts w:ascii="GHEA Grapalat" w:hAnsi="GHEA Grapalat"/>
                <w:sz w:val="16"/>
                <w:szCs w:val="16"/>
              </w:rPr>
            </w:pPr>
            <w:ins w:id="289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899" w:author="User" w:date="2024-06-13T09:18:00Z"/>
                <w:rFonts w:ascii="GHEA Grapalat" w:hAnsi="GHEA Grapalat"/>
                <w:sz w:val="16"/>
                <w:szCs w:val="16"/>
              </w:rPr>
            </w:pPr>
            <w:ins w:id="290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901" w:author="User" w:date="2024-06-13T09:18:00Z"/>
                <w:rFonts w:ascii="GHEA Grapalat" w:hAnsi="GHEA Grapalat"/>
                <w:sz w:val="16"/>
                <w:szCs w:val="16"/>
              </w:rPr>
            </w:pPr>
            <w:ins w:id="2902"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903" w:author="User" w:date="2024-06-13T09:18:00Z"/>
                <w:rFonts w:ascii="GHEA Grapalat" w:hAnsi="GHEA Grapalat"/>
                <w:sz w:val="16"/>
                <w:szCs w:val="16"/>
              </w:rPr>
            </w:pPr>
            <w:ins w:id="2904"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905" w:author="User" w:date="2024-06-13T09:18:00Z"/>
                <w:rFonts w:ascii="GHEA Grapalat" w:hAnsi="GHEA Grapalat"/>
                <w:sz w:val="16"/>
                <w:szCs w:val="16"/>
              </w:rPr>
            </w:pPr>
            <w:ins w:id="2906"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907" w:author="User" w:date="2024-06-13T09:18:00Z"/>
                <w:rFonts w:ascii="GHEA Grapalat" w:hAnsi="GHEA Grapalat"/>
                <w:sz w:val="16"/>
                <w:szCs w:val="16"/>
              </w:rPr>
            </w:pPr>
            <w:ins w:id="2908"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909" w:author="User" w:date="2024-06-13T09:18:00Z"/>
                <w:rFonts w:ascii="GHEA Grapalat" w:hAnsi="GHEA Grapalat"/>
                <w:sz w:val="16"/>
                <w:szCs w:val="16"/>
              </w:rPr>
            </w:pPr>
            <w:ins w:id="2910"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911" w:author="User" w:date="2024-06-13T09:18:00Z"/>
        </w:trPr>
        <w:tc>
          <w:tcPr>
            <w:tcW w:w="1710" w:type="dxa"/>
            <w:vAlign w:val="center"/>
          </w:tcPr>
          <w:p w:rsidR="003C4F35" w:rsidRDefault="003C4F35" w:rsidP="003C4F35">
            <w:pPr>
              <w:widowControl w:val="0"/>
              <w:jc w:val="center"/>
              <w:rPr>
                <w:ins w:id="2912" w:author="User" w:date="2024-06-13T09:18:00Z"/>
                <w:rFonts w:ascii="GHEA Grapalat" w:hAnsi="GHEA Grapalat"/>
                <w:sz w:val="20"/>
                <w:lang w:val="hy-AM"/>
              </w:rPr>
            </w:pPr>
            <w:ins w:id="2913" w:author="User" w:date="2024-06-13T09:19:00Z">
              <w:r>
                <w:rPr>
                  <w:rFonts w:ascii="GHEA Grapalat" w:hAnsi="GHEA Grapalat"/>
                  <w:sz w:val="20"/>
                  <w:lang w:val="hy-AM"/>
                </w:rPr>
                <w:t>9</w:t>
              </w:r>
            </w:ins>
          </w:p>
        </w:tc>
        <w:tc>
          <w:tcPr>
            <w:tcW w:w="2102" w:type="dxa"/>
            <w:vAlign w:val="center"/>
          </w:tcPr>
          <w:p w:rsidR="003C4F35" w:rsidRPr="0001756A" w:rsidRDefault="003C4F35" w:rsidP="003C4F35">
            <w:pPr>
              <w:widowControl w:val="0"/>
              <w:jc w:val="center"/>
              <w:rPr>
                <w:ins w:id="2914" w:author="User" w:date="2024-06-13T09:18:00Z"/>
                <w:rFonts w:ascii="Sylfaen" w:hAnsi="Sylfaen" w:cs="Arial"/>
              </w:rPr>
            </w:pPr>
            <w:ins w:id="2915" w:author="User" w:date="2024-06-13T09:19:00Z">
              <w:r w:rsidRPr="0001756A">
                <w:rPr>
                  <w:rFonts w:ascii="Sylfaen" w:hAnsi="Sylfaen" w:cs="Arial"/>
                </w:rPr>
                <w:t>15311100</w:t>
              </w:r>
            </w:ins>
          </w:p>
        </w:tc>
        <w:tc>
          <w:tcPr>
            <w:tcW w:w="1454" w:type="dxa"/>
            <w:vAlign w:val="center"/>
          </w:tcPr>
          <w:p w:rsidR="003C4F35" w:rsidRPr="00B138F3" w:rsidRDefault="003C4F35" w:rsidP="003C4F35">
            <w:pPr>
              <w:widowControl w:val="0"/>
              <w:jc w:val="center"/>
              <w:rPr>
                <w:ins w:id="2916" w:author="User" w:date="2024-06-13T09:18:00Z"/>
                <w:rFonts w:ascii="GHEA Grapalat" w:hAnsi="GHEA Grapalat"/>
                <w:sz w:val="16"/>
                <w:szCs w:val="16"/>
              </w:rPr>
            </w:pPr>
            <w:ins w:id="2917" w:author="User" w:date="2024-06-13T09:19:00Z">
              <w:r>
                <w:rPr>
                  <w:rFonts w:ascii="GHEA Grapalat" w:hAnsi="GHEA Grapalat" w:cs="Calibri"/>
                  <w:color w:val="000000"/>
                  <w:sz w:val="16"/>
                  <w:szCs w:val="16"/>
                </w:rPr>
                <w:t>Картофель</w:t>
              </w:r>
            </w:ins>
          </w:p>
        </w:tc>
        <w:tc>
          <w:tcPr>
            <w:tcW w:w="982" w:type="dxa"/>
          </w:tcPr>
          <w:p w:rsidR="003C4F35" w:rsidRPr="00B138F3" w:rsidRDefault="003C4F35" w:rsidP="003C4F35">
            <w:pPr>
              <w:widowControl w:val="0"/>
              <w:jc w:val="center"/>
              <w:rPr>
                <w:ins w:id="2918" w:author="User" w:date="2024-06-13T09:18:00Z"/>
                <w:rFonts w:ascii="GHEA Grapalat" w:hAnsi="GHEA Grapalat"/>
                <w:sz w:val="16"/>
                <w:szCs w:val="16"/>
              </w:rPr>
            </w:pPr>
            <w:ins w:id="291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920" w:author="User" w:date="2024-06-13T09:18:00Z"/>
                <w:rFonts w:ascii="GHEA Grapalat" w:hAnsi="GHEA Grapalat"/>
                <w:sz w:val="16"/>
                <w:szCs w:val="16"/>
              </w:rPr>
            </w:pPr>
            <w:ins w:id="292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922" w:author="User" w:date="2024-06-13T09:18:00Z"/>
                <w:rFonts w:ascii="GHEA Grapalat" w:hAnsi="GHEA Grapalat"/>
                <w:sz w:val="16"/>
                <w:szCs w:val="16"/>
              </w:rPr>
            </w:pPr>
            <w:ins w:id="292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924" w:author="User" w:date="2024-06-13T09:18:00Z"/>
                <w:rFonts w:ascii="GHEA Grapalat" w:hAnsi="GHEA Grapalat"/>
                <w:sz w:val="16"/>
                <w:szCs w:val="16"/>
              </w:rPr>
            </w:pPr>
            <w:ins w:id="292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926" w:author="User" w:date="2024-06-13T09:18:00Z"/>
                <w:rFonts w:ascii="GHEA Grapalat" w:hAnsi="GHEA Grapalat"/>
                <w:sz w:val="16"/>
                <w:szCs w:val="16"/>
              </w:rPr>
            </w:pPr>
            <w:ins w:id="292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928" w:author="User" w:date="2024-06-13T09:18:00Z"/>
                <w:rFonts w:ascii="GHEA Grapalat" w:hAnsi="GHEA Grapalat"/>
                <w:sz w:val="16"/>
                <w:szCs w:val="16"/>
              </w:rPr>
            </w:pPr>
            <w:ins w:id="292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930" w:author="User" w:date="2024-06-13T09:18:00Z"/>
                <w:rFonts w:ascii="GHEA Grapalat" w:hAnsi="GHEA Grapalat"/>
                <w:sz w:val="16"/>
                <w:szCs w:val="16"/>
              </w:rPr>
            </w:pPr>
            <w:ins w:id="293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932" w:author="User" w:date="2024-06-13T09:18:00Z"/>
                <w:rFonts w:ascii="GHEA Grapalat" w:hAnsi="GHEA Grapalat"/>
                <w:sz w:val="16"/>
                <w:szCs w:val="16"/>
              </w:rPr>
            </w:pPr>
            <w:ins w:id="293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934" w:author="User" w:date="2024-06-13T09:18:00Z"/>
                <w:rFonts w:ascii="GHEA Grapalat" w:hAnsi="GHEA Grapalat"/>
                <w:sz w:val="16"/>
                <w:szCs w:val="16"/>
              </w:rPr>
            </w:pPr>
            <w:ins w:id="2935"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936" w:author="User" w:date="2024-06-13T09:18:00Z"/>
                <w:rFonts w:ascii="GHEA Grapalat" w:hAnsi="GHEA Grapalat"/>
                <w:sz w:val="16"/>
                <w:szCs w:val="16"/>
              </w:rPr>
            </w:pPr>
            <w:ins w:id="2937"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938" w:author="User" w:date="2024-06-13T09:18:00Z"/>
                <w:rFonts w:ascii="GHEA Grapalat" w:hAnsi="GHEA Grapalat"/>
                <w:sz w:val="16"/>
                <w:szCs w:val="16"/>
              </w:rPr>
            </w:pPr>
            <w:ins w:id="2939"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940" w:author="User" w:date="2024-06-13T09:18:00Z"/>
                <w:rFonts w:ascii="GHEA Grapalat" w:hAnsi="GHEA Grapalat"/>
                <w:sz w:val="16"/>
                <w:szCs w:val="16"/>
              </w:rPr>
            </w:pPr>
            <w:ins w:id="2941"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942" w:author="User" w:date="2024-06-13T09:18:00Z"/>
                <w:rFonts w:ascii="GHEA Grapalat" w:hAnsi="GHEA Grapalat"/>
                <w:sz w:val="16"/>
                <w:szCs w:val="16"/>
              </w:rPr>
            </w:pPr>
            <w:ins w:id="2943"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944" w:author="User" w:date="2024-06-13T09:18:00Z"/>
        </w:trPr>
        <w:tc>
          <w:tcPr>
            <w:tcW w:w="1710" w:type="dxa"/>
            <w:vAlign w:val="center"/>
          </w:tcPr>
          <w:p w:rsidR="003C4F35" w:rsidRDefault="003C4F35" w:rsidP="003C4F35">
            <w:pPr>
              <w:widowControl w:val="0"/>
              <w:jc w:val="center"/>
              <w:rPr>
                <w:ins w:id="2945" w:author="User" w:date="2024-06-13T09:18:00Z"/>
                <w:rFonts w:ascii="GHEA Grapalat" w:hAnsi="GHEA Grapalat"/>
                <w:sz w:val="20"/>
                <w:lang w:val="hy-AM"/>
              </w:rPr>
            </w:pPr>
            <w:ins w:id="2946" w:author="User" w:date="2024-06-13T09:19:00Z">
              <w:r>
                <w:rPr>
                  <w:rFonts w:ascii="GHEA Grapalat" w:hAnsi="GHEA Grapalat"/>
                  <w:sz w:val="20"/>
                  <w:lang w:val="hy-AM"/>
                </w:rPr>
                <w:t>10</w:t>
              </w:r>
            </w:ins>
          </w:p>
        </w:tc>
        <w:tc>
          <w:tcPr>
            <w:tcW w:w="2102" w:type="dxa"/>
            <w:vAlign w:val="center"/>
          </w:tcPr>
          <w:p w:rsidR="003C4F35" w:rsidRPr="0001756A" w:rsidRDefault="003C4F35" w:rsidP="003C4F35">
            <w:pPr>
              <w:widowControl w:val="0"/>
              <w:jc w:val="center"/>
              <w:rPr>
                <w:ins w:id="2947" w:author="User" w:date="2024-06-13T09:18:00Z"/>
                <w:rFonts w:ascii="Sylfaen" w:hAnsi="Sylfaen" w:cs="Arial"/>
              </w:rPr>
            </w:pPr>
            <w:ins w:id="2948" w:author="User" w:date="2024-06-13T09:19:00Z">
              <w:r w:rsidRPr="0001756A">
                <w:rPr>
                  <w:rFonts w:ascii="Sylfaen" w:hAnsi="Sylfaen" w:cs="Arial"/>
                </w:rPr>
                <w:t>15112150</w:t>
              </w:r>
            </w:ins>
          </w:p>
        </w:tc>
        <w:tc>
          <w:tcPr>
            <w:tcW w:w="1454" w:type="dxa"/>
            <w:vAlign w:val="center"/>
          </w:tcPr>
          <w:p w:rsidR="003C4F35" w:rsidRPr="00B138F3" w:rsidRDefault="003C4F35" w:rsidP="003C4F35">
            <w:pPr>
              <w:widowControl w:val="0"/>
              <w:jc w:val="center"/>
              <w:rPr>
                <w:ins w:id="2949" w:author="User" w:date="2024-06-13T09:18:00Z"/>
                <w:rFonts w:ascii="GHEA Grapalat" w:hAnsi="GHEA Grapalat"/>
                <w:sz w:val="16"/>
                <w:szCs w:val="16"/>
              </w:rPr>
            </w:pPr>
            <w:ins w:id="2950" w:author="User" w:date="2024-06-13T09:19:00Z">
              <w:r w:rsidRPr="004A79BB">
                <w:rPr>
                  <w:rFonts w:ascii="GHEA Grapalat" w:hAnsi="GHEA Grapalat" w:cs="Calibri"/>
                  <w:color w:val="000000"/>
                  <w:sz w:val="16"/>
                  <w:szCs w:val="16"/>
                </w:rPr>
                <w:t>Куриное мясо охложденное</w:t>
              </w:r>
            </w:ins>
          </w:p>
        </w:tc>
        <w:tc>
          <w:tcPr>
            <w:tcW w:w="982" w:type="dxa"/>
          </w:tcPr>
          <w:p w:rsidR="003C4F35" w:rsidRPr="00B138F3" w:rsidRDefault="003C4F35" w:rsidP="003C4F35">
            <w:pPr>
              <w:widowControl w:val="0"/>
              <w:jc w:val="center"/>
              <w:rPr>
                <w:ins w:id="2951" w:author="User" w:date="2024-06-13T09:18:00Z"/>
                <w:rFonts w:ascii="GHEA Grapalat" w:hAnsi="GHEA Grapalat"/>
                <w:sz w:val="16"/>
                <w:szCs w:val="16"/>
              </w:rPr>
            </w:pPr>
            <w:ins w:id="295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953" w:author="User" w:date="2024-06-13T09:18:00Z"/>
                <w:rFonts w:ascii="GHEA Grapalat" w:hAnsi="GHEA Grapalat"/>
                <w:sz w:val="16"/>
                <w:szCs w:val="16"/>
              </w:rPr>
            </w:pPr>
            <w:ins w:id="295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955" w:author="User" w:date="2024-06-13T09:18:00Z"/>
                <w:rFonts w:ascii="GHEA Grapalat" w:hAnsi="GHEA Grapalat"/>
                <w:sz w:val="16"/>
                <w:szCs w:val="16"/>
              </w:rPr>
            </w:pPr>
            <w:ins w:id="295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957" w:author="User" w:date="2024-06-13T09:18:00Z"/>
                <w:rFonts w:ascii="GHEA Grapalat" w:hAnsi="GHEA Grapalat"/>
                <w:sz w:val="16"/>
                <w:szCs w:val="16"/>
              </w:rPr>
            </w:pPr>
            <w:ins w:id="295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959" w:author="User" w:date="2024-06-13T09:18:00Z"/>
                <w:rFonts w:ascii="GHEA Grapalat" w:hAnsi="GHEA Grapalat"/>
                <w:sz w:val="16"/>
                <w:szCs w:val="16"/>
              </w:rPr>
            </w:pPr>
            <w:ins w:id="296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961" w:author="User" w:date="2024-06-13T09:18:00Z"/>
                <w:rFonts w:ascii="GHEA Grapalat" w:hAnsi="GHEA Grapalat"/>
                <w:sz w:val="16"/>
                <w:szCs w:val="16"/>
              </w:rPr>
            </w:pPr>
            <w:ins w:id="296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963" w:author="User" w:date="2024-06-13T09:18:00Z"/>
                <w:rFonts w:ascii="GHEA Grapalat" w:hAnsi="GHEA Grapalat"/>
                <w:sz w:val="16"/>
                <w:szCs w:val="16"/>
              </w:rPr>
            </w:pPr>
            <w:ins w:id="296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965" w:author="User" w:date="2024-06-13T09:18:00Z"/>
                <w:rFonts w:ascii="GHEA Grapalat" w:hAnsi="GHEA Grapalat"/>
                <w:sz w:val="16"/>
                <w:szCs w:val="16"/>
              </w:rPr>
            </w:pPr>
            <w:ins w:id="296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2967" w:author="User" w:date="2024-06-13T09:18:00Z"/>
                <w:rFonts w:ascii="GHEA Grapalat" w:hAnsi="GHEA Grapalat"/>
                <w:sz w:val="16"/>
                <w:szCs w:val="16"/>
              </w:rPr>
            </w:pPr>
            <w:ins w:id="2968"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2969" w:author="User" w:date="2024-06-13T09:18:00Z"/>
                <w:rFonts w:ascii="GHEA Grapalat" w:hAnsi="GHEA Grapalat"/>
                <w:sz w:val="16"/>
                <w:szCs w:val="16"/>
              </w:rPr>
            </w:pPr>
            <w:ins w:id="2970"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2971" w:author="User" w:date="2024-06-13T09:18:00Z"/>
                <w:rFonts w:ascii="GHEA Grapalat" w:hAnsi="GHEA Grapalat"/>
                <w:sz w:val="16"/>
                <w:szCs w:val="16"/>
              </w:rPr>
            </w:pPr>
            <w:ins w:id="2972"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2973" w:author="User" w:date="2024-06-13T09:18:00Z"/>
                <w:rFonts w:ascii="GHEA Grapalat" w:hAnsi="GHEA Grapalat"/>
                <w:sz w:val="16"/>
                <w:szCs w:val="16"/>
              </w:rPr>
            </w:pPr>
            <w:ins w:id="2974"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2975" w:author="User" w:date="2024-06-13T09:18:00Z"/>
                <w:rFonts w:ascii="GHEA Grapalat" w:hAnsi="GHEA Grapalat"/>
                <w:sz w:val="16"/>
                <w:szCs w:val="16"/>
              </w:rPr>
            </w:pPr>
            <w:ins w:id="2976"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2977" w:author="User" w:date="2024-06-13T09:18:00Z"/>
        </w:trPr>
        <w:tc>
          <w:tcPr>
            <w:tcW w:w="1710" w:type="dxa"/>
            <w:vAlign w:val="center"/>
          </w:tcPr>
          <w:p w:rsidR="003C4F35" w:rsidRDefault="003C4F35" w:rsidP="003C4F35">
            <w:pPr>
              <w:widowControl w:val="0"/>
              <w:jc w:val="center"/>
              <w:rPr>
                <w:ins w:id="2978" w:author="User" w:date="2024-06-13T09:18:00Z"/>
                <w:rFonts w:ascii="GHEA Grapalat" w:hAnsi="GHEA Grapalat"/>
                <w:sz w:val="20"/>
                <w:lang w:val="hy-AM"/>
              </w:rPr>
            </w:pPr>
            <w:ins w:id="2979" w:author="User" w:date="2024-06-13T09:19:00Z">
              <w:r>
                <w:rPr>
                  <w:rFonts w:ascii="GHEA Grapalat" w:hAnsi="GHEA Grapalat"/>
                  <w:sz w:val="20"/>
                  <w:lang w:val="hy-AM"/>
                </w:rPr>
                <w:t>11</w:t>
              </w:r>
            </w:ins>
          </w:p>
        </w:tc>
        <w:tc>
          <w:tcPr>
            <w:tcW w:w="2102" w:type="dxa"/>
            <w:vAlign w:val="center"/>
          </w:tcPr>
          <w:p w:rsidR="003C4F35" w:rsidRPr="0001756A" w:rsidRDefault="003C4F35" w:rsidP="003C4F35">
            <w:pPr>
              <w:widowControl w:val="0"/>
              <w:jc w:val="center"/>
              <w:rPr>
                <w:ins w:id="2980" w:author="User" w:date="2024-06-13T09:18:00Z"/>
                <w:rFonts w:ascii="Sylfaen" w:hAnsi="Sylfaen" w:cs="Arial"/>
              </w:rPr>
            </w:pPr>
            <w:ins w:id="2981" w:author="User" w:date="2024-06-13T09:19:00Z">
              <w:r w:rsidRPr="0001756A">
                <w:rPr>
                  <w:rFonts w:ascii="Sylfaen" w:hAnsi="Sylfaen" w:cs="Arial"/>
                </w:rPr>
                <w:t>15811100</w:t>
              </w:r>
            </w:ins>
          </w:p>
        </w:tc>
        <w:tc>
          <w:tcPr>
            <w:tcW w:w="1454" w:type="dxa"/>
            <w:vAlign w:val="center"/>
          </w:tcPr>
          <w:p w:rsidR="003C4F35" w:rsidRPr="00B138F3" w:rsidRDefault="003C4F35" w:rsidP="003C4F35">
            <w:pPr>
              <w:widowControl w:val="0"/>
              <w:jc w:val="center"/>
              <w:rPr>
                <w:ins w:id="2982" w:author="User" w:date="2024-06-13T09:18:00Z"/>
                <w:rFonts w:ascii="GHEA Grapalat" w:hAnsi="GHEA Grapalat"/>
                <w:sz w:val="16"/>
                <w:szCs w:val="16"/>
              </w:rPr>
            </w:pPr>
            <w:ins w:id="2983" w:author="User" w:date="2024-06-13T09:19:00Z">
              <w:r>
                <w:rPr>
                  <w:rFonts w:ascii="GHEA Grapalat" w:hAnsi="GHEA Grapalat" w:cs="Calibri"/>
                  <w:color w:val="000000"/>
                  <w:sz w:val="16"/>
                  <w:szCs w:val="16"/>
                </w:rPr>
                <w:t>Хлеб</w:t>
              </w:r>
            </w:ins>
          </w:p>
        </w:tc>
        <w:tc>
          <w:tcPr>
            <w:tcW w:w="982" w:type="dxa"/>
          </w:tcPr>
          <w:p w:rsidR="003C4F35" w:rsidRPr="00B138F3" w:rsidRDefault="003C4F35" w:rsidP="003C4F35">
            <w:pPr>
              <w:widowControl w:val="0"/>
              <w:jc w:val="center"/>
              <w:rPr>
                <w:ins w:id="2984" w:author="User" w:date="2024-06-13T09:18:00Z"/>
                <w:rFonts w:ascii="GHEA Grapalat" w:hAnsi="GHEA Grapalat"/>
                <w:sz w:val="16"/>
                <w:szCs w:val="16"/>
              </w:rPr>
            </w:pPr>
            <w:ins w:id="298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2986" w:author="User" w:date="2024-06-13T09:18:00Z"/>
                <w:rFonts w:ascii="GHEA Grapalat" w:hAnsi="GHEA Grapalat"/>
                <w:sz w:val="16"/>
                <w:szCs w:val="16"/>
              </w:rPr>
            </w:pPr>
            <w:ins w:id="298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2988" w:author="User" w:date="2024-06-13T09:18:00Z"/>
                <w:rFonts w:ascii="GHEA Grapalat" w:hAnsi="GHEA Grapalat"/>
                <w:sz w:val="16"/>
                <w:szCs w:val="16"/>
              </w:rPr>
            </w:pPr>
            <w:ins w:id="298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2990" w:author="User" w:date="2024-06-13T09:18:00Z"/>
                <w:rFonts w:ascii="GHEA Grapalat" w:hAnsi="GHEA Grapalat"/>
                <w:sz w:val="16"/>
                <w:szCs w:val="16"/>
              </w:rPr>
            </w:pPr>
            <w:ins w:id="299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2992" w:author="User" w:date="2024-06-13T09:18:00Z"/>
                <w:rFonts w:ascii="GHEA Grapalat" w:hAnsi="GHEA Grapalat"/>
                <w:sz w:val="16"/>
                <w:szCs w:val="16"/>
              </w:rPr>
            </w:pPr>
            <w:ins w:id="299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2994" w:author="User" w:date="2024-06-13T09:18:00Z"/>
                <w:rFonts w:ascii="GHEA Grapalat" w:hAnsi="GHEA Grapalat"/>
                <w:sz w:val="16"/>
                <w:szCs w:val="16"/>
              </w:rPr>
            </w:pPr>
            <w:ins w:id="299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2996" w:author="User" w:date="2024-06-13T09:18:00Z"/>
                <w:rFonts w:ascii="GHEA Grapalat" w:hAnsi="GHEA Grapalat"/>
                <w:sz w:val="16"/>
                <w:szCs w:val="16"/>
              </w:rPr>
            </w:pPr>
            <w:ins w:id="299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2998" w:author="User" w:date="2024-06-13T09:18:00Z"/>
                <w:rFonts w:ascii="GHEA Grapalat" w:hAnsi="GHEA Grapalat"/>
                <w:sz w:val="16"/>
                <w:szCs w:val="16"/>
              </w:rPr>
            </w:pPr>
            <w:ins w:id="299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000" w:author="User" w:date="2024-06-13T09:18:00Z"/>
                <w:rFonts w:ascii="GHEA Grapalat" w:hAnsi="GHEA Grapalat"/>
                <w:sz w:val="16"/>
                <w:szCs w:val="16"/>
              </w:rPr>
            </w:pPr>
            <w:ins w:id="3001"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002" w:author="User" w:date="2024-06-13T09:18:00Z"/>
                <w:rFonts w:ascii="GHEA Grapalat" w:hAnsi="GHEA Grapalat"/>
                <w:sz w:val="16"/>
                <w:szCs w:val="16"/>
              </w:rPr>
            </w:pPr>
            <w:ins w:id="3003"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004" w:author="User" w:date="2024-06-13T09:18:00Z"/>
                <w:rFonts w:ascii="GHEA Grapalat" w:hAnsi="GHEA Grapalat"/>
                <w:sz w:val="16"/>
                <w:szCs w:val="16"/>
              </w:rPr>
            </w:pPr>
            <w:ins w:id="3005"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006" w:author="User" w:date="2024-06-13T09:18:00Z"/>
                <w:rFonts w:ascii="GHEA Grapalat" w:hAnsi="GHEA Grapalat"/>
                <w:sz w:val="16"/>
                <w:szCs w:val="16"/>
              </w:rPr>
            </w:pPr>
            <w:ins w:id="3007"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008" w:author="User" w:date="2024-06-13T09:18:00Z"/>
                <w:rFonts w:ascii="GHEA Grapalat" w:hAnsi="GHEA Grapalat"/>
                <w:sz w:val="16"/>
                <w:szCs w:val="16"/>
              </w:rPr>
            </w:pPr>
            <w:ins w:id="3009"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010" w:author="User" w:date="2024-06-13T09:18:00Z"/>
        </w:trPr>
        <w:tc>
          <w:tcPr>
            <w:tcW w:w="1710" w:type="dxa"/>
            <w:vAlign w:val="center"/>
          </w:tcPr>
          <w:p w:rsidR="003C4F35" w:rsidRDefault="003C4F35" w:rsidP="003C4F35">
            <w:pPr>
              <w:widowControl w:val="0"/>
              <w:jc w:val="center"/>
              <w:rPr>
                <w:ins w:id="3011" w:author="User" w:date="2024-06-13T09:18:00Z"/>
                <w:rFonts w:ascii="GHEA Grapalat" w:hAnsi="GHEA Grapalat"/>
                <w:sz w:val="20"/>
                <w:lang w:val="hy-AM"/>
              </w:rPr>
            </w:pPr>
            <w:ins w:id="3012" w:author="User" w:date="2024-06-13T09:19:00Z">
              <w:r>
                <w:rPr>
                  <w:rFonts w:ascii="GHEA Grapalat" w:hAnsi="GHEA Grapalat"/>
                  <w:sz w:val="20"/>
                  <w:lang w:val="hy-AM"/>
                </w:rPr>
                <w:t>12</w:t>
              </w:r>
            </w:ins>
          </w:p>
        </w:tc>
        <w:tc>
          <w:tcPr>
            <w:tcW w:w="2102" w:type="dxa"/>
            <w:vAlign w:val="center"/>
          </w:tcPr>
          <w:p w:rsidR="003C4F35" w:rsidRPr="0001756A" w:rsidRDefault="003C4F35" w:rsidP="003C4F35">
            <w:pPr>
              <w:widowControl w:val="0"/>
              <w:jc w:val="center"/>
              <w:rPr>
                <w:ins w:id="3013" w:author="User" w:date="2024-06-13T09:18:00Z"/>
                <w:rFonts w:ascii="Sylfaen" w:hAnsi="Sylfaen" w:cs="Arial"/>
              </w:rPr>
            </w:pPr>
            <w:ins w:id="3014" w:author="User" w:date="2024-06-13T09:19:00Z">
              <w:r w:rsidRPr="0001756A">
                <w:rPr>
                  <w:rFonts w:ascii="Sylfaen" w:hAnsi="Sylfaen" w:cs="Arial"/>
                </w:rPr>
                <w:t>15616000</w:t>
              </w:r>
            </w:ins>
          </w:p>
        </w:tc>
        <w:tc>
          <w:tcPr>
            <w:tcW w:w="1454" w:type="dxa"/>
            <w:vAlign w:val="center"/>
          </w:tcPr>
          <w:p w:rsidR="003C4F35" w:rsidRPr="00B138F3" w:rsidRDefault="003C4F35" w:rsidP="003C4F35">
            <w:pPr>
              <w:widowControl w:val="0"/>
              <w:jc w:val="center"/>
              <w:rPr>
                <w:ins w:id="3015" w:author="User" w:date="2024-06-13T09:18:00Z"/>
                <w:rFonts w:ascii="GHEA Grapalat" w:hAnsi="GHEA Grapalat"/>
                <w:sz w:val="16"/>
                <w:szCs w:val="16"/>
              </w:rPr>
            </w:pPr>
            <w:ins w:id="3016" w:author="User" w:date="2024-06-13T09:19:00Z">
              <w:r>
                <w:rPr>
                  <w:rFonts w:ascii="GHEA Grapalat" w:hAnsi="GHEA Grapalat" w:cs="Calibri"/>
                  <w:color w:val="000000"/>
                  <w:sz w:val="16"/>
                  <w:szCs w:val="16"/>
                </w:rPr>
                <w:t>Гречка</w:t>
              </w:r>
            </w:ins>
          </w:p>
        </w:tc>
        <w:tc>
          <w:tcPr>
            <w:tcW w:w="982" w:type="dxa"/>
          </w:tcPr>
          <w:p w:rsidR="003C4F35" w:rsidRPr="00B138F3" w:rsidRDefault="003C4F35" w:rsidP="003C4F35">
            <w:pPr>
              <w:widowControl w:val="0"/>
              <w:jc w:val="center"/>
              <w:rPr>
                <w:ins w:id="3017" w:author="User" w:date="2024-06-13T09:18:00Z"/>
                <w:rFonts w:ascii="GHEA Grapalat" w:hAnsi="GHEA Grapalat"/>
                <w:sz w:val="16"/>
                <w:szCs w:val="16"/>
              </w:rPr>
            </w:pPr>
            <w:ins w:id="301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019" w:author="User" w:date="2024-06-13T09:18:00Z"/>
                <w:rFonts w:ascii="GHEA Grapalat" w:hAnsi="GHEA Grapalat"/>
                <w:sz w:val="16"/>
                <w:szCs w:val="16"/>
              </w:rPr>
            </w:pPr>
            <w:ins w:id="302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021" w:author="User" w:date="2024-06-13T09:18:00Z"/>
                <w:rFonts w:ascii="GHEA Grapalat" w:hAnsi="GHEA Grapalat"/>
                <w:sz w:val="16"/>
                <w:szCs w:val="16"/>
              </w:rPr>
            </w:pPr>
            <w:ins w:id="302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023" w:author="User" w:date="2024-06-13T09:18:00Z"/>
                <w:rFonts w:ascii="GHEA Grapalat" w:hAnsi="GHEA Grapalat"/>
                <w:sz w:val="16"/>
                <w:szCs w:val="16"/>
              </w:rPr>
            </w:pPr>
            <w:ins w:id="302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025" w:author="User" w:date="2024-06-13T09:18:00Z"/>
                <w:rFonts w:ascii="GHEA Grapalat" w:hAnsi="GHEA Grapalat"/>
                <w:sz w:val="16"/>
                <w:szCs w:val="16"/>
              </w:rPr>
            </w:pPr>
            <w:ins w:id="302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027" w:author="User" w:date="2024-06-13T09:18:00Z"/>
                <w:rFonts w:ascii="GHEA Grapalat" w:hAnsi="GHEA Grapalat"/>
                <w:sz w:val="16"/>
                <w:szCs w:val="16"/>
              </w:rPr>
            </w:pPr>
            <w:ins w:id="302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029" w:author="User" w:date="2024-06-13T09:18:00Z"/>
                <w:rFonts w:ascii="GHEA Grapalat" w:hAnsi="GHEA Grapalat"/>
                <w:sz w:val="16"/>
                <w:szCs w:val="16"/>
              </w:rPr>
            </w:pPr>
            <w:ins w:id="303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031" w:author="User" w:date="2024-06-13T09:18:00Z"/>
                <w:rFonts w:ascii="GHEA Grapalat" w:hAnsi="GHEA Grapalat"/>
                <w:sz w:val="16"/>
                <w:szCs w:val="16"/>
              </w:rPr>
            </w:pPr>
            <w:ins w:id="303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033" w:author="User" w:date="2024-06-13T09:18:00Z"/>
                <w:rFonts w:ascii="GHEA Grapalat" w:hAnsi="GHEA Grapalat"/>
                <w:sz w:val="16"/>
                <w:szCs w:val="16"/>
              </w:rPr>
            </w:pPr>
            <w:ins w:id="3034"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035" w:author="User" w:date="2024-06-13T09:18:00Z"/>
                <w:rFonts w:ascii="GHEA Grapalat" w:hAnsi="GHEA Grapalat"/>
                <w:sz w:val="16"/>
                <w:szCs w:val="16"/>
              </w:rPr>
            </w:pPr>
            <w:ins w:id="3036"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037" w:author="User" w:date="2024-06-13T09:18:00Z"/>
                <w:rFonts w:ascii="GHEA Grapalat" w:hAnsi="GHEA Grapalat"/>
                <w:sz w:val="16"/>
                <w:szCs w:val="16"/>
              </w:rPr>
            </w:pPr>
            <w:ins w:id="3038"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039" w:author="User" w:date="2024-06-13T09:18:00Z"/>
                <w:rFonts w:ascii="GHEA Grapalat" w:hAnsi="GHEA Grapalat"/>
                <w:sz w:val="16"/>
                <w:szCs w:val="16"/>
              </w:rPr>
            </w:pPr>
            <w:ins w:id="3040"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041" w:author="User" w:date="2024-06-13T09:18:00Z"/>
                <w:rFonts w:ascii="GHEA Grapalat" w:hAnsi="GHEA Grapalat"/>
                <w:sz w:val="16"/>
                <w:szCs w:val="16"/>
              </w:rPr>
            </w:pPr>
            <w:ins w:id="3042"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043" w:author="User" w:date="2024-06-13T09:18:00Z"/>
        </w:trPr>
        <w:tc>
          <w:tcPr>
            <w:tcW w:w="1710" w:type="dxa"/>
            <w:vAlign w:val="center"/>
          </w:tcPr>
          <w:p w:rsidR="003C4F35" w:rsidRDefault="003C4F35" w:rsidP="003C4F35">
            <w:pPr>
              <w:widowControl w:val="0"/>
              <w:jc w:val="center"/>
              <w:rPr>
                <w:ins w:id="3044" w:author="User" w:date="2024-06-13T09:18:00Z"/>
                <w:rFonts w:ascii="GHEA Grapalat" w:hAnsi="GHEA Grapalat"/>
                <w:sz w:val="20"/>
                <w:lang w:val="hy-AM"/>
              </w:rPr>
            </w:pPr>
            <w:ins w:id="3045" w:author="User" w:date="2024-06-13T09:19:00Z">
              <w:r>
                <w:rPr>
                  <w:rFonts w:ascii="GHEA Grapalat" w:hAnsi="GHEA Grapalat"/>
                  <w:sz w:val="20"/>
                  <w:lang w:val="hy-AM"/>
                </w:rPr>
                <w:t>13</w:t>
              </w:r>
            </w:ins>
          </w:p>
        </w:tc>
        <w:tc>
          <w:tcPr>
            <w:tcW w:w="2102" w:type="dxa"/>
            <w:vAlign w:val="center"/>
          </w:tcPr>
          <w:p w:rsidR="003C4F35" w:rsidRPr="0001756A" w:rsidRDefault="003C4F35" w:rsidP="003C4F35">
            <w:pPr>
              <w:widowControl w:val="0"/>
              <w:jc w:val="center"/>
              <w:rPr>
                <w:ins w:id="3046" w:author="User" w:date="2024-06-13T09:18:00Z"/>
                <w:rFonts w:ascii="Sylfaen" w:hAnsi="Sylfaen" w:cs="Arial"/>
              </w:rPr>
            </w:pPr>
            <w:ins w:id="3047" w:author="User" w:date="2024-06-13T09:19:00Z">
              <w:r w:rsidRPr="0001756A">
                <w:rPr>
                  <w:rFonts w:ascii="Sylfaen" w:hAnsi="Sylfaen" w:cs="Arial"/>
                </w:rPr>
                <w:t>3142510</w:t>
              </w:r>
            </w:ins>
          </w:p>
        </w:tc>
        <w:tc>
          <w:tcPr>
            <w:tcW w:w="1454" w:type="dxa"/>
            <w:vAlign w:val="center"/>
          </w:tcPr>
          <w:p w:rsidR="003C4F35" w:rsidRPr="00B138F3" w:rsidRDefault="003C4F35" w:rsidP="003C4F35">
            <w:pPr>
              <w:widowControl w:val="0"/>
              <w:jc w:val="center"/>
              <w:rPr>
                <w:ins w:id="3048" w:author="User" w:date="2024-06-13T09:18:00Z"/>
                <w:rFonts w:ascii="GHEA Grapalat" w:hAnsi="GHEA Grapalat"/>
                <w:sz w:val="16"/>
                <w:szCs w:val="16"/>
              </w:rPr>
            </w:pPr>
            <w:ins w:id="3049" w:author="User" w:date="2024-06-13T09:19:00Z">
              <w:r>
                <w:rPr>
                  <w:rFonts w:ascii="GHEA Grapalat" w:hAnsi="GHEA Grapalat" w:cs="Calibri"/>
                  <w:color w:val="000000"/>
                  <w:sz w:val="16"/>
                  <w:szCs w:val="16"/>
                </w:rPr>
                <w:t>Яйцо</w:t>
              </w:r>
            </w:ins>
          </w:p>
        </w:tc>
        <w:tc>
          <w:tcPr>
            <w:tcW w:w="982" w:type="dxa"/>
          </w:tcPr>
          <w:p w:rsidR="003C4F35" w:rsidRPr="00B138F3" w:rsidRDefault="003C4F35" w:rsidP="003C4F35">
            <w:pPr>
              <w:widowControl w:val="0"/>
              <w:jc w:val="center"/>
              <w:rPr>
                <w:ins w:id="3050" w:author="User" w:date="2024-06-13T09:18:00Z"/>
                <w:rFonts w:ascii="GHEA Grapalat" w:hAnsi="GHEA Grapalat"/>
                <w:sz w:val="16"/>
                <w:szCs w:val="16"/>
              </w:rPr>
            </w:pPr>
            <w:ins w:id="305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052" w:author="User" w:date="2024-06-13T09:18:00Z"/>
                <w:rFonts w:ascii="GHEA Grapalat" w:hAnsi="GHEA Grapalat"/>
                <w:sz w:val="16"/>
                <w:szCs w:val="16"/>
              </w:rPr>
            </w:pPr>
            <w:ins w:id="305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054" w:author="User" w:date="2024-06-13T09:18:00Z"/>
                <w:rFonts w:ascii="GHEA Grapalat" w:hAnsi="GHEA Grapalat"/>
                <w:sz w:val="16"/>
                <w:szCs w:val="16"/>
              </w:rPr>
            </w:pPr>
            <w:ins w:id="305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056" w:author="User" w:date="2024-06-13T09:18:00Z"/>
                <w:rFonts w:ascii="GHEA Grapalat" w:hAnsi="GHEA Grapalat"/>
                <w:sz w:val="16"/>
                <w:szCs w:val="16"/>
              </w:rPr>
            </w:pPr>
            <w:ins w:id="305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058" w:author="User" w:date="2024-06-13T09:18:00Z"/>
                <w:rFonts w:ascii="GHEA Grapalat" w:hAnsi="GHEA Grapalat"/>
                <w:sz w:val="16"/>
                <w:szCs w:val="16"/>
              </w:rPr>
            </w:pPr>
            <w:ins w:id="305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060" w:author="User" w:date="2024-06-13T09:18:00Z"/>
                <w:rFonts w:ascii="GHEA Grapalat" w:hAnsi="GHEA Grapalat"/>
                <w:sz w:val="16"/>
                <w:szCs w:val="16"/>
              </w:rPr>
            </w:pPr>
            <w:ins w:id="306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062" w:author="User" w:date="2024-06-13T09:18:00Z"/>
                <w:rFonts w:ascii="GHEA Grapalat" w:hAnsi="GHEA Grapalat"/>
                <w:sz w:val="16"/>
                <w:szCs w:val="16"/>
              </w:rPr>
            </w:pPr>
            <w:ins w:id="306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064" w:author="User" w:date="2024-06-13T09:18:00Z"/>
                <w:rFonts w:ascii="GHEA Grapalat" w:hAnsi="GHEA Grapalat"/>
                <w:sz w:val="16"/>
                <w:szCs w:val="16"/>
              </w:rPr>
            </w:pPr>
            <w:ins w:id="306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066" w:author="User" w:date="2024-06-13T09:18:00Z"/>
                <w:rFonts w:ascii="GHEA Grapalat" w:hAnsi="GHEA Grapalat"/>
                <w:sz w:val="16"/>
                <w:szCs w:val="16"/>
              </w:rPr>
            </w:pPr>
            <w:ins w:id="3067"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068" w:author="User" w:date="2024-06-13T09:18:00Z"/>
                <w:rFonts w:ascii="GHEA Grapalat" w:hAnsi="GHEA Grapalat"/>
                <w:sz w:val="16"/>
                <w:szCs w:val="16"/>
              </w:rPr>
            </w:pPr>
            <w:ins w:id="3069"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070" w:author="User" w:date="2024-06-13T09:18:00Z"/>
                <w:rFonts w:ascii="GHEA Grapalat" w:hAnsi="GHEA Grapalat"/>
                <w:sz w:val="16"/>
                <w:szCs w:val="16"/>
              </w:rPr>
            </w:pPr>
            <w:ins w:id="3071"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072" w:author="User" w:date="2024-06-13T09:18:00Z"/>
                <w:rFonts w:ascii="GHEA Grapalat" w:hAnsi="GHEA Grapalat"/>
                <w:sz w:val="16"/>
                <w:szCs w:val="16"/>
              </w:rPr>
            </w:pPr>
            <w:ins w:id="3073"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074" w:author="User" w:date="2024-06-13T09:18:00Z"/>
                <w:rFonts w:ascii="GHEA Grapalat" w:hAnsi="GHEA Grapalat"/>
                <w:sz w:val="16"/>
                <w:szCs w:val="16"/>
              </w:rPr>
            </w:pPr>
            <w:ins w:id="3075"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076" w:author="User" w:date="2024-06-13T09:18:00Z"/>
        </w:trPr>
        <w:tc>
          <w:tcPr>
            <w:tcW w:w="1710" w:type="dxa"/>
            <w:vAlign w:val="center"/>
          </w:tcPr>
          <w:p w:rsidR="003C4F35" w:rsidRDefault="003C4F35" w:rsidP="003C4F35">
            <w:pPr>
              <w:widowControl w:val="0"/>
              <w:jc w:val="center"/>
              <w:rPr>
                <w:ins w:id="3077" w:author="User" w:date="2024-06-13T09:18:00Z"/>
                <w:rFonts w:ascii="GHEA Grapalat" w:hAnsi="GHEA Grapalat"/>
                <w:sz w:val="20"/>
                <w:lang w:val="hy-AM"/>
              </w:rPr>
            </w:pPr>
            <w:ins w:id="3078" w:author="User" w:date="2024-06-13T09:19:00Z">
              <w:r>
                <w:rPr>
                  <w:rFonts w:ascii="GHEA Grapalat" w:hAnsi="GHEA Grapalat"/>
                  <w:sz w:val="20"/>
                  <w:lang w:val="hy-AM"/>
                </w:rPr>
                <w:t>14</w:t>
              </w:r>
            </w:ins>
          </w:p>
        </w:tc>
        <w:tc>
          <w:tcPr>
            <w:tcW w:w="2102" w:type="dxa"/>
            <w:vAlign w:val="center"/>
          </w:tcPr>
          <w:p w:rsidR="003C4F35" w:rsidRPr="0001756A" w:rsidRDefault="003C4F35" w:rsidP="003C4F35">
            <w:pPr>
              <w:widowControl w:val="0"/>
              <w:jc w:val="center"/>
              <w:rPr>
                <w:ins w:id="3079" w:author="User" w:date="2024-06-13T09:18:00Z"/>
                <w:rFonts w:ascii="Sylfaen" w:hAnsi="Sylfaen" w:cs="Arial"/>
              </w:rPr>
            </w:pPr>
            <w:ins w:id="3080" w:author="User" w:date="2024-06-13T09:19:00Z">
              <w:r w:rsidRPr="0001756A">
                <w:rPr>
                  <w:rFonts w:ascii="Sylfaen" w:hAnsi="Sylfaen" w:cs="Arial"/>
                </w:rPr>
                <w:t>15851100</w:t>
              </w:r>
            </w:ins>
          </w:p>
        </w:tc>
        <w:tc>
          <w:tcPr>
            <w:tcW w:w="1454" w:type="dxa"/>
            <w:vAlign w:val="center"/>
          </w:tcPr>
          <w:p w:rsidR="003C4F35" w:rsidRPr="00B138F3" w:rsidRDefault="003C4F35" w:rsidP="003C4F35">
            <w:pPr>
              <w:widowControl w:val="0"/>
              <w:jc w:val="center"/>
              <w:rPr>
                <w:ins w:id="3081" w:author="User" w:date="2024-06-13T09:18:00Z"/>
                <w:rFonts w:ascii="GHEA Grapalat" w:hAnsi="GHEA Grapalat"/>
                <w:sz w:val="16"/>
                <w:szCs w:val="16"/>
              </w:rPr>
            </w:pPr>
            <w:ins w:id="3082" w:author="User" w:date="2024-06-13T09:19:00Z">
              <w:r w:rsidRPr="004A79BB">
                <w:rPr>
                  <w:rFonts w:ascii="GHEA Grapalat" w:hAnsi="GHEA Grapalat" w:cs="Calibri"/>
                  <w:color w:val="000000"/>
                  <w:sz w:val="16"/>
                  <w:szCs w:val="16"/>
                </w:rPr>
                <w:t>Макароны</w:t>
              </w:r>
            </w:ins>
          </w:p>
        </w:tc>
        <w:tc>
          <w:tcPr>
            <w:tcW w:w="982" w:type="dxa"/>
          </w:tcPr>
          <w:p w:rsidR="003C4F35" w:rsidRPr="00B138F3" w:rsidRDefault="003C4F35" w:rsidP="003C4F35">
            <w:pPr>
              <w:widowControl w:val="0"/>
              <w:jc w:val="center"/>
              <w:rPr>
                <w:ins w:id="3083" w:author="User" w:date="2024-06-13T09:18:00Z"/>
                <w:rFonts w:ascii="GHEA Grapalat" w:hAnsi="GHEA Grapalat"/>
                <w:sz w:val="16"/>
                <w:szCs w:val="16"/>
              </w:rPr>
            </w:pPr>
            <w:ins w:id="308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085" w:author="User" w:date="2024-06-13T09:18:00Z"/>
                <w:rFonts w:ascii="GHEA Grapalat" w:hAnsi="GHEA Grapalat"/>
                <w:sz w:val="16"/>
                <w:szCs w:val="16"/>
              </w:rPr>
            </w:pPr>
            <w:ins w:id="308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087" w:author="User" w:date="2024-06-13T09:18:00Z"/>
                <w:rFonts w:ascii="GHEA Grapalat" w:hAnsi="GHEA Grapalat"/>
                <w:sz w:val="16"/>
                <w:szCs w:val="16"/>
              </w:rPr>
            </w:pPr>
            <w:ins w:id="308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089" w:author="User" w:date="2024-06-13T09:18:00Z"/>
                <w:rFonts w:ascii="GHEA Grapalat" w:hAnsi="GHEA Grapalat"/>
                <w:sz w:val="16"/>
                <w:szCs w:val="16"/>
              </w:rPr>
            </w:pPr>
            <w:ins w:id="309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091" w:author="User" w:date="2024-06-13T09:18:00Z"/>
                <w:rFonts w:ascii="GHEA Grapalat" w:hAnsi="GHEA Grapalat"/>
                <w:sz w:val="16"/>
                <w:szCs w:val="16"/>
              </w:rPr>
            </w:pPr>
            <w:ins w:id="309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093" w:author="User" w:date="2024-06-13T09:18:00Z"/>
                <w:rFonts w:ascii="GHEA Grapalat" w:hAnsi="GHEA Grapalat"/>
                <w:sz w:val="16"/>
                <w:szCs w:val="16"/>
              </w:rPr>
            </w:pPr>
            <w:ins w:id="309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095" w:author="User" w:date="2024-06-13T09:18:00Z"/>
                <w:rFonts w:ascii="GHEA Grapalat" w:hAnsi="GHEA Grapalat"/>
                <w:sz w:val="16"/>
                <w:szCs w:val="16"/>
              </w:rPr>
            </w:pPr>
            <w:ins w:id="309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097" w:author="User" w:date="2024-06-13T09:18:00Z"/>
                <w:rFonts w:ascii="GHEA Grapalat" w:hAnsi="GHEA Grapalat"/>
                <w:sz w:val="16"/>
                <w:szCs w:val="16"/>
              </w:rPr>
            </w:pPr>
            <w:ins w:id="309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099" w:author="User" w:date="2024-06-13T09:18:00Z"/>
                <w:rFonts w:ascii="GHEA Grapalat" w:hAnsi="GHEA Grapalat"/>
                <w:sz w:val="16"/>
                <w:szCs w:val="16"/>
              </w:rPr>
            </w:pPr>
            <w:ins w:id="3100"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101" w:author="User" w:date="2024-06-13T09:18:00Z"/>
                <w:rFonts w:ascii="GHEA Grapalat" w:hAnsi="GHEA Grapalat"/>
                <w:sz w:val="16"/>
                <w:szCs w:val="16"/>
              </w:rPr>
            </w:pPr>
            <w:ins w:id="3102"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103" w:author="User" w:date="2024-06-13T09:18:00Z"/>
                <w:rFonts w:ascii="GHEA Grapalat" w:hAnsi="GHEA Grapalat"/>
                <w:sz w:val="16"/>
                <w:szCs w:val="16"/>
              </w:rPr>
            </w:pPr>
            <w:ins w:id="3104"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105" w:author="User" w:date="2024-06-13T09:18:00Z"/>
                <w:rFonts w:ascii="GHEA Grapalat" w:hAnsi="GHEA Grapalat"/>
                <w:sz w:val="16"/>
                <w:szCs w:val="16"/>
              </w:rPr>
            </w:pPr>
            <w:ins w:id="3106"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107" w:author="User" w:date="2024-06-13T09:18:00Z"/>
                <w:rFonts w:ascii="GHEA Grapalat" w:hAnsi="GHEA Grapalat"/>
                <w:sz w:val="16"/>
                <w:szCs w:val="16"/>
              </w:rPr>
            </w:pPr>
            <w:ins w:id="3108"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109" w:author="User" w:date="2024-06-13T09:18:00Z"/>
        </w:trPr>
        <w:tc>
          <w:tcPr>
            <w:tcW w:w="1710" w:type="dxa"/>
            <w:vAlign w:val="center"/>
          </w:tcPr>
          <w:p w:rsidR="003C4F35" w:rsidRDefault="003C4F35" w:rsidP="003C4F35">
            <w:pPr>
              <w:widowControl w:val="0"/>
              <w:jc w:val="center"/>
              <w:rPr>
                <w:ins w:id="3110" w:author="User" w:date="2024-06-13T09:18:00Z"/>
                <w:rFonts w:ascii="GHEA Grapalat" w:hAnsi="GHEA Grapalat"/>
                <w:sz w:val="20"/>
                <w:lang w:val="hy-AM"/>
              </w:rPr>
            </w:pPr>
            <w:ins w:id="3111" w:author="User" w:date="2024-06-13T09:19:00Z">
              <w:r>
                <w:rPr>
                  <w:rFonts w:ascii="GHEA Grapalat" w:hAnsi="GHEA Grapalat"/>
                  <w:sz w:val="20"/>
                  <w:lang w:val="hy-AM"/>
                </w:rPr>
                <w:t>15</w:t>
              </w:r>
            </w:ins>
          </w:p>
        </w:tc>
        <w:tc>
          <w:tcPr>
            <w:tcW w:w="2102" w:type="dxa"/>
            <w:vAlign w:val="center"/>
          </w:tcPr>
          <w:p w:rsidR="003C4F35" w:rsidRPr="0001756A" w:rsidRDefault="003C4F35" w:rsidP="003C4F35">
            <w:pPr>
              <w:widowControl w:val="0"/>
              <w:jc w:val="center"/>
              <w:rPr>
                <w:ins w:id="3112" w:author="User" w:date="2024-06-13T09:18:00Z"/>
                <w:rFonts w:ascii="Sylfaen" w:hAnsi="Sylfaen" w:cs="Arial"/>
              </w:rPr>
            </w:pPr>
            <w:ins w:id="3113" w:author="User" w:date="2024-06-13T09:19:00Z">
              <w:r w:rsidRPr="0001756A">
                <w:rPr>
                  <w:rFonts w:ascii="Sylfaen" w:hAnsi="Sylfaen" w:cs="Arial"/>
                </w:rPr>
                <w:t>15331154</w:t>
              </w:r>
            </w:ins>
          </w:p>
        </w:tc>
        <w:tc>
          <w:tcPr>
            <w:tcW w:w="1454" w:type="dxa"/>
            <w:vAlign w:val="center"/>
          </w:tcPr>
          <w:p w:rsidR="003C4F35" w:rsidRPr="00B138F3" w:rsidRDefault="003C4F35" w:rsidP="003C4F35">
            <w:pPr>
              <w:widowControl w:val="0"/>
              <w:jc w:val="center"/>
              <w:rPr>
                <w:ins w:id="3114" w:author="User" w:date="2024-06-13T09:18:00Z"/>
                <w:rFonts w:ascii="GHEA Grapalat" w:hAnsi="GHEA Grapalat"/>
                <w:sz w:val="16"/>
                <w:szCs w:val="16"/>
              </w:rPr>
            </w:pPr>
            <w:ins w:id="3115" w:author="User" w:date="2024-06-13T09:19:00Z">
              <w:r>
                <w:rPr>
                  <w:rFonts w:ascii="GHEA Grapalat" w:hAnsi="GHEA Grapalat" w:cs="Calibri"/>
                  <w:color w:val="000000"/>
                  <w:sz w:val="16"/>
                  <w:szCs w:val="16"/>
                </w:rPr>
                <w:t>Горох</w:t>
              </w:r>
            </w:ins>
          </w:p>
        </w:tc>
        <w:tc>
          <w:tcPr>
            <w:tcW w:w="982" w:type="dxa"/>
          </w:tcPr>
          <w:p w:rsidR="003C4F35" w:rsidRPr="00B138F3" w:rsidRDefault="003C4F35" w:rsidP="003C4F35">
            <w:pPr>
              <w:widowControl w:val="0"/>
              <w:jc w:val="center"/>
              <w:rPr>
                <w:ins w:id="3116" w:author="User" w:date="2024-06-13T09:18:00Z"/>
                <w:rFonts w:ascii="GHEA Grapalat" w:hAnsi="GHEA Grapalat"/>
                <w:sz w:val="16"/>
                <w:szCs w:val="16"/>
              </w:rPr>
            </w:pPr>
            <w:ins w:id="311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118" w:author="User" w:date="2024-06-13T09:18:00Z"/>
                <w:rFonts w:ascii="GHEA Grapalat" w:hAnsi="GHEA Grapalat"/>
                <w:sz w:val="16"/>
                <w:szCs w:val="16"/>
              </w:rPr>
            </w:pPr>
            <w:ins w:id="311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120" w:author="User" w:date="2024-06-13T09:18:00Z"/>
                <w:rFonts w:ascii="GHEA Grapalat" w:hAnsi="GHEA Grapalat"/>
                <w:sz w:val="16"/>
                <w:szCs w:val="16"/>
              </w:rPr>
            </w:pPr>
            <w:ins w:id="312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122" w:author="User" w:date="2024-06-13T09:18:00Z"/>
                <w:rFonts w:ascii="GHEA Grapalat" w:hAnsi="GHEA Grapalat"/>
                <w:sz w:val="16"/>
                <w:szCs w:val="16"/>
              </w:rPr>
            </w:pPr>
            <w:ins w:id="312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124" w:author="User" w:date="2024-06-13T09:18:00Z"/>
                <w:rFonts w:ascii="GHEA Grapalat" w:hAnsi="GHEA Grapalat"/>
                <w:sz w:val="16"/>
                <w:szCs w:val="16"/>
              </w:rPr>
            </w:pPr>
            <w:ins w:id="312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126" w:author="User" w:date="2024-06-13T09:18:00Z"/>
                <w:rFonts w:ascii="GHEA Grapalat" w:hAnsi="GHEA Grapalat"/>
                <w:sz w:val="16"/>
                <w:szCs w:val="16"/>
              </w:rPr>
            </w:pPr>
            <w:ins w:id="312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128" w:author="User" w:date="2024-06-13T09:18:00Z"/>
                <w:rFonts w:ascii="GHEA Grapalat" w:hAnsi="GHEA Grapalat"/>
                <w:sz w:val="16"/>
                <w:szCs w:val="16"/>
              </w:rPr>
            </w:pPr>
            <w:ins w:id="312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130" w:author="User" w:date="2024-06-13T09:18:00Z"/>
                <w:rFonts w:ascii="GHEA Grapalat" w:hAnsi="GHEA Grapalat"/>
                <w:sz w:val="16"/>
                <w:szCs w:val="16"/>
              </w:rPr>
            </w:pPr>
            <w:ins w:id="313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132" w:author="User" w:date="2024-06-13T09:18:00Z"/>
                <w:rFonts w:ascii="GHEA Grapalat" w:hAnsi="GHEA Grapalat"/>
                <w:sz w:val="16"/>
                <w:szCs w:val="16"/>
              </w:rPr>
            </w:pPr>
            <w:ins w:id="3133"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134" w:author="User" w:date="2024-06-13T09:18:00Z"/>
                <w:rFonts w:ascii="GHEA Grapalat" w:hAnsi="GHEA Grapalat"/>
                <w:sz w:val="16"/>
                <w:szCs w:val="16"/>
              </w:rPr>
            </w:pPr>
            <w:ins w:id="3135"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136" w:author="User" w:date="2024-06-13T09:18:00Z"/>
                <w:rFonts w:ascii="GHEA Grapalat" w:hAnsi="GHEA Grapalat"/>
                <w:sz w:val="16"/>
                <w:szCs w:val="16"/>
              </w:rPr>
            </w:pPr>
            <w:ins w:id="3137"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138" w:author="User" w:date="2024-06-13T09:18:00Z"/>
                <w:rFonts w:ascii="GHEA Grapalat" w:hAnsi="GHEA Grapalat"/>
                <w:sz w:val="16"/>
                <w:szCs w:val="16"/>
              </w:rPr>
            </w:pPr>
            <w:ins w:id="3139"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140" w:author="User" w:date="2024-06-13T09:18:00Z"/>
                <w:rFonts w:ascii="GHEA Grapalat" w:hAnsi="GHEA Grapalat"/>
                <w:sz w:val="16"/>
                <w:szCs w:val="16"/>
              </w:rPr>
            </w:pPr>
            <w:ins w:id="3141"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142" w:author="User" w:date="2024-06-13T09:18:00Z"/>
        </w:trPr>
        <w:tc>
          <w:tcPr>
            <w:tcW w:w="1710" w:type="dxa"/>
            <w:vAlign w:val="center"/>
          </w:tcPr>
          <w:p w:rsidR="003C4F35" w:rsidRDefault="003C4F35" w:rsidP="003C4F35">
            <w:pPr>
              <w:widowControl w:val="0"/>
              <w:jc w:val="center"/>
              <w:rPr>
                <w:ins w:id="3143" w:author="User" w:date="2024-06-13T09:18:00Z"/>
                <w:rFonts w:ascii="GHEA Grapalat" w:hAnsi="GHEA Grapalat"/>
                <w:sz w:val="20"/>
                <w:lang w:val="hy-AM"/>
              </w:rPr>
            </w:pPr>
            <w:ins w:id="3144" w:author="User" w:date="2024-06-13T09:19:00Z">
              <w:r>
                <w:rPr>
                  <w:rFonts w:ascii="GHEA Grapalat" w:hAnsi="GHEA Grapalat"/>
                  <w:sz w:val="20"/>
                  <w:lang w:val="hy-AM"/>
                </w:rPr>
                <w:t>16</w:t>
              </w:r>
            </w:ins>
          </w:p>
        </w:tc>
        <w:tc>
          <w:tcPr>
            <w:tcW w:w="2102" w:type="dxa"/>
            <w:vAlign w:val="center"/>
          </w:tcPr>
          <w:p w:rsidR="003C4F35" w:rsidRPr="0001756A" w:rsidRDefault="003C4F35" w:rsidP="003C4F35">
            <w:pPr>
              <w:widowControl w:val="0"/>
              <w:jc w:val="center"/>
              <w:rPr>
                <w:ins w:id="3145" w:author="User" w:date="2024-06-13T09:18:00Z"/>
                <w:rFonts w:ascii="Sylfaen" w:hAnsi="Sylfaen" w:cs="Arial"/>
              </w:rPr>
            </w:pPr>
            <w:ins w:id="3146" w:author="User" w:date="2024-06-13T09:19:00Z">
              <w:r w:rsidRPr="0001756A">
                <w:rPr>
                  <w:rFonts w:ascii="Sylfaen" w:hAnsi="Sylfaen" w:cs="Arial"/>
                </w:rPr>
                <w:t>15331153</w:t>
              </w:r>
            </w:ins>
          </w:p>
        </w:tc>
        <w:tc>
          <w:tcPr>
            <w:tcW w:w="1454" w:type="dxa"/>
            <w:vAlign w:val="center"/>
          </w:tcPr>
          <w:p w:rsidR="003C4F35" w:rsidRPr="00B138F3" w:rsidRDefault="003C4F35" w:rsidP="003C4F35">
            <w:pPr>
              <w:widowControl w:val="0"/>
              <w:jc w:val="center"/>
              <w:rPr>
                <w:ins w:id="3147" w:author="User" w:date="2024-06-13T09:18:00Z"/>
                <w:rFonts w:ascii="GHEA Grapalat" w:hAnsi="GHEA Grapalat"/>
                <w:sz w:val="16"/>
                <w:szCs w:val="16"/>
              </w:rPr>
            </w:pPr>
            <w:ins w:id="3148" w:author="User" w:date="2024-06-13T09:19:00Z">
              <w:r>
                <w:rPr>
                  <w:rFonts w:ascii="GHEA Grapalat" w:hAnsi="GHEA Grapalat" w:cs="Calibri"/>
                  <w:color w:val="000000"/>
                  <w:sz w:val="16"/>
                  <w:szCs w:val="16"/>
                </w:rPr>
                <w:t>Чечевица</w:t>
              </w:r>
            </w:ins>
          </w:p>
        </w:tc>
        <w:tc>
          <w:tcPr>
            <w:tcW w:w="982" w:type="dxa"/>
          </w:tcPr>
          <w:p w:rsidR="003C4F35" w:rsidRPr="00B138F3" w:rsidRDefault="003C4F35" w:rsidP="003C4F35">
            <w:pPr>
              <w:widowControl w:val="0"/>
              <w:jc w:val="center"/>
              <w:rPr>
                <w:ins w:id="3149" w:author="User" w:date="2024-06-13T09:18:00Z"/>
                <w:rFonts w:ascii="GHEA Grapalat" w:hAnsi="GHEA Grapalat"/>
                <w:sz w:val="16"/>
                <w:szCs w:val="16"/>
              </w:rPr>
            </w:pPr>
            <w:ins w:id="315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151" w:author="User" w:date="2024-06-13T09:18:00Z"/>
                <w:rFonts w:ascii="GHEA Grapalat" w:hAnsi="GHEA Grapalat"/>
                <w:sz w:val="16"/>
                <w:szCs w:val="16"/>
              </w:rPr>
            </w:pPr>
            <w:ins w:id="315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153" w:author="User" w:date="2024-06-13T09:18:00Z"/>
                <w:rFonts w:ascii="GHEA Grapalat" w:hAnsi="GHEA Grapalat"/>
                <w:sz w:val="16"/>
                <w:szCs w:val="16"/>
              </w:rPr>
            </w:pPr>
            <w:ins w:id="315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155" w:author="User" w:date="2024-06-13T09:18:00Z"/>
                <w:rFonts w:ascii="GHEA Grapalat" w:hAnsi="GHEA Grapalat"/>
                <w:sz w:val="16"/>
                <w:szCs w:val="16"/>
              </w:rPr>
            </w:pPr>
            <w:ins w:id="315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157" w:author="User" w:date="2024-06-13T09:18:00Z"/>
                <w:rFonts w:ascii="GHEA Grapalat" w:hAnsi="GHEA Grapalat"/>
                <w:sz w:val="16"/>
                <w:szCs w:val="16"/>
              </w:rPr>
            </w:pPr>
            <w:ins w:id="315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159" w:author="User" w:date="2024-06-13T09:18:00Z"/>
                <w:rFonts w:ascii="GHEA Grapalat" w:hAnsi="GHEA Grapalat"/>
                <w:sz w:val="16"/>
                <w:szCs w:val="16"/>
              </w:rPr>
            </w:pPr>
            <w:ins w:id="316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161" w:author="User" w:date="2024-06-13T09:18:00Z"/>
                <w:rFonts w:ascii="GHEA Grapalat" w:hAnsi="GHEA Grapalat"/>
                <w:sz w:val="16"/>
                <w:szCs w:val="16"/>
              </w:rPr>
            </w:pPr>
            <w:ins w:id="316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163" w:author="User" w:date="2024-06-13T09:18:00Z"/>
                <w:rFonts w:ascii="GHEA Grapalat" w:hAnsi="GHEA Grapalat"/>
                <w:sz w:val="16"/>
                <w:szCs w:val="16"/>
              </w:rPr>
            </w:pPr>
            <w:ins w:id="316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165" w:author="User" w:date="2024-06-13T09:18:00Z"/>
                <w:rFonts w:ascii="GHEA Grapalat" w:hAnsi="GHEA Grapalat"/>
                <w:sz w:val="16"/>
                <w:szCs w:val="16"/>
              </w:rPr>
            </w:pPr>
            <w:ins w:id="3166"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167" w:author="User" w:date="2024-06-13T09:18:00Z"/>
                <w:rFonts w:ascii="GHEA Grapalat" w:hAnsi="GHEA Grapalat"/>
                <w:sz w:val="16"/>
                <w:szCs w:val="16"/>
              </w:rPr>
            </w:pPr>
            <w:ins w:id="3168"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169" w:author="User" w:date="2024-06-13T09:18:00Z"/>
                <w:rFonts w:ascii="GHEA Grapalat" w:hAnsi="GHEA Grapalat"/>
                <w:sz w:val="16"/>
                <w:szCs w:val="16"/>
              </w:rPr>
            </w:pPr>
            <w:ins w:id="3170"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171" w:author="User" w:date="2024-06-13T09:18:00Z"/>
                <w:rFonts w:ascii="GHEA Grapalat" w:hAnsi="GHEA Grapalat"/>
                <w:sz w:val="16"/>
                <w:szCs w:val="16"/>
              </w:rPr>
            </w:pPr>
            <w:ins w:id="3172"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173" w:author="User" w:date="2024-06-13T09:18:00Z"/>
                <w:rFonts w:ascii="GHEA Grapalat" w:hAnsi="GHEA Grapalat"/>
                <w:sz w:val="16"/>
                <w:szCs w:val="16"/>
              </w:rPr>
            </w:pPr>
            <w:ins w:id="3174"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175" w:author="User" w:date="2024-06-13T09:18:00Z"/>
        </w:trPr>
        <w:tc>
          <w:tcPr>
            <w:tcW w:w="1710" w:type="dxa"/>
            <w:vAlign w:val="center"/>
          </w:tcPr>
          <w:p w:rsidR="003C4F35" w:rsidRDefault="003C4F35" w:rsidP="003C4F35">
            <w:pPr>
              <w:widowControl w:val="0"/>
              <w:jc w:val="center"/>
              <w:rPr>
                <w:ins w:id="3176" w:author="User" w:date="2024-06-13T09:18:00Z"/>
                <w:rFonts w:ascii="GHEA Grapalat" w:hAnsi="GHEA Grapalat"/>
                <w:sz w:val="20"/>
                <w:lang w:val="hy-AM"/>
              </w:rPr>
            </w:pPr>
            <w:ins w:id="3177" w:author="User" w:date="2024-06-13T09:19:00Z">
              <w:r>
                <w:rPr>
                  <w:rFonts w:ascii="GHEA Grapalat" w:hAnsi="GHEA Grapalat"/>
                  <w:sz w:val="20"/>
                  <w:lang w:val="hy-AM"/>
                </w:rPr>
                <w:t>17</w:t>
              </w:r>
            </w:ins>
          </w:p>
        </w:tc>
        <w:tc>
          <w:tcPr>
            <w:tcW w:w="2102" w:type="dxa"/>
            <w:vAlign w:val="center"/>
          </w:tcPr>
          <w:p w:rsidR="003C4F35" w:rsidRPr="0001756A" w:rsidRDefault="003C4F35" w:rsidP="003C4F35">
            <w:pPr>
              <w:widowControl w:val="0"/>
              <w:jc w:val="center"/>
              <w:rPr>
                <w:ins w:id="3178" w:author="User" w:date="2024-06-13T09:18:00Z"/>
                <w:rFonts w:ascii="Sylfaen" w:hAnsi="Sylfaen" w:cs="Arial"/>
              </w:rPr>
            </w:pPr>
            <w:ins w:id="3179" w:author="User" w:date="2024-06-13T09:19:00Z">
              <w:r w:rsidRPr="0001756A">
                <w:rPr>
                  <w:rFonts w:ascii="Sylfaen" w:hAnsi="Sylfaen" w:cs="Arial"/>
                </w:rPr>
                <w:t>15541200</w:t>
              </w:r>
            </w:ins>
          </w:p>
        </w:tc>
        <w:tc>
          <w:tcPr>
            <w:tcW w:w="1454" w:type="dxa"/>
            <w:vAlign w:val="center"/>
          </w:tcPr>
          <w:p w:rsidR="003C4F35" w:rsidRPr="00B138F3" w:rsidRDefault="003C4F35" w:rsidP="003C4F35">
            <w:pPr>
              <w:widowControl w:val="0"/>
              <w:jc w:val="center"/>
              <w:rPr>
                <w:ins w:id="3180" w:author="User" w:date="2024-06-13T09:18:00Z"/>
                <w:rFonts w:ascii="GHEA Grapalat" w:hAnsi="GHEA Grapalat"/>
                <w:sz w:val="16"/>
                <w:szCs w:val="16"/>
              </w:rPr>
            </w:pPr>
            <w:ins w:id="3181" w:author="User" w:date="2024-06-13T09:19:00Z">
              <w:r>
                <w:rPr>
                  <w:rFonts w:ascii="GHEA Grapalat" w:hAnsi="GHEA Grapalat" w:cs="Calibri"/>
                  <w:color w:val="000000"/>
                  <w:sz w:val="16"/>
                  <w:szCs w:val="16"/>
                </w:rPr>
                <w:t>Сыр Чанах</w:t>
              </w:r>
            </w:ins>
          </w:p>
        </w:tc>
        <w:tc>
          <w:tcPr>
            <w:tcW w:w="982" w:type="dxa"/>
          </w:tcPr>
          <w:p w:rsidR="003C4F35" w:rsidRPr="00B138F3" w:rsidRDefault="003C4F35" w:rsidP="003C4F35">
            <w:pPr>
              <w:widowControl w:val="0"/>
              <w:jc w:val="center"/>
              <w:rPr>
                <w:ins w:id="3182" w:author="User" w:date="2024-06-13T09:18:00Z"/>
                <w:rFonts w:ascii="GHEA Grapalat" w:hAnsi="GHEA Grapalat"/>
                <w:sz w:val="16"/>
                <w:szCs w:val="16"/>
              </w:rPr>
            </w:pPr>
            <w:ins w:id="318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184" w:author="User" w:date="2024-06-13T09:18:00Z"/>
                <w:rFonts w:ascii="GHEA Grapalat" w:hAnsi="GHEA Grapalat"/>
                <w:sz w:val="16"/>
                <w:szCs w:val="16"/>
              </w:rPr>
            </w:pPr>
            <w:ins w:id="318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186" w:author="User" w:date="2024-06-13T09:18:00Z"/>
                <w:rFonts w:ascii="GHEA Grapalat" w:hAnsi="GHEA Grapalat"/>
                <w:sz w:val="16"/>
                <w:szCs w:val="16"/>
              </w:rPr>
            </w:pPr>
            <w:ins w:id="318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188" w:author="User" w:date="2024-06-13T09:18:00Z"/>
                <w:rFonts w:ascii="GHEA Grapalat" w:hAnsi="GHEA Grapalat"/>
                <w:sz w:val="16"/>
                <w:szCs w:val="16"/>
              </w:rPr>
            </w:pPr>
            <w:ins w:id="318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190" w:author="User" w:date="2024-06-13T09:18:00Z"/>
                <w:rFonts w:ascii="GHEA Grapalat" w:hAnsi="GHEA Grapalat"/>
                <w:sz w:val="16"/>
                <w:szCs w:val="16"/>
              </w:rPr>
            </w:pPr>
            <w:ins w:id="319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192" w:author="User" w:date="2024-06-13T09:18:00Z"/>
                <w:rFonts w:ascii="GHEA Grapalat" w:hAnsi="GHEA Grapalat"/>
                <w:sz w:val="16"/>
                <w:szCs w:val="16"/>
              </w:rPr>
            </w:pPr>
            <w:ins w:id="319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194" w:author="User" w:date="2024-06-13T09:18:00Z"/>
                <w:rFonts w:ascii="GHEA Grapalat" w:hAnsi="GHEA Grapalat"/>
                <w:sz w:val="16"/>
                <w:szCs w:val="16"/>
              </w:rPr>
            </w:pPr>
            <w:ins w:id="319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196" w:author="User" w:date="2024-06-13T09:18:00Z"/>
                <w:rFonts w:ascii="GHEA Grapalat" w:hAnsi="GHEA Grapalat"/>
                <w:sz w:val="16"/>
                <w:szCs w:val="16"/>
              </w:rPr>
            </w:pPr>
            <w:ins w:id="319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198" w:author="User" w:date="2024-06-13T09:18:00Z"/>
                <w:rFonts w:ascii="GHEA Grapalat" w:hAnsi="GHEA Grapalat"/>
                <w:sz w:val="16"/>
                <w:szCs w:val="16"/>
              </w:rPr>
            </w:pPr>
            <w:ins w:id="3199"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200" w:author="User" w:date="2024-06-13T09:18:00Z"/>
                <w:rFonts w:ascii="GHEA Grapalat" w:hAnsi="GHEA Grapalat"/>
                <w:sz w:val="16"/>
                <w:szCs w:val="16"/>
              </w:rPr>
            </w:pPr>
            <w:ins w:id="3201"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202" w:author="User" w:date="2024-06-13T09:18:00Z"/>
                <w:rFonts w:ascii="GHEA Grapalat" w:hAnsi="GHEA Grapalat"/>
                <w:sz w:val="16"/>
                <w:szCs w:val="16"/>
              </w:rPr>
            </w:pPr>
            <w:ins w:id="3203"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204" w:author="User" w:date="2024-06-13T09:18:00Z"/>
                <w:rFonts w:ascii="GHEA Grapalat" w:hAnsi="GHEA Grapalat"/>
                <w:sz w:val="16"/>
                <w:szCs w:val="16"/>
              </w:rPr>
            </w:pPr>
            <w:ins w:id="3205"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206" w:author="User" w:date="2024-06-13T09:18:00Z"/>
                <w:rFonts w:ascii="GHEA Grapalat" w:hAnsi="GHEA Grapalat"/>
                <w:sz w:val="16"/>
                <w:szCs w:val="16"/>
              </w:rPr>
            </w:pPr>
            <w:ins w:id="3207"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208" w:author="User" w:date="2024-06-13T09:18:00Z"/>
        </w:trPr>
        <w:tc>
          <w:tcPr>
            <w:tcW w:w="1710" w:type="dxa"/>
            <w:vAlign w:val="center"/>
          </w:tcPr>
          <w:p w:rsidR="003C4F35" w:rsidRDefault="003C4F35" w:rsidP="003C4F35">
            <w:pPr>
              <w:widowControl w:val="0"/>
              <w:jc w:val="center"/>
              <w:rPr>
                <w:ins w:id="3209" w:author="User" w:date="2024-06-13T09:18:00Z"/>
                <w:rFonts w:ascii="GHEA Grapalat" w:hAnsi="GHEA Grapalat"/>
                <w:sz w:val="20"/>
                <w:lang w:val="hy-AM"/>
              </w:rPr>
            </w:pPr>
            <w:ins w:id="3210" w:author="User" w:date="2024-06-13T09:19:00Z">
              <w:r>
                <w:rPr>
                  <w:rFonts w:ascii="GHEA Grapalat" w:hAnsi="GHEA Grapalat"/>
                  <w:sz w:val="20"/>
                  <w:lang w:val="hy-AM"/>
                </w:rPr>
                <w:t>18</w:t>
              </w:r>
            </w:ins>
          </w:p>
        </w:tc>
        <w:tc>
          <w:tcPr>
            <w:tcW w:w="2102" w:type="dxa"/>
            <w:vAlign w:val="center"/>
          </w:tcPr>
          <w:p w:rsidR="003C4F35" w:rsidRPr="0001756A" w:rsidRDefault="003C4F35" w:rsidP="003C4F35">
            <w:pPr>
              <w:widowControl w:val="0"/>
              <w:jc w:val="center"/>
              <w:rPr>
                <w:ins w:id="3211" w:author="User" w:date="2024-06-13T09:18:00Z"/>
                <w:rFonts w:ascii="Sylfaen" w:hAnsi="Sylfaen" w:cs="Arial"/>
              </w:rPr>
            </w:pPr>
            <w:ins w:id="3212" w:author="User" w:date="2024-06-13T09:19:00Z">
              <w:r w:rsidRPr="0001756A">
                <w:rPr>
                  <w:rFonts w:ascii="Sylfaen" w:hAnsi="Sylfaen" w:cs="Arial"/>
                </w:rPr>
                <w:t>15551600</w:t>
              </w:r>
            </w:ins>
          </w:p>
        </w:tc>
        <w:tc>
          <w:tcPr>
            <w:tcW w:w="1454" w:type="dxa"/>
            <w:vAlign w:val="center"/>
          </w:tcPr>
          <w:p w:rsidR="003C4F35" w:rsidRPr="00B138F3" w:rsidRDefault="003C4F35" w:rsidP="003C4F35">
            <w:pPr>
              <w:widowControl w:val="0"/>
              <w:jc w:val="center"/>
              <w:rPr>
                <w:ins w:id="3213" w:author="User" w:date="2024-06-13T09:18:00Z"/>
                <w:rFonts w:ascii="GHEA Grapalat" w:hAnsi="GHEA Grapalat"/>
                <w:sz w:val="16"/>
                <w:szCs w:val="16"/>
              </w:rPr>
            </w:pPr>
            <w:ins w:id="3214" w:author="User" w:date="2024-06-13T09:19:00Z">
              <w:r>
                <w:rPr>
                  <w:rFonts w:ascii="GHEA Grapalat" w:hAnsi="GHEA Grapalat" w:cs="Calibri"/>
                  <w:color w:val="000000"/>
                  <w:sz w:val="16"/>
                  <w:szCs w:val="16"/>
                </w:rPr>
                <w:t>Мацун</w:t>
              </w:r>
            </w:ins>
          </w:p>
        </w:tc>
        <w:tc>
          <w:tcPr>
            <w:tcW w:w="982" w:type="dxa"/>
          </w:tcPr>
          <w:p w:rsidR="003C4F35" w:rsidRPr="00B138F3" w:rsidRDefault="003C4F35" w:rsidP="003C4F35">
            <w:pPr>
              <w:widowControl w:val="0"/>
              <w:jc w:val="center"/>
              <w:rPr>
                <w:ins w:id="3215" w:author="User" w:date="2024-06-13T09:18:00Z"/>
                <w:rFonts w:ascii="GHEA Grapalat" w:hAnsi="GHEA Grapalat"/>
                <w:sz w:val="16"/>
                <w:szCs w:val="16"/>
              </w:rPr>
            </w:pPr>
            <w:ins w:id="321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217" w:author="User" w:date="2024-06-13T09:18:00Z"/>
                <w:rFonts w:ascii="GHEA Grapalat" w:hAnsi="GHEA Grapalat"/>
                <w:sz w:val="16"/>
                <w:szCs w:val="16"/>
              </w:rPr>
            </w:pPr>
            <w:ins w:id="321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219" w:author="User" w:date="2024-06-13T09:18:00Z"/>
                <w:rFonts w:ascii="GHEA Grapalat" w:hAnsi="GHEA Grapalat"/>
                <w:sz w:val="16"/>
                <w:szCs w:val="16"/>
              </w:rPr>
            </w:pPr>
            <w:ins w:id="322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221" w:author="User" w:date="2024-06-13T09:18:00Z"/>
                <w:rFonts w:ascii="GHEA Grapalat" w:hAnsi="GHEA Grapalat"/>
                <w:sz w:val="16"/>
                <w:szCs w:val="16"/>
              </w:rPr>
            </w:pPr>
            <w:ins w:id="322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223" w:author="User" w:date="2024-06-13T09:18:00Z"/>
                <w:rFonts w:ascii="GHEA Grapalat" w:hAnsi="GHEA Grapalat"/>
                <w:sz w:val="16"/>
                <w:szCs w:val="16"/>
              </w:rPr>
            </w:pPr>
            <w:ins w:id="322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225" w:author="User" w:date="2024-06-13T09:18:00Z"/>
                <w:rFonts w:ascii="GHEA Grapalat" w:hAnsi="GHEA Grapalat"/>
                <w:sz w:val="16"/>
                <w:szCs w:val="16"/>
              </w:rPr>
            </w:pPr>
            <w:ins w:id="322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227" w:author="User" w:date="2024-06-13T09:18:00Z"/>
                <w:rFonts w:ascii="GHEA Grapalat" w:hAnsi="GHEA Grapalat"/>
                <w:sz w:val="16"/>
                <w:szCs w:val="16"/>
              </w:rPr>
            </w:pPr>
            <w:ins w:id="322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229" w:author="User" w:date="2024-06-13T09:18:00Z"/>
                <w:rFonts w:ascii="GHEA Grapalat" w:hAnsi="GHEA Grapalat"/>
                <w:sz w:val="16"/>
                <w:szCs w:val="16"/>
              </w:rPr>
            </w:pPr>
            <w:ins w:id="323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231" w:author="User" w:date="2024-06-13T09:18:00Z"/>
                <w:rFonts w:ascii="GHEA Grapalat" w:hAnsi="GHEA Grapalat"/>
                <w:sz w:val="16"/>
                <w:szCs w:val="16"/>
              </w:rPr>
            </w:pPr>
            <w:ins w:id="3232"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233" w:author="User" w:date="2024-06-13T09:18:00Z"/>
                <w:rFonts w:ascii="GHEA Grapalat" w:hAnsi="GHEA Grapalat"/>
                <w:sz w:val="16"/>
                <w:szCs w:val="16"/>
              </w:rPr>
            </w:pPr>
            <w:ins w:id="3234"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235" w:author="User" w:date="2024-06-13T09:18:00Z"/>
                <w:rFonts w:ascii="GHEA Grapalat" w:hAnsi="GHEA Grapalat"/>
                <w:sz w:val="16"/>
                <w:szCs w:val="16"/>
              </w:rPr>
            </w:pPr>
            <w:ins w:id="3236"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237" w:author="User" w:date="2024-06-13T09:18:00Z"/>
                <w:rFonts w:ascii="GHEA Grapalat" w:hAnsi="GHEA Grapalat"/>
                <w:sz w:val="16"/>
                <w:szCs w:val="16"/>
              </w:rPr>
            </w:pPr>
            <w:ins w:id="3238"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239" w:author="User" w:date="2024-06-13T09:18:00Z"/>
                <w:rFonts w:ascii="GHEA Grapalat" w:hAnsi="GHEA Grapalat"/>
                <w:sz w:val="16"/>
                <w:szCs w:val="16"/>
              </w:rPr>
            </w:pPr>
            <w:ins w:id="3240"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3C4F35" w:rsidRPr="00B138F3" w:rsidTr="00C87779">
        <w:trPr>
          <w:trHeight w:val="404"/>
          <w:jc w:val="center"/>
          <w:ins w:id="3241" w:author="User" w:date="2024-06-13T09:18:00Z"/>
        </w:trPr>
        <w:tc>
          <w:tcPr>
            <w:tcW w:w="1710" w:type="dxa"/>
            <w:vAlign w:val="center"/>
          </w:tcPr>
          <w:p w:rsidR="003C4F35" w:rsidRDefault="003C4F35" w:rsidP="003C4F35">
            <w:pPr>
              <w:widowControl w:val="0"/>
              <w:jc w:val="center"/>
              <w:rPr>
                <w:ins w:id="3242" w:author="User" w:date="2024-06-13T09:18:00Z"/>
                <w:rFonts w:ascii="GHEA Grapalat" w:hAnsi="GHEA Grapalat"/>
                <w:sz w:val="20"/>
                <w:lang w:val="hy-AM"/>
              </w:rPr>
            </w:pPr>
            <w:ins w:id="3243" w:author="User" w:date="2024-06-13T09:19:00Z">
              <w:r>
                <w:rPr>
                  <w:rFonts w:ascii="GHEA Grapalat" w:hAnsi="GHEA Grapalat"/>
                  <w:sz w:val="20"/>
                  <w:lang w:val="hy-AM"/>
                </w:rPr>
                <w:t>19</w:t>
              </w:r>
            </w:ins>
          </w:p>
        </w:tc>
        <w:tc>
          <w:tcPr>
            <w:tcW w:w="2102" w:type="dxa"/>
            <w:vAlign w:val="center"/>
          </w:tcPr>
          <w:p w:rsidR="003C4F35" w:rsidRPr="0001756A" w:rsidRDefault="003C4F35" w:rsidP="003C4F35">
            <w:pPr>
              <w:widowControl w:val="0"/>
              <w:jc w:val="center"/>
              <w:rPr>
                <w:ins w:id="3244" w:author="User" w:date="2024-06-13T09:18:00Z"/>
                <w:rFonts w:ascii="Sylfaen" w:hAnsi="Sylfaen" w:cs="Arial"/>
              </w:rPr>
            </w:pPr>
            <w:ins w:id="3245" w:author="User" w:date="2024-06-13T09:19:00Z">
              <w:r w:rsidRPr="0001756A">
                <w:rPr>
                  <w:rFonts w:ascii="Sylfaen" w:hAnsi="Sylfaen" w:cs="Arial"/>
                </w:rPr>
                <w:t>15333100</w:t>
              </w:r>
            </w:ins>
          </w:p>
        </w:tc>
        <w:tc>
          <w:tcPr>
            <w:tcW w:w="1454" w:type="dxa"/>
            <w:vAlign w:val="center"/>
          </w:tcPr>
          <w:p w:rsidR="003C4F35" w:rsidRPr="00B138F3" w:rsidRDefault="003C4F35" w:rsidP="003C4F35">
            <w:pPr>
              <w:widowControl w:val="0"/>
              <w:jc w:val="center"/>
              <w:rPr>
                <w:ins w:id="3246" w:author="User" w:date="2024-06-13T09:18:00Z"/>
                <w:rFonts w:ascii="GHEA Grapalat" w:hAnsi="GHEA Grapalat"/>
                <w:sz w:val="16"/>
                <w:szCs w:val="16"/>
              </w:rPr>
            </w:pPr>
            <w:ins w:id="3247" w:author="User" w:date="2024-06-13T09:19:00Z">
              <w:r>
                <w:rPr>
                  <w:rFonts w:ascii="GHEA Grapalat" w:hAnsi="GHEA Grapalat" w:cs="Calibri"/>
                  <w:color w:val="000000"/>
                  <w:sz w:val="16"/>
                  <w:szCs w:val="16"/>
                </w:rPr>
                <w:t>Томатная паста</w:t>
              </w:r>
            </w:ins>
          </w:p>
        </w:tc>
        <w:tc>
          <w:tcPr>
            <w:tcW w:w="982" w:type="dxa"/>
          </w:tcPr>
          <w:p w:rsidR="003C4F35" w:rsidRPr="00B138F3" w:rsidRDefault="003C4F35" w:rsidP="003C4F35">
            <w:pPr>
              <w:widowControl w:val="0"/>
              <w:jc w:val="center"/>
              <w:rPr>
                <w:ins w:id="3248" w:author="User" w:date="2024-06-13T09:18:00Z"/>
                <w:rFonts w:ascii="GHEA Grapalat" w:hAnsi="GHEA Grapalat"/>
                <w:sz w:val="16"/>
                <w:szCs w:val="16"/>
              </w:rPr>
            </w:pPr>
            <w:ins w:id="324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3C4F35" w:rsidRPr="00B138F3" w:rsidRDefault="003C4F35" w:rsidP="003C4F35">
            <w:pPr>
              <w:widowControl w:val="0"/>
              <w:jc w:val="center"/>
              <w:rPr>
                <w:ins w:id="3250" w:author="User" w:date="2024-06-13T09:18:00Z"/>
                <w:rFonts w:ascii="GHEA Grapalat" w:hAnsi="GHEA Grapalat"/>
                <w:sz w:val="16"/>
                <w:szCs w:val="16"/>
              </w:rPr>
            </w:pPr>
            <w:ins w:id="325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3C4F35" w:rsidRPr="00B138F3" w:rsidRDefault="003C4F35" w:rsidP="003C4F35">
            <w:pPr>
              <w:widowControl w:val="0"/>
              <w:jc w:val="center"/>
              <w:rPr>
                <w:ins w:id="3252" w:author="User" w:date="2024-06-13T09:18:00Z"/>
                <w:rFonts w:ascii="GHEA Grapalat" w:hAnsi="GHEA Grapalat"/>
                <w:sz w:val="16"/>
                <w:szCs w:val="16"/>
              </w:rPr>
            </w:pPr>
            <w:ins w:id="325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3C4F35" w:rsidRPr="00B138F3" w:rsidRDefault="003C4F35" w:rsidP="003C4F35">
            <w:pPr>
              <w:widowControl w:val="0"/>
              <w:jc w:val="center"/>
              <w:rPr>
                <w:ins w:id="3254" w:author="User" w:date="2024-06-13T09:18:00Z"/>
                <w:rFonts w:ascii="GHEA Grapalat" w:hAnsi="GHEA Grapalat"/>
                <w:sz w:val="16"/>
                <w:szCs w:val="16"/>
              </w:rPr>
            </w:pPr>
            <w:ins w:id="325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3C4F35" w:rsidRPr="00B138F3" w:rsidRDefault="003C4F35" w:rsidP="003C4F35">
            <w:pPr>
              <w:widowControl w:val="0"/>
              <w:jc w:val="center"/>
              <w:rPr>
                <w:ins w:id="3256" w:author="User" w:date="2024-06-13T09:18:00Z"/>
                <w:rFonts w:ascii="GHEA Grapalat" w:hAnsi="GHEA Grapalat"/>
                <w:sz w:val="16"/>
                <w:szCs w:val="16"/>
              </w:rPr>
            </w:pPr>
            <w:ins w:id="325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3C4F35" w:rsidRPr="00B138F3" w:rsidRDefault="003C4F35" w:rsidP="003C4F35">
            <w:pPr>
              <w:widowControl w:val="0"/>
              <w:jc w:val="center"/>
              <w:rPr>
                <w:ins w:id="3258" w:author="User" w:date="2024-06-13T09:18:00Z"/>
                <w:rFonts w:ascii="GHEA Grapalat" w:hAnsi="GHEA Grapalat"/>
                <w:sz w:val="16"/>
                <w:szCs w:val="16"/>
              </w:rPr>
            </w:pPr>
            <w:ins w:id="325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3C4F35" w:rsidRPr="00B138F3" w:rsidRDefault="003C4F35" w:rsidP="003C4F35">
            <w:pPr>
              <w:widowControl w:val="0"/>
              <w:jc w:val="center"/>
              <w:rPr>
                <w:ins w:id="3260" w:author="User" w:date="2024-06-13T09:18:00Z"/>
                <w:rFonts w:ascii="GHEA Grapalat" w:hAnsi="GHEA Grapalat"/>
                <w:sz w:val="16"/>
                <w:szCs w:val="16"/>
              </w:rPr>
            </w:pPr>
            <w:ins w:id="326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3C4F35" w:rsidRPr="00B138F3" w:rsidRDefault="003C4F35" w:rsidP="003C4F35">
            <w:pPr>
              <w:widowControl w:val="0"/>
              <w:jc w:val="center"/>
              <w:rPr>
                <w:ins w:id="3262" w:author="User" w:date="2024-06-13T09:18:00Z"/>
                <w:rFonts w:ascii="GHEA Grapalat" w:hAnsi="GHEA Grapalat"/>
                <w:sz w:val="16"/>
                <w:szCs w:val="16"/>
              </w:rPr>
            </w:pPr>
            <w:ins w:id="326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3C4F35" w:rsidRPr="00B138F3" w:rsidRDefault="003C4F35" w:rsidP="003C4F35">
            <w:pPr>
              <w:widowControl w:val="0"/>
              <w:jc w:val="center"/>
              <w:rPr>
                <w:ins w:id="3264" w:author="User" w:date="2024-06-13T09:18:00Z"/>
                <w:rFonts w:ascii="GHEA Grapalat" w:hAnsi="GHEA Grapalat"/>
                <w:sz w:val="16"/>
                <w:szCs w:val="16"/>
              </w:rPr>
            </w:pPr>
            <w:ins w:id="3265" w:author="User" w:date="2024-06-13T09:19: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3C4F35" w:rsidRPr="00B138F3" w:rsidRDefault="003C4F35" w:rsidP="003C4F35">
            <w:pPr>
              <w:widowControl w:val="0"/>
              <w:jc w:val="center"/>
              <w:rPr>
                <w:ins w:id="3266" w:author="User" w:date="2024-06-13T09:18:00Z"/>
                <w:rFonts w:ascii="GHEA Grapalat" w:hAnsi="GHEA Grapalat"/>
                <w:sz w:val="16"/>
                <w:szCs w:val="16"/>
              </w:rPr>
            </w:pPr>
            <w:ins w:id="3267" w:author="User" w:date="2024-06-13T09:19: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3C4F35" w:rsidRPr="00B138F3" w:rsidRDefault="003C4F35" w:rsidP="003C4F35">
            <w:pPr>
              <w:widowControl w:val="0"/>
              <w:jc w:val="center"/>
              <w:rPr>
                <w:ins w:id="3268" w:author="User" w:date="2024-06-13T09:18:00Z"/>
                <w:rFonts w:ascii="GHEA Grapalat" w:hAnsi="GHEA Grapalat"/>
                <w:sz w:val="16"/>
                <w:szCs w:val="16"/>
              </w:rPr>
            </w:pPr>
            <w:ins w:id="3269" w:author="User" w:date="2024-06-13T09:19: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3C4F35" w:rsidRPr="00B138F3" w:rsidRDefault="003C4F35" w:rsidP="003C4F35">
            <w:pPr>
              <w:widowControl w:val="0"/>
              <w:jc w:val="center"/>
              <w:rPr>
                <w:ins w:id="3270" w:author="User" w:date="2024-06-13T09:18:00Z"/>
                <w:rFonts w:ascii="GHEA Grapalat" w:hAnsi="GHEA Grapalat"/>
                <w:sz w:val="16"/>
                <w:szCs w:val="16"/>
              </w:rPr>
            </w:pPr>
            <w:ins w:id="3271"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3C4F35" w:rsidRPr="00B138F3" w:rsidRDefault="003C4F35" w:rsidP="003C4F35">
            <w:pPr>
              <w:widowControl w:val="0"/>
              <w:jc w:val="center"/>
              <w:rPr>
                <w:ins w:id="3272" w:author="User" w:date="2024-06-13T09:18:00Z"/>
                <w:rFonts w:ascii="GHEA Grapalat" w:hAnsi="GHEA Grapalat"/>
                <w:sz w:val="16"/>
                <w:szCs w:val="16"/>
              </w:rPr>
            </w:pPr>
            <w:ins w:id="3273"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C87779" w:rsidRPr="00B138F3" w:rsidTr="00C87779">
        <w:trPr>
          <w:trHeight w:val="404"/>
          <w:jc w:val="center"/>
          <w:ins w:id="3274" w:author="User" w:date="2024-06-13T09:18:00Z"/>
        </w:trPr>
        <w:tc>
          <w:tcPr>
            <w:tcW w:w="1710" w:type="dxa"/>
            <w:vAlign w:val="center"/>
          </w:tcPr>
          <w:p w:rsidR="00C87779" w:rsidRDefault="00C87779" w:rsidP="00C87779">
            <w:pPr>
              <w:widowControl w:val="0"/>
              <w:jc w:val="center"/>
              <w:rPr>
                <w:ins w:id="3275" w:author="User" w:date="2024-06-13T09:18:00Z"/>
                <w:rFonts w:ascii="GHEA Grapalat" w:hAnsi="GHEA Grapalat"/>
                <w:sz w:val="20"/>
                <w:lang w:val="hy-AM"/>
              </w:rPr>
            </w:pPr>
            <w:ins w:id="3276" w:author="User" w:date="2024-06-13T09:19:00Z">
              <w:r>
                <w:rPr>
                  <w:rFonts w:ascii="GHEA Grapalat" w:hAnsi="GHEA Grapalat"/>
                  <w:sz w:val="20"/>
                  <w:lang w:val="hy-AM"/>
                </w:rPr>
                <w:t>20</w:t>
              </w:r>
            </w:ins>
          </w:p>
        </w:tc>
        <w:tc>
          <w:tcPr>
            <w:tcW w:w="2102" w:type="dxa"/>
            <w:vAlign w:val="center"/>
          </w:tcPr>
          <w:p w:rsidR="00C87779" w:rsidRPr="0001756A" w:rsidRDefault="00C87779" w:rsidP="00C87779">
            <w:pPr>
              <w:widowControl w:val="0"/>
              <w:jc w:val="center"/>
              <w:rPr>
                <w:ins w:id="3277" w:author="User" w:date="2024-06-13T09:18:00Z"/>
                <w:rFonts w:ascii="Sylfaen" w:hAnsi="Sylfaen" w:cs="Arial"/>
              </w:rPr>
            </w:pPr>
            <w:ins w:id="3278" w:author="User" w:date="2024-06-13T09:19:00Z">
              <w:r w:rsidRPr="0001756A">
                <w:rPr>
                  <w:rFonts w:ascii="Sylfaen" w:hAnsi="Sylfaen" w:cs="Arial"/>
                </w:rPr>
                <w:t>03222240</w:t>
              </w:r>
            </w:ins>
          </w:p>
        </w:tc>
        <w:tc>
          <w:tcPr>
            <w:tcW w:w="1454" w:type="dxa"/>
            <w:vAlign w:val="center"/>
          </w:tcPr>
          <w:p w:rsidR="00C87779" w:rsidRPr="00B138F3" w:rsidRDefault="00C87779" w:rsidP="00C87779">
            <w:pPr>
              <w:widowControl w:val="0"/>
              <w:jc w:val="center"/>
              <w:rPr>
                <w:ins w:id="3279" w:author="User" w:date="2024-06-13T09:18:00Z"/>
                <w:rFonts w:ascii="GHEA Grapalat" w:hAnsi="GHEA Grapalat"/>
                <w:sz w:val="16"/>
                <w:szCs w:val="16"/>
              </w:rPr>
            </w:pPr>
            <w:ins w:id="3280" w:author="User" w:date="2024-06-13T09:19:00Z">
              <w:r w:rsidRPr="004A79BB">
                <w:rPr>
                  <w:rFonts w:ascii="GHEA Grapalat" w:hAnsi="GHEA Grapalat" w:cs="Calibri"/>
                  <w:color w:val="000000"/>
                  <w:sz w:val="16"/>
                  <w:szCs w:val="16"/>
                </w:rPr>
                <w:t>Мандарин</w:t>
              </w:r>
            </w:ins>
          </w:p>
        </w:tc>
        <w:tc>
          <w:tcPr>
            <w:tcW w:w="982" w:type="dxa"/>
          </w:tcPr>
          <w:p w:rsidR="00C87779" w:rsidRPr="00B138F3" w:rsidRDefault="00C87779" w:rsidP="00C87779">
            <w:pPr>
              <w:widowControl w:val="0"/>
              <w:jc w:val="center"/>
              <w:rPr>
                <w:ins w:id="3281" w:author="User" w:date="2024-06-13T09:18:00Z"/>
                <w:rFonts w:ascii="GHEA Grapalat" w:hAnsi="GHEA Grapalat"/>
                <w:sz w:val="16"/>
                <w:szCs w:val="16"/>
              </w:rPr>
            </w:pPr>
            <w:ins w:id="328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C87779" w:rsidRPr="00B138F3" w:rsidRDefault="00C87779" w:rsidP="00C87779">
            <w:pPr>
              <w:widowControl w:val="0"/>
              <w:jc w:val="center"/>
              <w:rPr>
                <w:ins w:id="3283" w:author="User" w:date="2024-06-13T09:18:00Z"/>
                <w:rFonts w:ascii="GHEA Grapalat" w:hAnsi="GHEA Grapalat"/>
                <w:sz w:val="16"/>
                <w:szCs w:val="16"/>
              </w:rPr>
            </w:pPr>
            <w:ins w:id="328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C87779" w:rsidRPr="00B138F3" w:rsidRDefault="00C87779" w:rsidP="00C87779">
            <w:pPr>
              <w:widowControl w:val="0"/>
              <w:jc w:val="center"/>
              <w:rPr>
                <w:ins w:id="3285" w:author="User" w:date="2024-06-13T09:18:00Z"/>
                <w:rFonts w:ascii="GHEA Grapalat" w:hAnsi="GHEA Grapalat"/>
                <w:sz w:val="16"/>
                <w:szCs w:val="16"/>
              </w:rPr>
            </w:pPr>
            <w:ins w:id="328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C87779" w:rsidRPr="00B138F3" w:rsidRDefault="00C87779" w:rsidP="00C87779">
            <w:pPr>
              <w:widowControl w:val="0"/>
              <w:jc w:val="center"/>
              <w:rPr>
                <w:ins w:id="3287" w:author="User" w:date="2024-06-13T09:18:00Z"/>
                <w:rFonts w:ascii="GHEA Grapalat" w:hAnsi="GHEA Grapalat"/>
                <w:sz w:val="16"/>
                <w:szCs w:val="16"/>
              </w:rPr>
            </w:pPr>
            <w:ins w:id="328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C87779" w:rsidRPr="00B138F3" w:rsidRDefault="00C87779" w:rsidP="00C87779">
            <w:pPr>
              <w:widowControl w:val="0"/>
              <w:jc w:val="center"/>
              <w:rPr>
                <w:ins w:id="3289" w:author="User" w:date="2024-06-13T09:18:00Z"/>
                <w:rFonts w:ascii="GHEA Grapalat" w:hAnsi="GHEA Grapalat"/>
                <w:sz w:val="16"/>
                <w:szCs w:val="16"/>
              </w:rPr>
            </w:pPr>
            <w:ins w:id="329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C87779" w:rsidRPr="00B138F3" w:rsidRDefault="00C87779" w:rsidP="00C87779">
            <w:pPr>
              <w:widowControl w:val="0"/>
              <w:jc w:val="center"/>
              <w:rPr>
                <w:ins w:id="3291" w:author="User" w:date="2024-06-13T09:18:00Z"/>
                <w:rFonts w:ascii="GHEA Grapalat" w:hAnsi="GHEA Grapalat"/>
                <w:sz w:val="16"/>
                <w:szCs w:val="16"/>
              </w:rPr>
            </w:pPr>
            <w:ins w:id="329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C87779" w:rsidRPr="00B138F3" w:rsidRDefault="00C87779" w:rsidP="00C87779">
            <w:pPr>
              <w:widowControl w:val="0"/>
              <w:jc w:val="center"/>
              <w:rPr>
                <w:ins w:id="3293" w:author="User" w:date="2024-06-13T09:18:00Z"/>
                <w:rFonts w:ascii="GHEA Grapalat" w:hAnsi="GHEA Grapalat"/>
                <w:sz w:val="16"/>
                <w:szCs w:val="16"/>
              </w:rPr>
            </w:pPr>
            <w:ins w:id="329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C87779" w:rsidRPr="00B138F3" w:rsidRDefault="00C87779" w:rsidP="00C87779">
            <w:pPr>
              <w:widowControl w:val="0"/>
              <w:jc w:val="center"/>
              <w:rPr>
                <w:ins w:id="3295" w:author="User" w:date="2024-06-13T09:18:00Z"/>
                <w:rFonts w:ascii="GHEA Grapalat" w:hAnsi="GHEA Grapalat"/>
                <w:sz w:val="16"/>
                <w:szCs w:val="16"/>
              </w:rPr>
            </w:pPr>
            <w:ins w:id="329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C87779" w:rsidRPr="00B138F3" w:rsidRDefault="00C87779" w:rsidP="00C87779">
            <w:pPr>
              <w:widowControl w:val="0"/>
              <w:jc w:val="center"/>
              <w:rPr>
                <w:ins w:id="3297" w:author="User" w:date="2024-06-13T09:18:00Z"/>
                <w:rFonts w:ascii="GHEA Grapalat" w:hAnsi="GHEA Grapalat"/>
                <w:sz w:val="16"/>
                <w:szCs w:val="16"/>
              </w:rPr>
            </w:pPr>
            <w:ins w:id="3298" w:author="User" w:date="2024-06-17T08:56: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54" w:type="dxa"/>
          </w:tcPr>
          <w:p w:rsidR="00C87779" w:rsidRPr="00B138F3" w:rsidRDefault="00C87779" w:rsidP="00C87779">
            <w:pPr>
              <w:widowControl w:val="0"/>
              <w:jc w:val="center"/>
              <w:rPr>
                <w:ins w:id="3299" w:author="User" w:date="2024-06-13T09:18:00Z"/>
                <w:rFonts w:ascii="GHEA Grapalat" w:hAnsi="GHEA Grapalat"/>
                <w:sz w:val="16"/>
                <w:szCs w:val="16"/>
              </w:rPr>
            </w:pPr>
            <w:ins w:id="3300" w:author="User" w:date="2024-06-17T08:56: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83" w:type="dxa"/>
          </w:tcPr>
          <w:p w:rsidR="00C87779" w:rsidRPr="00B138F3" w:rsidRDefault="00C87779" w:rsidP="00C87779">
            <w:pPr>
              <w:widowControl w:val="0"/>
              <w:jc w:val="center"/>
              <w:rPr>
                <w:ins w:id="3301" w:author="User" w:date="2024-06-13T09:18:00Z"/>
                <w:rFonts w:ascii="GHEA Grapalat" w:hAnsi="GHEA Grapalat"/>
                <w:sz w:val="16"/>
                <w:szCs w:val="16"/>
              </w:rPr>
            </w:pPr>
            <w:ins w:id="3302" w:author="User" w:date="2024-06-17T08:56:00Z">
              <w:r>
                <w:rPr>
                  <w:rFonts w:ascii="GHEA Grapalat" w:hAnsi="GHEA Grapalat"/>
                  <w:sz w:val="18"/>
                  <w:szCs w:val="18"/>
                  <w:lang w:val="hy-AM"/>
                </w:rPr>
                <w:t>50</w:t>
              </w:r>
              <w:r w:rsidRPr="004576AE">
                <w:rPr>
                  <w:rFonts w:ascii="GHEA Grapalat" w:hAnsi="GHEA Grapalat"/>
                  <w:sz w:val="18"/>
                  <w:szCs w:val="18"/>
                  <w:lang w:val="pt-BR"/>
                </w:rPr>
                <w:t>%</w:t>
              </w:r>
            </w:ins>
          </w:p>
        </w:tc>
        <w:tc>
          <w:tcPr>
            <w:tcW w:w="855" w:type="dxa"/>
          </w:tcPr>
          <w:p w:rsidR="00C87779" w:rsidRPr="00B138F3" w:rsidRDefault="00C87779" w:rsidP="00C87779">
            <w:pPr>
              <w:widowControl w:val="0"/>
              <w:jc w:val="center"/>
              <w:rPr>
                <w:ins w:id="3303" w:author="User" w:date="2024-06-13T09:18:00Z"/>
                <w:rFonts w:ascii="GHEA Grapalat" w:hAnsi="GHEA Grapalat"/>
                <w:sz w:val="16"/>
                <w:szCs w:val="16"/>
              </w:rPr>
            </w:pPr>
            <w:ins w:id="3304"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C87779" w:rsidRPr="00B138F3" w:rsidRDefault="00C87779" w:rsidP="00C87779">
            <w:pPr>
              <w:widowControl w:val="0"/>
              <w:jc w:val="center"/>
              <w:rPr>
                <w:ins w:id="3305" w:author="User" w:date="2024-06-13T09:18:00Z"/>
                <w:rFonts w:ascii="GHEA Grapalat" w:hAnsi="GHEA Grapalat"/>
                <w:sz w:val="16"/>
                <w:szCs w:val="16"/>
              </w:rPr>
            </w:pPr>
            <w:ins w:id="3306"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C87779" w:rsidRPr="00B138F3" w:rsidTr="00C87779">
        <w:trPr>
          <w:trHeight w:val="404"/>
          <w:jc w:val="center"/>
          <w:ins w:id="3307" w:author="User" w:date="2024-06-13T09:18:00Z"/>
        </w:trPr>
        <w:tc>
          <w:tcPr>
            <w:tcW w:w="1710" w:type="dxa"/>
            <w:vAlign w:val="center"/>
          </w:tcPr>
          <w:p w:rsidR="00C87779" w:rsidRDefault="00C87779" w:rsidP="00C87779">
            <w:pPr>
              <w:widowControl w:val="0"/>
              <w:jc w:val="center"/>
              <w:rPr>
                <w:ins w:id="3308" w:author="User" w:date="2024-06-13T09:18:00Z"/>
                <w:rFonts w:ascii="GHEA Grapalat" w:hAnsi="GHEA Grapalat"/>
                <w:sz w:val="20"/>
                <w:lang w:val="hy-AM"/>
              </w:rPr>
            </w:pPr>
            <w:ins w:id="3309" w:author="User" w:date="2024-06-13T09:19:00Z">
              <w:r>
                <w:rPr>
                  <w:rFonts w:ascii="GHEA Grapalat" w:hAnsi="GHEA Grapalat"/>
                  <w:sz w:val="20"/>
                  <w:lang w:val="hy-AM"/>
                </w:rPr>
                <w:t>21</w:t>
              </w:r>
            </w:ins>
          </w:p>
        </w:tc>
        <w:tc>
          <w:tcPr>
            <w:tcW w:w="2102" w:type="dxa"/>
            <w:vAlign w:val="center"/>
          </w:tcPr>
          <w:p w:rsidR="00C87779" w:rsidRPr="0001756A" w:rsidRDefault="00C87779" w:rsidP="00C87779">
            <w:pPr>
              <w:widowControl w:val="0"/>
              <w:jc w:val="center"/>
              <w:rPr>
                <w:ins w:id="3310" w:author="User" w:date="2024-06-13T09:18:00Z"/>
                <w:rFonts w:ascii="Sylfaen" w:hAnsi="Sylfaen" w:cs="Arial"/>
              </w:rPr>
            </w:pPr>
            <w:ins w:id="3311" w:author="User" w:date="2024-06-13T09:19:00Z">
              <w:r w:rsidRPr="0001756A">
                <w:rPr>
                  <w:rFonts w:ascii="Sylfaen" w:hAnsi="Sylfaen" w:cs="Arial"/>
                </w:rPr>
                <w:t>3222100</w:t>
              </w:r>
            </w:ins>
          </w:p>
        </w:tc>
        <w:tc>
          <w:tcPr>
            <w:tcW w:w="1454" w:type="dxa"/>
            <w:vAlign w:val="center"/>
          </w:tcPr>
          <w:p w:rsidR="00C87779" w:rsidRPr="00B138F3" w:rsidRDefault="00C87779" w:rsidP="00C87779">
            <w:pPr>
              <w:widowControl w:val="0"/>
              <w:jc w:val="center"/>
              <w:rPr>
                <w:ins w:id="3312" w:author="User" w:date="2024-06-13T09:18:00Z"/>
                <w:rFonts w:ascii="GHEA Grapalat" w:hAnsi="GHEA Grapalat"/>
                <w:sz w:val="16"/>
                <w:szCs w:val="16"/>
              </w:rPr>
            </w:pPr>
            <w:ins w:id="3313" w:author="User" w:date="2024-06-13T09:19:00Z">
              <w:r w:rsidRPr="004A79BB">
                <w:rPr>
                  <w:rFonts w:ascii="GHEA Grapalat" w:hAnsi="GHEA Grapalat" w:cs="Calibri"/>
                  <w:color w:val="000000"/>
                  <w:sz w:val="16"/>
                  <w:szCs w:val="16"/>
                </w:rPr>
                <w:t>Бананы</w:t>
              </w:r>
            </w:ins>
          </w:p>
        </w:tc>
        <w:tc>
          <w:tcPr>
            <w:tcW w:w="982" w:type="dxa"/>
          </w:tcPr>
          <w:p w:rsidR="00C87779" w:rsidRPr="00B138F3" w:rsidRDefault="00C87779" w:rsidP="00C87779">
            <w:pPr>
              <w:widowControl w:val="0"/>
              <w:jc w:val="center"/>
              <w:rPr>
                <w:ins w:id="3314" w:author="User" w:date="2024-06-13T09:18:00Z"/>
                <w:rFonts w:ascii="GHEA Grapalat" w:hAnsi="GHEA Grapalat"/>
                <w:sz w:val="16"/>
                <w:szCs w:val="16"/>
              </w:rPr>
            </w:pPr>
            <w:ins w:id="331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C87779" w:rsidRPr="00B138F3" w:rsidRDefault="00C87779" w:rsidP="00C87779">
            <w:pPr>
              <w:widowControl w:val="0"/>
              <w:jc w:val="center"/>
              <w:rPr>
                <w:ins w:id="3316" w:author="User" w:date="2024-06-13T09:18:00Z"/>
                <w:rFonts w:ascii="GHEA Grapalat" w:hAnsi="GHEA Grapalat"/>
                <w:sz w:val="16"/>
                <w:szCs w:val="16"/>
              </w:rPr>
            </w:pPr>
            <w:ins w:id="331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C87779" w:rsidRPr="00B138F3" w:rsidRDefault="00C87779" w:rsidP="00C87779">
            <w:pPr>
              <w:widowControl w:val="0"/>
              <w:jc w:val="center"/>
              <w:rPr>
                <w:ins w:id="3318" w:author="User" w:date="2024-06-13T09:18:00Z"/>
                <w:rFonts w:ascii="GHEA Grapalat" w:hAnsi="GHEA Grapalat"/>
                <w:sz w:val="16"/>
                <w:szCs w:val="16"/>
              </w:rPr>
            </w:pPr>
            <w:ins w:id="331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C87779" w:rsidRPr="00B138F3" w:rsidRDefault="00C87779" w:rsidP="00C87779">
            <w:pPr>
              <w:widowControl w:val="0"/>
              <w:jc w:val="center"/>
              <w:rPr>
                <w:ins w:id="3320" w:author="User" w:date="2024-06-13T09:18:00Z"/>
                <w:rFonts w:ascii="GHEA Grapalat" w:hAnsi="GHEA Grapalat"/>
                <w:sz w:val="16"/>
                <w:szCs w:val="16"/>
              </w:rPr>
            </w:pPr>
            <w:ins w:id="332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C87779" w:rsidRPr="00B138F3" w:rsidRDefault="00C87779" w:rsidP="00C87779">
            <w:pPr>
              <w:widowControl w:val="0"/>
              <w:jc w:val="center"/>
              <w:rPr>
                <w:ins w:id="3322" w:author="User" w:date="2024-06-13T09:18:00Z"/>
                <w:rFonts w:ascii="GHEA Grapalat" w:hAnsi="GHEA Grapalat"/>
                <w:sz w:val="16"/>
                <w:szCs w:val="16"/>
              </w:rPr>
            </w:pPr>
            <w:ins w:id="332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C87779" w:rsidRPr="00B138F3" w:rsidRDefault="00C87779" w:rsidP="00C87779">
            <w:pPr>
              <w:widowControl w:val="0"/>
              <w:jc w:val="center"/>
              <w:rPr>
                <w:ins w:id="3324" w:author="User" w:date="2024-06-13T09:18:00Z"/>
                <w:rFonts w:ascii="GHEA Grapalat" w:hAnsi="GHEA Grapalat"/>
                <w:sz w:val="16"/>
                <w:szCs w:val="16"/>
              </w:rPr>
            </w:pPr>
            <w:ins w:id="332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C87779" w:rsidRPr="00B138F3" w:rsidRDefault="00C87779" w:rsidP="00C87779">
            <w:pPr>
              <w:widowControl w:val="0"/>
              <w:jc w:val="center"/>
              <w:rPr>
                <w:ins w:id="3326" w:author="User" w:date="2024-06-13T09:18:00Z"/>
                <w:rFonts w:ascii="GHEA Grapalat" w:hAnsi="GHEA Grapalat"/>
                <w:sz w:val="16"/>
                <w:szCs w:val="16"/>
              </w:rPr>
            </w:pPr>
            <w:ins w:id="332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C87779" w:rsidRPr="00B138F3" w:rsidRDefault="00C87779" w:rsidP="00C87779">
            <w:pPr>
              <w:widowControl w:val="0"/>
              <w:jc w:val="center"/>
              <w:rPr>
                <w:ins w:id="3328" w:author="User" w:date="2024-06-13T09:18:00Z"/>
                <w:rFonts w:ascii="GHEA Grapalat" w:hAnsi="GHEA Grapalat"/>
                <w:sz w:val="16"/>
                <w:szCs w:val="16"/>
              </w:rPr>
            </w:pPr>
            <w:ins w:id="332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C87779" w:rsidRPr="00B138F3" w:rsidRDefault="00C87779" w:rsidP="00C87779">
            <w:pPr>
              <w:widowControl w:val="0"/>
              <w:jc w:val="center"/>
              <w:rPr>
                <w:ins w:id="3330" w:author="User" w:date="2024-06-13T09:18:00Z"/>
                <w:rFonts w:ascii="GHEA Grapalat" w:hAnsi="GHEA Grapalat"/>
                <w:sz w:val="16"/>
                <w:szCs w:val="16"/>
              </w:rPr>
            </w:pPr>
            <w:ins w:id="3331" w:author="User" w:date="2024-06-17T08:56:00Z">
              <w:r w:rsidRPr="004576AE">
                <w:rPr>
                  <w:rFonts w:ascii="GHEA Grapalat" w:hAnsi="GHEA Grapalat"/>
                  <w:sz w:val="18"/>
                  <w:szCs w:val="18"/>
                  <w:lang w:val="hy-AM"/>
                </w:rPr>
                <w:t>25</w:t>
              </w:r>
              <w:r w:rsidRPr="004576AE">
                <w:rPr>
                  <w:rFonts w:ascii="GHEA Grapalat" w:hAnsi="GHEA Grapalat"/>
                  <w:sz w:val="18"/>
                  <w:szCs w:val="18"/>
                  <w:lang w:val="pt-BR"/>
                </w:rPr>
                <w:t>%</w:t>
              </w:r>
            </w:ins>
          </w:p>
        </w:tc>
        <w:tc>
          <w:tcPr>
            <w:tcW w:w="854" w:type="dxa"/>
          </w:tcPr>
          <w:p w:rsidR="00C87779" w:rsidRPr="00B138F3" w:rsidRDefault="00C87779" w:rsidP="00C87779">
            <w:pPr>
              <w:widowControl w:val="0"/>
              <w:jc w:val="center"/>
              <w:rPr>
                <w:ins w:id="3332" w:author="User" w:date="2024-06-13T09:18:00Z"/>
                <w:rFonts w:ascii="GHEA Grapalat" w:hAnsi="GHEA Grapalat"/>
                <w:sz w:val="16"/>
                <w:szCs w:val="16"/>
              </w:rPr>
            </w:pPr>
            <w:ins w:id="3333" w:author="User" w:date="2024-06-17T08:56: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C87779" w:rsidRPr="00B138F3" w:rsidRDefault="00C87779" w:rsidP="00C87779">
            <w:pPr>
              <w:widowControl w:val="0"/>
              <w:jc w:val="center"/>
              <w:rPr>
                <w:ins w:id="3334" w:author="User" w:date="2024-06-13T09:18:00Z"/>
                <w:rFonts w:ascii="GHEA Grapalat" w:hAnsi="GHEA Grapalat"/>
                <w:sz w:val="16"/>
                <w:szCs w:val="16"/>
              </w:rPr>
            </w:pPr>
            <w:ins w:id="3335" w:author="User" w:date="2024-06-17T08:56:00Z">
              <w:r w:rsidRPr="004576AE">
                <w:rPr>
                  <w:rFonts w:ascii="GHEA Grapalat" w:hAnsi="GHEA Grapalat"/>
                  <w:sz w:val="18"/>
                  <w:szCs w:val="18"/>
                  <w:lang w:val="hy-AM"/>
                </w:rPr>
                <w:t>75</w:t>
              </w:r>
              <w:r w:rsidRPr="004576AE">
                <w:rPr>
                  <w:rFonts w:ascii="GHEA Grapalat" w:hAnsi="GHEA Grapalat"/>
                  <w:sz w:val="18"/>
                  <w:szCs w:val="18"/>
                  <w:lang w:val="pt-BR"/>
                </w:rPr>
                <w:t>%</w:t>
              </w:r>
            </w:ins>
          </w:p>
        </w:tc>
        <w:tc>
          <w:tcPr>
            <w:tcW w:w="855" w:type="dxa"/>
          </w:tcPr>
          <w:p w:rsidR="00C87779" w:rsidRPr="00B138F3" w:rsidRDefault="00C87779" w:rsidP="00C87779">
            <w:pPr>
              <w:widowControl w:val="0"/>
              <w:jc w:val="center"/>
              <w:rPr>
                <w:ins w:id="3336" w:author="User" w:date="2024-06-13T09:18:00Z"/>
                <w:rFonts w:ascii="GHEA Grapalat" w:hAnsi="GHEA Grapalat"/>
                <w:sz w:val="16"/>
                <w:szCs w:val="16"/>
              </w:rPr>
            </w:pPr>
            <w:ins w:id="3337"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C87779" w:rsidRPr="00B138F3" w:rsidRDefault="00C87779" w:rsidP="00C87779">
            <w:pPr>
              <w:widowControl w:val="0"/>
              <w:jc w:val="center"/>
              <w:rPr>
                <w:ins w:id="3338" w:author="User" w:date="2024-06-13T09:18:00Z"/>
                <w:rFonts w:ascii="GHEA Grapalat" w:hAnsi="GHEA Grapalat"/>
                <w:sz w:val="16"/>
                <w:szCs w:val="16"/>
              </w:rPr>
            </w:pPr>
            <w:ins w:id="3339"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C87779" w:rsidRPr="00B138F3" w:rsidTr="00C87779">
        <w:trPr>
          <w:trHeight w:val="404"/>
          <w:jc w:val="center"/>
          <w:ins w:id="3340" w:author="User" w:date="2024-06-13T09:18:00Z"/>
        </w:trPr>
        <w:tc>
          <w:tcPr>
            <w:tcW w:w="1710" w:type="dxa"/>
            <w:vAlign w:val="center"/>
          </w:tcPr>
          <w:p w:rsidR="00C87779" w:rsidRDefault="00C87779" w:rsidP="00C87779">
            <w:pPr>
              <w:widowControl w:val="0"/>
              <w:jc w:val="center"/>
              <w:rPr>
                <w:ins w:id="3341" w:author="User" w:date="2024-06-13T09:18:00Z"/>
                <w:rFonts w:ascii="GHEA Grapalat" w:hAnsi="GHEA Grapalat"/>
                <w:sz w:val="20"/>
                <w:lang w:val="hy-AM"/>
              </w:rPr>
            </w:pPr>
            <w:ins w:id="3342" w:author="User" w:date="2024-06-13T09:19:00Z">
              <w:r>
                <w:rPr>
                  <w:rFonts w:ascii="GHEA Grapalat" w:hAnsi="GHEA Grapalat"/>
                  <w:sz w:val="20"/>
                  <w:lang w:val="hy-AM"/>
                </w:rPr>
                <w:t>22</w:t>
              </w:r>
            </w:ins>
          </w:p>
        </w:tc>
        <w:tc>
          <w:tcPr>
            <w:tcW w:w="2102" w:type="dxa"/>
            <w:vAlign w:val="center"/>
          </w:tcPr>
          <w:p w:rsidR="00C87779" w:rsidRPr="0001756A" w:rsidRDefault="00C87779" w:rsidP="00C87779">
            <w:pPr>
              <w:widowControl w:val="0"/>
              <w:jc w:val="center"/>
              <w:rPr>
                <w:ins w:id="3343" w:author="User" w:date="2024-06-13T09:18:00Z"/>
                <w:rFonts w:ascii="Calibri" w:hAnsi="Calibri" w:cs="Calibri"/>
              </w:rPr>
            </w:pPr>
            <w:ins w:id="3344" w:author="User" w:date="2024-06-13T09:19:00Z">
              <w:r w:rsidRPr="0001756A">
                <w:rPr>
                  <w:rFonts w:ascii="Calibri" w:hAnsi="Calibri" w:cs="Calibri"/>
                </w:rPr>
                <w:t>03222332</w:t>
              </w:r>
            </w:ins>
          </w:p>
        </w:tc>
        <w:tc>
          <w:tcPr>
            <w:tcW w:w="1454" w:type="dxa"/>
            <w:vAlign w:val="center"/>
          </w:tcPr>
          <w:p w:rsidR="00C87779" w:rsidRPr="00B138F3" w:rsidRDefault="00C87779" w:rsidP="00C87779">
            <w:pPr>
              <w:widowControl w:val="0"/>
              <w:jc w:val="center"/>
              <w:rPr>
                <w:ins w:id="3345" w:author="User" w:date="2024-06-13T09:18:00Z"/>
                <w:rFonts w:ascii="GHEA Grapalat" w:hAnsi="GHEA Grapalat"/>
                <w:sz w:val="16"/>
                <w:szCs w:val="16"/>
              </w:rPr>
            </w:pPr>
            <w:ins w:id="3346" w:author="User" w:date="2024-06-13T09:19:00Z">
              <w:r w:rsidRPr="004A79BB">
                <w:rPr>
                  <w:rFonts w:ascii="GHEA Grapalat" w:hAnsi="GHEA Grapalat" w:cs="Calibri"/>
                  <w:color w:val="000000"/>
                  <w:sz w:val="16"/>
                  <w:szCs w:val="16"/>
                </w:rPr>
                <w:t>Персик</w:t>
              </w:r>
            </w:ins>
          </w:p>
        </w:tc>
        <w:tc>
          <w:tcPr>
            <w:tcW w:w="982" w:type="dxa"/>
          </w:tcPr>
          <w:p w:rsidR="00C87779" w:rsidRPr="00B138F3" w:rsidRDefault="00C87779" w:rsidP="00C87779">
            <w:pPr>
              <w:widowControl w:val="0"/>
              <w:jc w:val="center"/>
              <w:rPr>
                <w:ins w:id="3347" w:author="User" w:date="2024-06-13T09:18:00Z"/>
                <w:rFonts w:ascii="GHEA Grapalat" w:hAnsi="GHEA Grapalat"/>
                <w:sz w:val="16"/>
                <w:szCs w:val="16"/>
              </w:rPr>
            </w:pPr>
            <w:ins w:id="334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C87779" w:rsidRPr="00B138F3" w:rsidRDefault="00C87779" w:rsidP="00C87779">
            <w:pPr>
              <w:widowControl w:val="0"/>
              <w:jc w:val="center"/>
              <w:rPr>
                <w:ins w:id="3349" w:author="User" w:date="2024-06-13T09:18:00Z"/>
                <w:rFonts w:ascii="GHEA Grapalat" w:hAnsi="GHEA Grapalat"/>
                <w:sz w:val="16"/>
                <w:szCs w:val="16"/>
              </w:rPr>
            </w:pPr>
            <w:ins w:id="335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C87779" w:rsidRPr="00B138F3" w:rsidRDefault="00C87779" w:rsidP="00C87779">
            <w:pPr>
              <w:widowControl w:val="0"/>
              <w:jc w:val="center"/>
              <w:rPr>
                <w:ins w:id="3351" w:author="User" w:date="2024-06-13T09:18:00Z"/>
                <w:rFonts w:ascii="GHEA Grapalat" w:hAnsi="GHEA Grapalat"/>
                <w:sz w:val="16"/>
                <w:szCs w:val="16"/>
              </w:rPr>
            </w:pPr>
            <w:ins w:id="335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C87779" w:rsidRPr="00B138F3" w:rsidRDefault="00C87779" w:rsidP="00C87779">
            <w:pPr>
              <w:widowControl w:val="0"/>
              <w:jc w:val="center"/>
              <w:rPr>
                <w:ins w:id="3353" w:author="User" w:date="2024-06-13T09:18:00Z"/>
                <w:rFonts w:ascii="GHEA Grapalat" w:hAnsi="GHEA Grapalat"/>
                <w:sz w:val="16"/>
                <w:szCs w:val="16"/>
              </w:rPr>
            </w:pPr>
            <w:ins w:id="3354"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C87779" w:rsidRPr="00B138F3" w:rsidRDefault="00C87779" w:rsidP="00C87779">
            <w:pPr>
              <w:widowControl w:val="0"/>
              <w:jc w:val="center"/>
              <w:rPr>
                <w:ins w:id="3355" w:author="User" w:date="2024-06-13T09:18:00Z"/>
                <w:rFonts w:ascii="GHEA Grapalat" w:hAnsi="GHEA Grapalat"/>
                <w:sz w:val="16"/>
                <w:szCs w:val="16"/>
              </w:rPr>
            </w:pPr>
            <w:ins w:id="335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C87779" w:rsidRPr="00B138F3" w:rsidRDefault="00C87779" w:rsidP="00C87779">
            <w:pPr>
              <w:widowControl w:val="0"/>
              <w:jc w:val="center"/>
              <w:rPr>
                <w:ins w:id="3357" w:author="User" w:date="2024-06-13T09:18:00Z"/>
                <w:rFonts w:ascii="GHEA Grapalat" w:hAnsi="GHEA Grapalat"/>
                <w:sz w:val="16"/>
                <w:szCs w:val="16"/>
              </w:rPr>
            </w:pPr>
            <w:ins w:id="335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C87779" w:rsidRPr="00B138F3" w:rsidRDefault="00C87779" w:rsidP="00C87779">
            <w:pPr>
              <w:widowControl w:val="0"/>
              <w:jc w:val="center"/>
              <w:rPr>
                <w:ins w:id="3359" w:author="User" w:date="2024-06-13T09:18:00Z"/>
                <w:rFonts w:ascii="GHEA Grapalat" w:hAnsi="GHEA Grapalat"/>
                <w:sz w:val="16"/>
                <w:szCs w:val="16"/>
              </w:rPr>
            </w:pPr>
            <w:ins w:id="336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C87779" w:rsidRPr="00B138F3" w:rsidRDefault="00C87779" w:rsidP="00C87779">
            <w:pPr>
              <w:widowControl w:val="0"/>
              <w:jc w:val="center"/>
              <w:rPr>
                <w:ins w:id="3361" w:author="User" w:date="2024-06-13T09:18:00Z"/>
                <w:rFonts w:ascii="GHEA Grapalat" w:hAnsi="GHEA Grapalat"/>
                <w:sz w:val="16"/>
                <w:szCs w:val="16"/>
              </w:rPr>
            </w:pPr>
            <w:ins w:id="336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C87779" w:rsidRPr="00B138F3" w:rsidRDefault="00C87779" w:rsidP="00C87779">
            <w:pPr>
              <w:widowControl w:val="0"/>
              <w:jc w:val="center"/>
              <w:rPr>
                <w:ins w:id="3363" w:author="User" w:date="2024-06-13T09:18:00Z"/>
                <w:rFonts w:ascii="GHEA Grapalat" w:hAnsi="GHEA Grapalat"/>
                <w:sz w:val="16"/>
                <w:szCs w:val="16"/>
              </w:rPr>
            </w:pPr>
            <w:ins w:id="3364" w:author="User" w:date="2024-06-17T08:56: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854" w:type="dxa"/>
          </w:tcPr>
          <w:p w:rsidR="00C87779" w:rsidRPr="00B138F3" w:rsidRDefault="00C87779" w:rsidP="00C87779">
            <w:pPr>
              <w:widowControl w:val="0"/>
              <w:jc w:val="center"/>
              <w:rPr>
                <w:ins w:id="3365" w:author="User" w:date="2024-06-13T09:18:00Z"/>
                <w:rFonts w:ascii="GHEA Grapalat" w:hAnsi="GHEA Grapalat"/>
                <w:sz w:val="16"/>
                <w:szCs w:val="16"/>
              </w:rPr>
            </w:pPr>
            <w:ins w:id="3366" w:author="User" w:date="2024-06-17T08:56: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C87779" w:rsidRPr="00B138F3" w:rsidRDefault="00C87779" w:rsidP="00C87779">
            <w:pPr>
              <w:widowControl w:val="0"/>
              <w:jc w:val="center"/>
              <w:rPr>
                <w:ins w:id="3367" w:author="User" w:date="2024-06-13T09:18:00Z"/>
                <w:rFonts w:ascii="GHEA Grapalat" w:hAnsi="GHEA Grapalat"/>
                <w:sz w:val="16"/>
                <w:szCs w:val="16"/>
              </w:rPr>
            </w:pPr>
            <w:ins w:id="3368" w:author="User" w:date="2024-06-17T08:56: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55" w:type="dxa"/>
          </w:tcPr>
          <w:p w:rsidR="00C87779" w:rsidRPr="00B138F3" w:rsidRDefault="00C87779" w:rsidP="00C87779">
            <w:pPr>
              <w:widowControl w:val="0"/>
              <w:jc w:val="center"/>
              <w:rPr>
                <w:ins w:id="3369" w:author="User" w:date="2024-06-13T09:18:00Z"/>
                <w:rFonts w:ascii="GHEA Grapalat" w:hAnsi="GHEA Grapalat"/>
                <w:sz w:val="16"/>
                <w:szCs w:val="16"/>
              </w:rPr>
            </w:pPr>
            <w:ins w:id="3370"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C87779" w:rsidRPr="00B138F3" w:rsidRDefault="00C87779" w:rsidP="00C87779">
            <w:pPr>
              <w:widowControl w:val="0"/>
              <w:jc w:val="center"/>
              <w:rPr>
                <w:ins w:id="3371" w:author="User" w:date="2024-06-13T09:18:00Z"/>
                <w:rFonts w:ascii="GHEA Grapalat" w:hAnsi="GHEA Grapalat"/>
                <w:sz w:val="16"/>
                <w:szCs w:val="16"/>
              </w:rPr>
            </w:pPr>
            <w:ins w:id="3372"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C87779" w:rsidRPr="00B138F3" w:rsidTr="00C87779">
        <w:trPr>
          <w:trHeight w:val="404"/>
          <w:jc w:val="center"/>
          <w:ins w:id="3373" w:author="User" w:date="2024-06-13T09:18:00Z"/>
        </w:trPr>
        <w:tc>
          <w:tcPr>
            <w:tcW w:w="1710" w:type="dxa"/>
            <w:vAlign w:val="center"/>
          </w:tcPr>
          <w:p w:rsidR="00C87779" w:rsidRDefault="00C87779" w:rsidP="00C87779">
            <w:pPr>
              <w:widowControl w:val="0"/>
              <w:jc w:val="center"/>
              <w:rPr>
                <w:ins w:id="3374" w:author="User" w:date="2024-06-13T09:18:00Z"/>
                <w:rFonts w:ascii="GHEA Grapalat" w:hAnsi="GHEA Grapalat"/>
                <w:sz w:val="20"/>
                <w:lang w:val="hy-AM"/>
              </w:rPr>
            </w:pPr>
            <w:ins w:id="3375" w:author="User" w:date="2024-06-13T09:19:00Z">
              <w:r>
                <w:rPr>
                  <w:rFonts w:ascii="GHEA Grapalat" w:hAnsi="GHEA Grapalat"/>
                  <w:sz w:val="20"/>
                  <w:lang w:val="hy-AM"/>
                </w:rPr>
                <w:t>23</w:t>
              </w:r>
            </w:ins>
          </w:p>
        </w:tc>
        <w:tc>
          <w:tcPr>
            <w:tcW w:w="2102" w:type="dxa"/>
            <w:vAlign w:val="center"/>
          </w:tcPr>
          <w:p w:rsidR="00C87779" w:rsidRPr="0001756A" w:rsidRDefault="00C87779" w:rsidP="00C87779">
            <w:pPr>
              <w:widowControl w:val="0"/>
              <w:jc w:val="center"/>
              <w:rPr>
                <w:ins w:id="3376" w:author="User" w:date="2024-06-13T09:18:00Z"/>
                <w:rFonts w:ascii="Calibri" w:hAnsi="Calibri" w:cs="Calibri"/>
              </w:rPr>
            </w:pPr>
            <w:ins w:id="3377" w:author="User" w:date="2024-06-13T09:19:00Z">
              <w:r w:rsidRPr="0001756A">
                <w:rPr>
                  <w:rFonts w:ascii="Calibri" w:hAnsi="Calibri" w:cs="Calibri"/>
                </w:rPr>
                <w:t>03222334</w:t>
              </w:r>
            </w:ins>
          </w:p>
        </w:tc>
        <w:tc>
          <w:tcPr>
            <w:tcW w:w="1454" w:type="dxa"/>
            <w:vAlign w:val="center"/>
          </w:tcPr>
          <w:p w:rsidR="00C87779" w:rsidRPr="00B138F3" w:rsidRDefault="00C87779" w:rsidP="00C87779">
            <w:pPr>
              <w:widowControl w:val="0"/>
              <w:jc w:val="center"/>
              <w:rPr>
                <w:ins w:id="3378" w:author="User" w:date="2024-06-13T09:18:00Z"/>
                <w:rFonts w:ascii="GHEA Grapalat" w:hAnsi="GHEA Grapalat"/>
                <w:sz w:val="16"/>
                <w:szCs w:val="16"/>
              </w:rPr>
            </w:pPr>
            <w:ins w:id="3379" w:author="User" w:date="2024-06-13T09:19:00Z">
              <w:r w:rsidRPr="004A79BB">
                <w:rPr>
                  <w:rFonts w:ascii="GHEA Grapalat" w:hAnsi="GHEA Grapalat" w:cs="Calibri"/>
                  <w:color w:val="000000"/>
                  <w:sz w:val="16"/>
                  <w:szCs w:val="16"/>
                </w:rPr>
                <w:t>Слива</w:t>
              </w:r>
            </w:ins>
          </w:p>
        </w:tc>
        <w:tc>
          <w:tcPr>
            <w:tcW w:w="982" w:type="dxa"/>
          </w:tcPr>
          <w:p w:rsidR="00C87779" w:rsidRPr="00B138F3" w:rsidRDefault="00C87779" w:rsidP="00C87779">
            <w:pPr>
              <w:widowControl w:val="0"/>
              <w:jc w:val="center"/>
              <w:rPr>
                <w:ins w:id="3380" w:author="User" w:date="2024-06-13T09:18:00Z"/>
                <w:rFonts w:ascii="GHEA Grapalat" w:hAnsi="GHEA Grapalat"/>
                <w:sz w:val="16"/>
                <w:szCs w:val="16"/>
              </w:rPr>
            </w:pPr>
            <w:ins w:id="338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
          <w:p w:rsidR="00C87779" w:rsidRPr="00B138F3" w:rsidRDefault="00C87779" w:rsidP="00C87779">
            <w:pPr>
              <w:widowControl w:val="0"/>
              <w:jc w:val="center"/>
              <w:rPr>
                <w:ins w:id="3382" w:author="User" w:date="2024-06-13T09:18:00Z"/>
                <w:rFonts w:ascii="GHEA Grapalat" w:hAnsi="GHEA Grapalat"/>
                <w:sz w:val="16"/>
                <w:szCs w:val="16"/>
              </w:rPr>
            </w:pPr>
            <w:ins w:id="338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
          <w:p w:rsidR="00C87779" w:rsidRPr="00B138F3" w:rsidRDefault="00C87779" w:rsidP="00C87779">
            <w:pPr>
              <w:widowControl w:val="0"/>
              <w:jc w:val="center"/>
              <w:rPr>
                <w:ins w:id="3384" w:author="User" w:date="2024-06-13T09:18:00Z"/>
                <w:rFonts w:ascii="GHEA Grapalat" w:hAnsi="GHEA Grapalat"/>
                <w:sz w:val="16"/>
                <w:szCs w:val="16"/>
              </w:rPr>
            </w:pPr>
            <w:ins w:id="338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
          <w:p w:rsidR="00C87779" w:rsidRPr="00B138F3" w:rsidRDefault="00C87779" w:rsidP="00C87779">
            <w:pPr>
              <w:widowControl w:val="0"/>
              <w:jc w:val="center"/>
              <w:rPr>
                <w:ins w:id="3386" w:author="User" w:date="2024-06-13T09:18:00Z"/>
                <w:rFonts w:ascii="GHEA Grapalat" w:hAnsi="GHEA Grapalat"/>
                <w:sz w:val="16"/>
                <w:szCs w:val="16"/>
              </w:rPr>
            </w:pPr>
            <w:ins w:id="3387"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
          <w:p w:rsidR="00C87779" w:rsidRPr="00B138F3" w:rsidRDefault="00C87779" w:rsidP="00C87779">
            <w:pPr>
              <w:widowControl w:val="0"/>
              <w:jc w:val="center"/>
              <w:rPr>
                <w:ins w:id="3388" w:author="User" w:date="2024-06-13T09:18:00Z"/>
                <w:rFonts w:ascii="GHEA Grapalat" w:hAnsi="GHEA Grapalat"/>
                <w:sz w:val="16"/>
                <w:szCs w:val="16"/>
              </w:rPr>
            </w:pPr>
            <w:ins w:id="338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
          <w:p w:rsidR="00C87779" w:rsidRPr="00B138F3" w:rsidRDefault="00C87779" w:rsidP="00C87779">
            <w:pPr>
              <w:widowControl w:val="0"/>
              <w:jc w:val="center"/>
              <w:rPr>
                <w:ins w:id="3390" w:author="User" w:date="2024-06-13T09:18:00Z"/>
                <w:rFonts w:ascii="GHEA Grapalat" w:hAnsi="GHEA Grapalat"/>
                <w:sz w:val="16"/>
                <w:szCs w:val="16"/>
              </w:rPr>
            </w:pPr>
            <w:ins w:id="339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
          <w:p w:rsidR="00C87779" w:rsidRPr="00B138F3" w:rsidRDefault="00C87779" w:rsidP="00C87779">
            <w:pPr>
              <w:widowControl w:val="0"/>
              <w:jc w:val="center"/>
              <w:rPr>
                <w:ins w:id="3392" w:author="User" w:date="2024-06-13T09:18:00Z"/>
                <w:rFonts w:ascii="GHEA Grapalat" w:hAnsi="GHEA Grapalat"/>
                <w:sz w:val="16"/>
                <w:szCs w:val="16"/>
              </w:rPr>
            </w:pPr>
            <w:ins w:id="339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
          <w:p w:rsidR="00C87779" w:rsidRPr="00B138F3" w:rsidRDefault="00C87779" w:rsidP="00C87779">
            <w:pPr>
              <w:widowControl w:val="0"/>
              <w:jc w:val="center"/>
              <w:rPr>
                <w:ins w:id="3394" w:author="User" w:date="2024-06-13T09:18:00Z"/>
                <w:rFonts w:ascii="GHEA Grapalat" w:hAnsi="GHEA Grapalat"/>
                <w:sz w:val="16"/>
                <w:szCs w:val="16"/>
              </w:rPr>
            </w:pPr>
            <w:ins w:id="339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
          <w:p w:rsidR="00C87779" w:rsidRPr="00B138F3" w:rsidRDefault="00C87779" w:rsidP="00C87779">
            <w:pPr>
              <w:widowControl w:val="0"/>
              <w:jc w:val="center"/>
              <w:rPr>
                <w:ins w:id="3396" w:author="User" w:date="2024-06-13T09:18:00Z"/>
                <w:rFonts w:ascii="GHEA Grapalat" w:hAnsi="GHEA Grapalat"/>
                <w:sz w:val="16"/>
                <w:szCs w:val="16"/>
              </w:rPr>
            </w:pPr>
            <w:ins w:id="3397" w:author="User" w:date="2024-06-17T08:56: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854" w:type="dxa"/>
          </w:tcPr>
          <w:p w:rsidR="00C87779" w:rsidRPr="00B138F3" w:rsidRDefault="00C87779" w:rsidP="00C87779">
            <w:pPr>
              <w:widowControl w:val="0"/>
              <w:jc w:val="center"/>
              <w:rPr>
                <w:ins w:id="3398" w:author="User" w:date="2024-06-13T09:18:00Z"/>
                <w:rFonts w:ascii="GHEA Grapalat" w:hAnsi="GHEA Grapalat"/>
                <w:sz w:val="16"/>
                <w:szCs w:val="16"/>
              </w:rPr>
            </w:pPr>
            <w:ins w:id="3399" w:author="User" w:date="2024-06-17T08:56:00Z">
              <w:r w:rsidRPr="004576AE">
                <w:rPr>
                  <w:rFonts w:ascii="GHEA Grapalat" w:hAnsi="GHEA Grapalat"/>
                  <w:sz w:val="18"/>
                  <w:szCs w:val="18"/>
                  <w:lang w:val="hy-AM"/>
                </w:rPr>
                <w:t>50</w:t>
              </w:r>
              <w:r w:rsidRPr="004576AE">
                <w:rPr>
                  <w:rFonts w:ascii="GHEA Grapalat" w:hAnsi="GHEA Grapalat"/>
                  <w:sz w:val="18"/>
                  <w:szCs w:val="18"/>
                  <w:lang w:val="pt-BR"/>
                </w:rPr>
                <w:t xml:space="preserve"> %</w:t>
              </w:r>
            </w:ins>
          </w:p>
        </w:tc>
        <w:tc>
          <w:tcPr>
            <w:tcW w:w="983" w:type="dxa"/>
          </w:tcPr>
          <w:p w:rsidR="00C87779" w:rsidRPr="00B138F3" w:rsidRDefault="00C87779" w:rsidP="00C87779">
            <w:pPr>
              <w:widowControl w:val="0"/>
              <w:jc w:val="center"/>
              <w:rPr>
                <w:ins w:id="3400" w:author="User" w:date="2024-06-13T09:18:00Z"/>
                <w:rFonts w:ascii="GHEA Grapalat" w:hAnsi="GHEA Grapalat"/>
                <w:sz w:val="16"/>
                <w:szCs w:val="16"/>
              </w:rPr>
            </w:pPr>
            <w:ins w:id="3401" w:author="User" w:date="2024-06-17T08:56: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55" w:type="dxa"/>
          </w:tcPr>
          <w:p w:rsidR="00C87779" w:rsidRPr="00B138F3" w:rsidRDefault="00C87779" w:rsidP="00C87779">
            <w:pPr>
              <w:widowControl w:val="0"/>
              <w:jc w:val="center"/>
              <w:rPr>
                <w:ins w:id="3402" w:author="User" w:date="2024-06-13T09:18:00Z"/>
                <w:rFonts w:ascii="GHEA Grapalat" w:hAnsi="GHEA Grapalat"/>
                <w:sz w:val="16"/>
                <w:szCs w:val="16"/>
              </w:rPr>
            </w:pPr>
            <w:ins w:id="3403"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
          <w:p w:rsidR="00C87779" w:rsidRPr="00B138F3" w:rsidRDefault="00C87779" w:rsidP="00C87779">
            <w:pPr>
              <w:widowControl w:val="0"/>
              <w:jc w:val="center"/>
              <w:rPr>
                <w:ins w:id="3404" w:author="User" w:date="2024-06-13T09:18:00Z"/>
                <w:rFonts w:ascii="GHEA Grapalat" w:hAnsi="GHEA Grapalat"/>
                <w:sz w:val="16"/>
                <w:szCs w:val="16"/>
              </w:rPr>
            </w:pPr>
            <w:ins w:id="3405"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r w:rsidR="00C87779" w:rsidRPr="00B138F3" w:rsidTr="00C87779">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06" w:author="User" w:date="2024-06-13T09:19:00Z">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04"/>
          <w:jc w:val="center"/>
          <w:ins w:id="3407" w:author="User" w:date="2024-06-13T09:19:00Z"/>
          <w:trPrChange w:id="3408" w:author="User" w:date="2024-06-13T09:19:00Z">
            <w:trPr>
              <w:trHeight w:val="404"/>
              <w:jc w:val="center"/>
            </w:trPr>
          </w:trPrChange>
        </w:trPr>
        <w:tc>
          <w:tcPr>
            <w:tcW w:w="1710" w:type="dxa"/>
            <w:vAlign w:val="center"/>
            <w:tcPrChange w:id="3409" w:author="User" w:date="2024-06-13T09:19:00Z">
              <w:tcPr>
                <w:tcW w:w="1724" w:type="dxa"/>
                <w:gridSpan w:val="2"/>
                <w:vAlign w:val="center"/>
              </w:tcPr>
            </w:tcPrChange>
          </w:tcPr>
          <w:p w:rsidR="00C87779" w:rsidRDefault="00C87779" w:rsidP="00C87779">
            <w:pPr>
              <w:widowControl w:val="0"/>
              <w:jc w:val="center"/>
              <w:rPr>
                <w:ins w:id="3410" w:author="User" w:date="2024-06-13T09:19:00Z"/>
                <w:rFonts w:ascii="GHEA Grapalat" w:hAnsi="GHEA Grapalat"/>
                <w:sz w:val="20"/>
                <w:lang w:val="hy-AM"/>
              </w:rPr>
            </w:pPr>
            <w:ins w:id="3411" w:author="User" w:date="2024-06-13T09:19:00Z">
              <w:r>
                <w:rPr>
                  <w:rFonts w:ascii="GHEA Grapalat" w:hAnsi="GHEA Grapalat"/>
                  <w:sz w:val="20"/>
                  <w:lang w:val="hy-AM"/>
                </w:rPr>
                <w:t>24</w:t>
              </w:r>
            </w:ins>
          </w:p>
        </w:tc>
        <w:tc>
          <w:tcPr>
            <w:tcW w:w="2102" w:type="dxa"/>
            <w:vAlign w:val="center"/>
            <w:tcPrChange w:id="3412" w:author="User" w:date="2024-06-13T09:19:00Z">
              <w:tcPr>
                <w:tcW w:w="2155" w:type="dxa"/>
                <w:gridSpan w:val="2"/>
                <w:vAlign w:val="center"/>
              </w:tcPr>
            </w:tcPrChange>
          </w:tcPr>
          <w:p w:rsidR="00C87779" w:rsidRPr="0001756A" w:rsidRDefault="00C87779" w:rsidP="00C87779">
            <w:pPr>
              <w:widowControl w:val="0"/>
              <w:jc w:val="center"/>
              <w:rPr>
                <w:ins w:id="3413" w:author="User" w:date="2024-06-13T09:19:00Z"/>
                <w:rFonts w:ascii="Calibri" w:hAnsi="Calibri" w:cs="Calibri"/>
              </w:rPr>
            </w:pPr>
            <w:ins w:id="3414" w:author="User" w:date="2024-06-13T09:19:00Z">
              <w:r w:rsidRPr="0001756A">
                <w:rPr>
                  <w:rFonts w:ascii="Calibri" w:hAnsi="Calibri" w:cs="Calibri"/>
                </w:rPr>
                <w:t>03222220</w:t>
              </w:r>
            </w:ins>
          </w:p>
        </w:tc>
        <w:tc>
          <w:tcPr>
            <w:tcW w:w="1454" w:type="dxa"/>
            <w:vAlign w:val="center"/>
            <w:tcPrChange w:id="3415" w:author="User" w:date="2024-06-13T09:19:00Z">
              <w:tcPr>
                <w:tcW w:w="1293" w:type="dxa"/>
                <w:gridSpan w:val="2"/>
                <w:vAlign w:val="center"/>
              </w:tcPr>
            </w:tcPrChange>
          </w:tcPr>
          <w:p w:rsidR="00C87779" w:rsidRPr="004A79BB" w:rsidRDefault="00C87779" w:rsidP="00C87779">
            <w:pPr>
              <w:widowControl w:val="0"/>
              <w:jc w:val="center"/>
              <w:rPr>
                <w:ins w:id="3416" w:author="User" w:date="2024-06-13T09:19:00Z"/>
                <w:rFonts w:ascii="GHEA Grapalat" w:hAnsi="GHEA Grapalat" w:cs="Calibri"/>
                <w:color w:val="000000"/>
                <w:sz w:val="16"/>
                <w:szCs w:val="16"/>
              </w:rPr>
            </w:pPr>
            <w:ins w:id="3417" w:author="User" w:date="2024-06-13T09:19:00Z">
              <w:r w:rsidRPr="004A79BB">
                <w:rPr>
                  <w:rFonts w:ascii="GHEA Grapalat" w:hAnsi="GHEA Grapalat" w:cs="Calibri"/>
                  <w:color w:val="000000"/>
                  <w:sz w:val="16"/>
                  <w:szCs w:val="16"/>
                </w:rPr>
                <w:t>Апелисины</w:t>
              </w:r>
            </w:ins>
          </w:p>
        </w:tc>
        <w:tc>
          <w:tcPr>
            <w:tcW w:w="982" w:type="dxa"/>
            <w:tcPrChange w:id="3418" w:author="User" w:date="2024-06-13T09:19:00Z">
              <w:tcPr>
                <w:tcW w:w="1007" w:type="dxa"/>
                <w:gridSpan w:val="2"/>
                <w:vAlign w:val="center"/>
              </w:tcPr>
            </w:tcPrChange>
          </w:tcPr>
          <w:p w:rsidR="00C87779" w:rsidRPr="00B138F3" w:rsidRDefault="00C87779" w:rsidP="00C87779">
            <w:pPr>
              <w:widowControl w:val="0"/>
              <w:jc w:val="center"/>
              <w:rPr>
                <w:ins w:id="3419" w:author="User" w:date="2024-06-13T09:19:00Z"/>
                <w:rFonts w:ascii="GHEA Grapalat" w:hAnsi="GHEA Grapalat"/>
                <w:sz w:val="16"/>
                <w:szCs w:val="16"/>
              </w:rPr>
            </w:pPr>
            <w:ins w:id="3420"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91" w:type="dxa"/>
            <w:tcPrChange w:id="3421" w:author="User" w:date="2024-06-13T09:19:00Z">
              <w:tcPr>
                <w:tcW w:w="1006" w:type="dxa"/>
                <w:gridSpan w:val="2"/>
                <w:vAlign w:val="center"/>
              </w:tcPr>
            </w:tcPrChange>
          </w:tcPr>
          <w:p w:rsidR="00C87779" w:rsidRPr="00B138F3" w:rsidRDefault="00C87779" w:rsidP="00C87779">
            <w:pPr>
              <w:widowControl w:val="0"/>
              <w:jc w:val="center"/>
              <w:rPr>
                <w:ins w:id="3422" w:author="User" w:date="2024-06-13T09:19:00Z"/>
                <w:rFonts w:ascii="GHEA Grapalat" w:hAnsi="GHEA Grapalat"/>
                <w:sz w:val="16"/>
                <w:szCs w:val="16"/>
              </w:rPr>
            </w:pPr>
            <w:ins w:id="3423"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 xml:space="preserve"> %</w:t>
              </w:r>
            </w:ins>
          </w:p>
        </w:tc>
        <w:tc>
          <w:tcPr>
            <w:tcW w:w="705" w:type="dxa"/>
            <w:tcPrChange w:id="3424" w:author="User" w:date="2024-06-13T09:19:00Z">
              <w:tcPr>
                <w:tcW w:w="718" w:type="dxa"/>
                <w:gridSpan w:val="2"/>
                <w:vAlign w:val="center"/>
              </w:tcPr>
            </w:tcPrChange>
          </w:tcPr>
          <w:p w:rsidR="00C87779" w:rsidRPr="00B138F3" w:rsidRDefault="00C87779" w:rsidP="00C87779">
            <w:pPr>
              <w:widowControl w:val="0"/>
              <w:jc w:val="center"/>
              <w:rPr>
                <w:ins w:id="3425" w:author="User" w:date="2024-06-13T09:19:00Z"/>
                <w:rFonts w:ascii="GHEA Grapalat" w:hAnsi="GHEA Grapalat"/>
                <w:sz w:val="16"/>
                <w:szCs w:val="16"/>
              </w:rPr>
            </w:pPr>
            <w:ins w:id="3426"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48" w:type="dxa"/>
            <w:tcPrChange w:id="3427" w:author="User" w:date="2024-06-13T09:19:00Z">
              <w:tcPr>
                <w:tcW w:w="861" w:type="dxa"/>
                <w:gridSpan w:val="2"/>
                <w:vAlign w:val="center"/>
              </w:tcPr>
            </w:tcPrChange>
          </w:tcPr>
          <w:p w:rsidR="00C87779" w:rsidRPr="00B138F3" w:rsidRDefault="00C87779" w:rsidP="00C87779">
            <w:pPr>
              <w:widowControl w:val="0"/>
              <w:jc w:val="center"/>
              <w:rPr>
                <w:ins w:id="3428" w:author="User" w:date="2024-06-13T09:19:00Z"/>
                <w:rFonts w:ascii="GHEA Grapalat" w:hAnsi="GHEA Grapalat"/>
                <w:sz w:val="16"/>
                <w:szCs w:val="16"/>
              </w:rPr>
            </w:pPr>
            <w:ins w:id="3429"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1" w:type="dxa"/>
            <w:tcPrChange w:id="3430" w:author="User" w:date="2024-06-13T09:19:00Z">
              <w:tcPr>
                <w:tcW w:w="545" w:type="dxa"/>
                <w:vAlign w:val="center"/>
              </w:tcPr>
            </w:tcPrChange>
          </w:tcPr>
          <w:p w:rsidR="00C87779" w:rsidRPr="00B138F3" w:rsidRDefault="00C87779" w:rsidP="00C87779">
            <w:pPr>
              <w:widowControl w:val="0"/>
              <w:jc w:val="center"/>
              <w:rPr>
                <w:ins w:id="3431" w:author="User" w:date="2024-06-13T09:19:00Z"/>
                <w:rFonts w:ascii="GHEA Grapalat" w:hAnsi="GHEA Grapalat"/>
                <w:sz w:val="16"/>
                <w:szCs w:val="16"/>
              </w:rPr>
            </w:pPr>
            <w:ins w:id="3432"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605" w:type="dxa"/>
            <w:tcPrChange w:id="3433" w:author="User" w:date="2024-06-13T09:19:00Z">
              <w:tcPr>
                <w:tcW w:w="606" w:type="dxa"/>
                <w:gridSpan w:val="2"/>
                <w:vAlign w:val="center"/>
              </w:tcPr>
            </w:tcPrChange>
          </w:tcPr>
          <w:p w:rsidR="00C87779" w:rsidRPr="00B138F3" w:rsidRDefault="00C87779" w:rsidP="00C87779">
            <w:pPr>
              <w:widowControl w:val="0"/>
              <w:jc w:val="center"/>
              <w:rPr>
                <w:ins w:id="3434" w:author="User" w:date="2024-06-13T09:19:00Z"/>
                <w:rFonts w:ascii="GHEA Grapalat" w:hAnsi="GHEA Grapalat"/>
                <w:sz w:val="16"/>
                <w:szCs w:val="16"/>
              </w:rPr>
            </w:pPr>
            <w:ins w:id="3435"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707" w:type="dxa"/>
            <w:tcPrChange w:id="3436" w:author="User" w:date="2024-06-13T09:19:00Z">
              <w:tcPr>
                <w:tcW w:w="718" w:type="dxa"/>
                <w:gridSpan w:val="2"/>
                <w:vAlign w:val="center"/>
              </w:tcPr>
            </w:tcPrChange>
          </w:tcPr>
          <w:p w:rsidR="00C87779" w:rsidRPr="00B138F3" w:rsidRDefault="00C87779" w:rsidP="00C87779">
            <w:pPr>
              <w:widowControl w:val="0"/>
              <w:jc w:val="center"/>
              <w:rPr>
                <w:ins w:id="3437" w:author="User" w:date="2024-06-13T09:19:00Z"/>
                <w:rFonts w:ascii="GHEA Grapalat" w:hAnsi="GHEA Grapalat"/>
                <w:sz w:val="16"/>
                <w:szCs w:val="16"/>
              </w:rPr>
            </w:pPr>
            <w:ins w:id="3438"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37" w:type="dxa"/>
            <w:tcPrChange w:id="3439" w:author="User" w:date="2024-06-13T09:19:00Z">
              <w:tcPr>
                <w:tcW w:w="854" w:type="dxa"/>
                <w:gridSpan w:val="2"/>
                <w:vAlign w:val="center"/>
              </w:tcPr>
            </w:tcPrChange>
          </w:tcPr>
          <w:p w:rsidR="00C87779" w:rsidRPr="00B138F3" w:rsidRDefault="00C87779" w:rsidP="00C87779">
            <w:pPr>
              <w:widowControl w:val="0"/>
              <w:jc w:val="center"/>
              <w:rPr>
                <w:ins w:id="3440" w:author="User" w:date="2024-06-13T09:19:00Z"/>
                <w:rFonts w:ascii="GHEA Grapalat" w:hAnsi="GHEA Grapalat"/>
                <w:sz w:val="16"/>
                <w:szCs w:val="16"/>
              </w:rPr>
            </w:pPr>
            <w:ins w:id="3441" w:author="User" w:date="2024-06-13T09:19: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67" w:type="dxa"/>
            <w:tcPrChange w:id="3442" w:author="User" w:date="2024-06-13T09:19:00Z">
              <w:tcPr>
                <w:tcW w:w="868" w:type="dxa"/>
                <w:gridSpan w:val="2"/>
                <w:vAlign w:val="center"/>
              </w:tcPr>
            </w:tcPrChange>
          </w:tcPr>
          <w:p w:rsidR="00C87779" w:rsidRPr="00B138F3" w:rsidRDefault="00C87779" w:rsidP="00C87779">
            <w:pPr>
              <w:widowControl w:val="0"/>
              <w:jc w:val="center"/>
              <w:rPr>
                <w:ins w:id="3443" w:author="User" w:date="2024-06-13T09:19:00Z"/>
                <w:rFonts w:ascii="GHEA Grapalat" w:hAnsi="GHEA Grapalat"/>
                <w:sz w:val="16"/>
                <w:szCs w:val="16"/>
              </w:rPr>
            </w:pPr>
            <w:ins w:id="3444" w:author="User" w:date="2024-06-17T08:56: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854" w:type="dxa"/>
            <w:tcPrChange w:id="3445" w:author="User" w:date="2024-06-13T09:19:00Z">
              <w:tcPr>
                <w:tcW w:w="861" w:type="dxa"/>
                <w:gridSpan w:val="2"/>
                <w:vAlign w:val="center"/>
              </w:tcPr>
            </w:tcPrChange>
          </w:tcPr>
          <w:p w:rsidR="00C87779" w:rsidRPr="00B138F3" w:rsidRDefault="00C87779" w:rsidP="00C87779">
            <w:pPr>
              <w:widowControl w:val="0"/>
              <w:jc w:val="center"/>
              <w:rPr>
                <w:ins w:id="3446" w:author="User" w:date="2024-06-13T09:19:00Z"/>
                <w:rFonts w:ascii="GHEA Grapalat" w:hAnsi="GHEA Grapalat"/>
                <w:sz w:val="16"/>
                <w:szCs w:val="16"/>
              </w:rPr>
            </w:pPr>
            <w:ins w:id="3447" w:author="User" w:date="2024-06-17T08:56:00Z">
              <w:r w:rsidRPr="004576AE">
                <w:rPr>
                  <w:rFonts w:ascii="GHEA Grapalat" w:hAnsi="GHEA Grapalat"/>
                  <w:sz w:val="18"/>
                  <w:szCs w:val="18"/>
                  <w:lang w:val="hy-AM"/>
                </w:rPr>
                <w:t>0</w:t>
              </w:r>
              <w:r w:rsidRPr="004576AE">
                <w:rPr>
                  <w:rFonts w:ascii="GHEA Grapalat" w:hAnsi="GHEA Grapalat"/>
                  <w:sz w:val="18"/>
                  <w:szCs w:val="18"/>
                  <w:lang w:val="pt-BR"/>
                </w:rPr>
                <w:t>%</w:t>
              </w:r>
            </w:ins>
          </w:p>
        </w:tc>
        <w:tc>
          <w:tcPr>
            <w:tcW w:w="983" w:type="dxa"/>
            <w:tcPrChange w:id="3448" w:author="User" w:date="2024-06-13T09:19:00Z">
              <w:tcPr>
                <w:tcW w:w="1007" w:type="dxa"/>
                <w:gridSpan w:val="2"/>
                <w:vAlign w:val="center"/>
              </w:tcPr>
            </w:tcPrChange>
          </w:tcPr>
          <w:p w:rsidR="00C87779" w:rsidRPr="00B138F3" w:rsidRDefault="00C87779" w:rsidP="00C87779">
            <w:pPr>
              <w:widowControl w:val="0"/>
              <w:jc w:val="center"/>
              <w:rPr>
                <w:ins w:id="3449" w:author="User" w:date="2024-06-13T09:19:00Z"/>
                <w:rFonts w:ascii="GHEA Grapalat" w:hAnsi="GHEA Grapalat"/>
                <w:sz w:val="16"/>
                <w:szCs w:val="16"/>
              </w:rPr>
            </w:pPr>
            <w:ins w:id="3450" w:author="User" w:date="2024-06-17T08:56:00Z">
              <w:r>
                <w:rPr>
                  <w:rFonts w:ascii="GHEA Grapalat" w:hAnsi="GHEA Grapalat"/>
                  <w:sz w:val="18"/>
                  <w:szCs w:val="18"/>
                  <w:lang w:val="hy-AM"/>
                </w:rPr>
                <w:t>50</w:t>
              </w:r>
              <w:r w:rsidRPr="004576AE">
                <w:rPr>
                  <w:rFonts w:ascii="GHEA Grapalat" w:hAnsi="GHEA Grapalat"/>
                  <w:sz w:val="18"/>
                  <w:szCs w:val="18"/>
                  <w:lang w:val="pt-BR"/>
                </w:rPr>
                <w:t>%</w:t>
              </w:r>
            </w:ins>
          </w:p>
        </w:tc>
        <w:tc>
          <w:tcPr>
            <w:tcW w:w="855" w:type="dxa"/>
            <w:tcPrChange w:id="3451" w:author="User" w:date="2024-06-13T09:19:00Z">
              <w:tcPr>
                <w:tcW w:w="861" w:type="dxa"/>
                <w:gridSpan w:val="2"/>
                <w:vAlign w:val="center"/>
              </w:tcPr>
            </w:tcPrChange>
          </w:tcPr>
          <w:p w:rsidR="00C87779" w:rsidRPr="00B138F3" w:rsidRDefault="00C87779" w:rsidP="00C87779">
            <w:pPr>
              <w:widowControl w:val="0"/>
              <w:jc w:val="center"/>
              <w:rPr>
                <w:ins w:id="3452" w:author="User" w:date="2024-06-13T09:19:00Z"/>
                <w:rFonts w:ascii="GHEA Grapalat" w:hAnsi="GHEA Grapalat"/>
                <w:sz w:val="16"/>
                <w:szCs w:val="16"/>
              </w:rPr>
            </w:pPr>
            <w:ins w:id="3453"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w:t>
              </w:r>
            </w:ins>
          </w:p>
        </w:tc>
        <w:tc>
          <w:tcPr>
            <w:tcW w:w="804" w:type="dxa"/>
            <w:tcPrChange w:id="3454" w:author="User" w:date="2024-06-13T09:19:00Z">
              <w:tcPr>
                <w:tcW w:w="821" w:type="dxa"/>
                <w:gridSpan w:val="2"/>
                <w:vAlign w:val="center"/>
              </w:tcPr>
            </w:tcPrChange>
          </w:tcPr>
          <w:p w:rsidR="00C87779" w:rsidRPr="00B138F3" w:rsidRDefault="00C87779" w:rsidP="00C87779">
            <w:pPr>
              <w:widowControl w:val="0"/>
              <w:jc w:val="center"/>
              <w:rPr>
                <w:ins w:id="3455" w:author="User" w:date="2024-06-13T09:19:00Z"/>
                <w:rFonts w:ascii="GHEA Grapalat" w:hAnsi="GHEA Grapalat"/>
                <w:sz w:val="16"/>
                <w:szCs w:val="16"/>
              </w:rPr>
            </w:pPr>
            <w:ins w:id="3456" w:author="User" w:date="2024-06-13T09:19:00Z">
              <w:r w:rsidRPr="004576AE">
                <w:rPr>
                  <w:rFonts w:ascii="GHEA Grapalat" w:hAnsi="GHEA Grapalat"/>
                  <w:sz w:val="18"/>
                  <w:szCs w:val="18"/>
                  <w:lang w:val="hy-AM"/>
                </w:rPr>
                <w:t>100</w:t>
              </w:r>
              <w:r w:rsidRPr="004576AE">
                <w:rPr>
                  <w:rFonts w:ascii="GHEA Grapalat" w:hAnsi="GHEA Grapalat"/>
                  <w:sz w:val="18"/>
                  <w:szCs w:val="18"/>
                  <w:lang w:val="pt-BR"/>
                </w:rPr>
                <w:t xml:space="preserve"> %</w:t>
              </w:r>
            </w:ins>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C3" w:rsidRDefault="008E05C3">
      <w:r>
        <w:separator/>
      </w:r>
    </w:p>
  </w:endnote>
  <w:endnote w:type="continuationSeparator" w:id="0">
    <w:p w:rsidR="008E05C3" w:rsidRDefault="008E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013ED" w:rsidRPr="00C861E9" w:rsidRDefault="003013E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F0E66">
          <w:rPr>
            <w:rFonts w:ascii="GHEA Grapalat" w:hAnsi="GHEA Grapalat"/>
            <w:noProof/>
            <w:sz w:val="24"/>
            <w:szCs w:val="24"/>
          </w:rPr>
          <w:t>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C3" w:rsidRDefault="008E05C3">
      <w:r>
        <w:separator/>
      </w:r>
    </w:p>
  </w:footnote>
  <w:footnote w:type="continuationSeparator" w:id="0">
    <w:p w:rsidR="008E05C3" w:rsidRDefault="008E05C3">
      <w:r>
        <w:continuationSeparator/>
      </w:r>
    </w:p>
  </w:footnote>
  <w:footnote w:id="1">
    <w:p w:rsidR="003013ED" w:rsidRPr="00ED3BA4" w:rsidRDefault="003013ED"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013ED" w:rsidRPr="00CD6B60" w:rsidRDefault="003013E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013ED" w:rsidRPr="00CD6B60" w:rsidRDefault="003013E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013ED" w:rsidRPr="00CD6B60" w:rsidRDefault="003013E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013ED" w:rsidRPr="00CD6B60" w:rsidRDefault="003013ED"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3013ED" w:rsidRPr="00CA2B01" w:rsidDel="00996DA1" w:rsidRDefault="003013ED" w:rsidP="00182C2E">
      <w:pPr>
        <w:widowControl w:val="0"/>
        <w:jc w:val="both"/>
        <w:rPr>
          <w:del w:id="394" w:author="User" w:date="2024-06-13T08:37:00Z"/>
          <w:rFonts w:ascii="GHEA Grapalat" w:hAnsi="GHEA Grapalat"/>
          <w:i/>
          <w:sz w:val="20"/>
          <w:szCs w:val="20"/>
        </w:rPr>
      </w:pPr>
      <w:del w:id="395" w:author="User" w:date="2024-06-13T08:37:00Z">
        <w:r w:rsidDel="00996DA1">
          <w:rPr>
            <w:rStyle w:val="FootnoteReference"/>
            <w:rFonts w:ascii="Times Armenian" w:hAnsi="Times Armenian"/>
            <w:sz w:val="20"/>
            <w:szCs w:val="20"/>
          </w:rPr>
          <w:delText>6</w:delText>
        </w:r>
        <w:r w:rsidDel="00996DA1">
          <w:rPr>
            <w:rFonts w:ascii="Times Armenian" w:hAnsi="Times Armenian"/>
            <w:sz w:val="20"/>
            <w:szCs w:val="20"/>
          </w:rPr>
          <w:delText xml:space="preserve"> </w:delText>
        </w:r>
        <w:r w:rsidRPr="00CA2B01" w:rsidDel="00996DA1">
          <w:rPr>
            <w:rFonts w:ascii="GHEA Grapalat" w:hAnsi="GHEA Grapalat"/>
            <w:i/>
            <w:sz w:val="20"/>
            <w:szCs w:val="20"/>
          </w:rPr>
          <w:delText xml:space="preserve">При организации закупок по конкурсу или по запросу котировок, настоящее предложение исключается из приглашения, если </w:delText>
        </w:r>
      </w:del>
    </w:p>
    <w:p w:rsidR="003013ED" w:rsidRPr="00CA2B01" w:rsidDel="00996DA1" w:rsidRDefault="003013ED" w:rsidP="00182C2E">
      <w:pPr>
        <w:widowControl w:val="0"/>
        <w:jc w:val="both"/>
        <w:rPr>
          <w:del w:id="396" w:author="User" w:date="2024-06-13T08:37:00Z"/>
          <w:rFonts w:ascii="GHEA Grapalat" w:hAnsi="GHEA Grapalat"/>
          <w:i/>
          <w:sz w:val="20"/>
          <w:szCs w:val="20"/>
        </w:rPr>
      </w:pPr>
      <w:del w:id="397" w:author="User" w:date="2024-06-13T08:37:00Z">
        <w:r w:rsidRPr="00CA2B01" w:rsidDel="00996DA1">
          <w:rPr>
            <w:rFonts w:ascii="GHEA Grapalat" w:hAnsi="GHEA Grapalat"/>
            <w:i/>
            <w:sz w:val="20"/>
            <w:szCs w:val="20"/>
          </w:rPr>
          <w:delText>-</w:delText>
        </w:r>
        <w:r w:rsidRPr="00011099" w:rsidDel="00996DA1">
          <w:rPr>
            <w:rFonts w:ascii="GHEA Grapalat" w:hAnsi="GHEA Grapalat"/>
            <w:i/>
            <w:sz w:val="20"/>
            <w:szCs w:val="20"/>
          </w:rPr>
          <w:delText xml:space="preserve"> </w:delText>
        </w:r>
        <w:r w:rsidRPr="00CA2B01" w:rsidDel="00996DA1">
          <w:rPr>
            <w:rFonts w:ascii="GHEA Grapalat" w:hAnsi="GHEA Grapalat"/>
            <w:i/>
            <w:sz w:val="20"/>
            <w:szCs w:val="20"/>
          </w:rPr>
          <w:delText xml:space="preserve">процедура закупки организована на основании </w:delText>
        </w:r>
        <w:r w:rsidDel="00996DA1">
          <w:rPr>
            <w:rFonts w:ascii="GHEA Grapalat" w:hAnsi="GHEA Grapalat"/>
            <w:i/>
            <w:sz w:val="20"/>
            <w:szCs w:val="20"/>
          </w:rPr>
          <w:delText xml:space="preserve">1-ого пункта </w:delText>
        </w:r>
        <w:r w:rsidRPr="00CA2B01" w:rsidDel="00996DA1">
          <w:rPr>
            <w:rFonts w:ascii="GHEA Grapalat" w:hAnsi="GHEA Grapalat"/>
            <w:i/>
            <w:sz w:val="20"/>
            <w:szCs w:val="20"/>
          </w:rPr>
          <w:delText xml:space="preserve">части 6 статьи 15 Закона, </w:delText>
        </w:r>
      </w:del>
    </w:p>
    <w:p w:rsidR="003013ED" w:rsidRPr="00CA2B01" w:rsidDel="00996DA1" w:rsidRDefault="003013ED" w:rsidP="00182C2E">
      <w:pPr>
        <w:widowControl w:val="0"/>
        <w:tabs>
          <w:tab w:val="left" w:pos="142"/>
        </w:tabs>
        <w:ind w:left="142" w:hanging="142"/>
        <w:jc w:val="both"/>
        <w:rPr>
          <w:del w:id="398" w:author="User" w:date="2024-06-13T08:37:00Z"/>
          <w:rFonts w:ascii="GHEA Grapalat" w:hAnsi="GHEA Grapalat"/>
          <w:i/>
          <w:sz w:val="20"/>
          <w:szCs w:val="20"/>
        </w:rPr>
      </w:pPr>
      <w:del w:id="399" w:author="User" w:date="2024-06-13T08:37:00Z">
        <w:r w:rsidRPr="00CA2B01" w:rsidDel="00996DA1">
          <w:rPr>
            <w:rFonts w:ascii="GHEA Grapalat" w:hAnsi="GHEA Grapalat"/>
            <w:i/>
            <w:sz w:val="20"/>
            <w:szCs w:val="20"/>
          </w:rPr>
          <w:delText>-</w:delText>
        </w:r>
        <w:r w:rsidRPr="00011099" w:rsidDel="00996DA1">
          <w:rPr>
            <w:rFonts w:ascii="GHEA Grapalat" w:hAnsi="GHEA Grapalat"/>
            <w:i/>
            <w:sz w:val="20"/>
            <w:szCs w:val="20"/>
          </w:rPr>
          <w:delText xml:space="preserve"> запланированная (прогнозируемая) общая </w:delText>
        </w:r>
        <w:r w:rsidRPr="00CA2B01" w:rsidDel="00996DA1">
          <w:rPr>
            <w:rFonts w:ascii="GHEA Grapalat" w:hAnsi="GHEA Grapalat"/>
            <w:i/>
            <w:sz w:val="20"/>
            <w:szCs w:val="20"/>
          </w:rPr>
          <w:delText>цена закупаемого товара по заявке на закупку в рамках данной процедуры не превышает 25 млн. драмов РА</w:delText>
        </w:r>
      </w:del>
    </w:p>
  </w:footnote>
  <w:footnote w:id="4">
    <w:p w:rsidR="003013ED" w:rsidRPr="005D5092" w:rsidDel="00996DA1" w:rsidRDefault="003013ED" w:rsidP="00E80312">
      <w:pPr>
        <w:pStyle w:val="FootnoteText"/>
        <w:widowControl w:val="0"/>
        <w:jc w:val="both"/>
        <w:rPr>
          <w:del w:id="412" w:author="User" w:date="2024-06-13T08:40:00Z"/>
          <w:rFonts w:ascii="GHEA Grapalat" w:hAnsi="GHEA Grapalat"/>
          <w:i/>
          <w:lang w:val="hy-AM"/>
        </w:rPr>
      </w:pPr>
      <w:del w:id="413" w:author="User" w:date="2024-06-13T08:40:00Z">
        <w:r w:rsidRPr="005D5092" w:rsidDel="00996DA1">
          <w:rPr>
            <w:rFonts w:ascii="GHEA Grapalat" w:hAnsi="GHEA Grapalat"/>
            <w:i/>
            <w:vertAlign w:val="superscript"/>
            <w:lang w:val="hy-AM"/>
          </w:rPr>
          <w:delText>6.1</w:delText>
        </w:r>
        <w:r w:rsidRPr="005D5092" w:rsidDel="00996DA1">
          <w:rPr>
            <w:rFonts w:ascii="GHEA Grapalat" w:hAnsi="GHEA Grapalat"/>
            <w:i/>
            <w:lang w:val="hy-AM"/>
          </w:rPr>
          <w:delText xml:space="preserve"> </w:delText>
        </w:r>
        <w:r w:rsidRPr="005D5092" w:rsidDel="00996DA1">
          <w:rPr>
            <w:rFonts w:ascii="GHEA Grapalat" w:hAnsi="GHEA Grapalat"/>
            <w:i/>
          </w:rPr>
          <w:delTex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delText>
        </w:r>
        <w:r w:rsidRPr="005D5092" w:rsidDel="00996DA1">
          <w:rPr>
            <w:rFonts w:ascii="GHEA Grapalat" w:hAnsi="GHEA Grapalat"/>
            <w:i/>
            <w:lang w:val="hy-AM"/>
          </w:rPr>
          <w:delText>.</w:delText>
        </w:r>
      </w:del>
    </w:p>
    <w:p w:rsidR="003013ED" w:rsidRPr="0034222E" w:rsidDel="00996DA1" w:rsidRDefault="003013ED" w:rsidP="00AF1F59">
      <w:pPr>
        <w:pStyle w:val="FootnoteText"/>
        <w:jc w:val="both"/>
        <w:rPr>
          <w:del w:id="414" w:author="User" w:date="2024-06-13T08:40:00Z"/>
        </w:rPr>
      </w:pPr>
      <w:del w:id="415" w:author="User" w:date="2024-06-13T08:40:00Z">
        <w:r w:rsidRPr="0034222E" w:rsidDel="00996DA1">
          <w:rPr>
            <w:rStyle w:val="FootnoteReference"/>
          </w:rPr>
          <w:delText>7</w:delText>
        </w:r>
        <w:r w:rsidRPr="0034222E" w:rsidDel="00996DA1">
          <w:delText xml:space="preserve"> </w:delText>
        </w:r>
        <w:r w:rsidRPr="0034222E" w:rsidDel="00996DA1">
          <w:rPr>
            <w:rFonts w:ascii="GHEA Grapalat" w:hAnsi="GHEA Grapalat"/>
            <w:i/>
          </w:rPr>
          <w:delText xml:space="preserve">Если настоящим Приглашением не предусматривается представление информации относительно товарного знака, фирменного наименования, </w:delText>
        </w:r>
        <w:r w:rsidDel="00996DA1">
          <w:rPr>
            <w:rFonts w:ascii="GHEA Grapalat" w:hAnsi="GHEA Grapalat"/>
            <w:i/>
          </w:rPr>
          <w:delText>модель</w:delText>
        </w:r>
        <w:r w:rsidRPr="0034222E" w:rsidDel="00996DA1">
          <w:rPr>
            <w:rFonts w:ascii="GHEA Grapalat" w:hAnsi="GHEA Grapalat"/>
            <w:i/>
          </w:rPr>
          <w:delText xml:space="preserve"> и наименования производителя, , то из подпункта исключаются слова " а также товарный знак, фирменное наименование, </w:delText>
        </w:r>
        <w:r w:rsidDel="00996DA1">
          <w:rPr>
            <w:rFonts w:ascii="GHEA Grapalat" w:hAnsi="GHEA Grapalat"/>
            <w:i/>
          </w:rPr>
          <w:delText>модель</w:delText>
        </w:r>
        <w:r w:rsidRPr="0034222E" w:rsidDel="00996DA1">
          <w:rPr>
            <w:rFonts w:ascii="GHEA Grapalat" w:hAnsi="GHEA Grapalat"/>
            <w:i/>
          </w:rPr>
          <w:delText xml:space="preserve"> и наименование производителя</w:delText>
        </w:r>
        <w:r w:rsidRPr="00FF03AB" w:rsidDel="00996DA1">
          <w:rPr>
            <w:rFonts w:ascii="GHEA Grapalat" w:hAnsi="GHEA Grapalat"/>
            <w:i/>
          </w:rPr>
          <w:delText>(далее — полное описание товара)</w:delText>
        </w:r>
        <w:r w:rsidRPr="00201B3D" w:rsidDel="00996DA1">
          <w:rPr>
            <w:rFonts w:ascii="GHEA Grapalat" w:hAnsi="GHEA Grapalat"/>
            <w:i/>
          </w:rPr>
          <w:delText>.</w:delText>
        </w:r>
        <w:r w:rsidRPr="0034222E" w:rsidDel="00996DA1">
          <w:rPr>
            <w:rFonts w:ascii="GHEA Grapalat" w:hAnsi="GHEA Grapalat"/>
            <w:i/>
          </w:rPr>
          <w:delTex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Del="00996DA1">
          <w:rPr>
            <w:rFonts w:ascii="GHEA Grapalat" w:hAnsi="GHEA Grapalat"/>
            <w:i/>
          </w:rPr>
          <w:delText>модель</w:delText>
        </w:r>
        <w:r w:rsidDel="00996DA1">
          <w:rPr>
            <w:rFonts w:ascii="GHEA Grapalat" w:hAnsi="GHEA Grapalat"/>
          </w:rPr>
          <w:delText xml:space="preserve">, </w:delText>
        </w:r>
        <w:r w:rsidRPr="00FF03AB" w:rsidDel="00996DA1">
          <w:rPr>
            <w:rFonts w:ascii="GHEA Grapalat" w:hAnsi="GHEA Grapalat"/>
            <w:i/>
          </w:rPr>
          <w:delText>если не применяется условие, установленное последним предложением пункта 1.1 настоящей части</w:delText>
        </w:r>
        <w:r w:rsidRPr="006E0192" w:rsidDel="00996DA1">
          <w:rPr>
            <w:rFonts w:ascii="GHEA Grapalat" w:hAnsi="GHEA Grapalat"/>
            <w:i/>
          </w:rPr>
          <w:delText xml:space="preserve"> </w:delText>
        </w:r>
        <w:r w:rsidRPr="0034222E" w:rsidDel="00996DA1">
          <w:rPr>
            <w:rFonts w:ascii="GHEA Grapalat" w:hAnsi="GHEA Grapalat"/>
            <w:i/>
          </w:rPr>
          <w:delText>".</w:delText>
        </w:r>
      </w:del>
    </w:p>
  </w:footnote>
  <w:footnote w:id="5">
    <w:p w:rsidR="003013ED" w:rsidRPr="00D3436F" w:rsidDel="00996DA1" w:rsidRDefault="003013ED" w:rsidP="00AF1F59">
      <w:pPr>
        <w:pStyle w:val="FootnoteText"/>
        <w:jc w:val="both"/>
        <w:rPr>
          <w:del w:id="418" w:author="User" w:date="2024-06-13T08:40:00Z"/>
          <w:rFonts w:ascii="GHEA Grapalat" w:hAnsi="GHEA Grapalat"/>
          <w:i/>
        </w:rPr>
      </w:pPr>
      <w:del w:id="419" w:author="User" w:date="2024-06-13T08:40:00Z">
        <w:r w:rsidDel="00996DA1">
          <w:rPr>
            <w:rStyle w:val="FootnoteReference"/>
          </w:rPr>
          <w:delText>8</w:delText>
        </w:r>
        <w:r w:rsidDel="00996DA1">
          <w:delText xml:space="preserve"> </w:delText>
        </w:r>
        <w:r w:rsidRPr="00D3436F" w:rsidDel="00996DA1">
          <w:rPr>
            <w:rFonts w:ascii="GHEA Grapalat" w:hAnsi="GHEA Grapalat"/>
            <w:i/>
          </w:rPr>
          <w:delText xml:space="preserve">Подпункт </w:delText>
        </w:r>
        <w:r w:rsidRPr="008842CE" w:rsidDel="00996DA1">
          <w:rPr>
            <w:rFonts w:ascii="GHEA Grapalat" w:hAnsi="GHEA Grapalat"/>
            <w:i/>
          </w:rPr>
          <w:delText>исключается из приглашения, если</w:delText>
        </w:r>
        <w:r w:rsidRPr="00D3436F" w:rsidDel="00996DA1">
          <w:rPr>
            <w:rFonts w:ascii="GHEA Grapalat" w:hAnsi="GHEA Grapalat"/>
            <w:i/>
          </w:rPr>
          <w:delText xml:space="preserve"> требование об обеспечении заявки не установлено</w:delText>
        </w:r>
      </w:del>
    </w:p>
    <w:p w:rsidR="003013ED" w:rsidRPr="000811C1" w:rsidDel="00996DA1" w:rsidRDefault="003013ED">
      <w:pPr>
        <w:pStyle w:val="FootnoteText"/>
        <w:rPr>
          <w:del w:id="420" w:author="User" w:date="2024-06-13T08:40:00Z"/>
          <w:rFonts w:asciiTheme="minorHAnsi" w:hAnsiTheme="minorHAnsi"/>
        </w:rPr>
      </w:pPr>
    </w:p>
  </w:footnote>
  <w:footnote w:id="6">
    <w:p w:rsidR="003013ED" w:rsidDel="00996DA1" w:rsidRDefault="003013ED" w:rsidP="00AA4D5E">
      <w:pPr>
        <w:pStyle w:val="FootnoteText"/>
        <w:jc w:val="both"/>
        <w:rPr>
          <w:ins w:id="445" w:author="Vardan" w:date="2022-10-29T23:53:00Z"/>
          <w:del w:id="446" w:author="User" w:date="2024-06-13T08:41:00Z"/>
          <w:rFonts w:ascii="GHEA Grapalat" w:hAnsi="GHEA Grapalat"/>
          <w:i/>
        </w:rPr>
      </w:pPr>
      <w:del w:id="447" w:author="User" w:date="2024-06-13T08:41:00Z">
        <w:r w:rsidDel="00996DA1">
          <w:rPr>
            <w:rStyle w:val="FootnoteReference"/>
          </w:rPr>
          <w:delText>9</w:delText>
        </w:r>
        <w:r w:rsidDel="00996DA1">
          <w:delText xml:space="preserve"> </w:delText>
        </w:r>
        <w:r w:rsidRPr="008842CE" w:rsidDel="00996DA1">
          <w:rPr>
            <w:rFonts w:ascii="GHEA Grapalat" w:hAnsi="GHEA Grapalat"/>
            <w:i/>
          </w:rPr>
          <w:delText>Настоящий пункт исключается из приглашения, если процедура закупки не организуется по лотам</w:delText>
        </w:r>
      </w:del>
    </w:p>
    <w:p w:rsidR="003013ED" w:rsidDel="00996DA1" w:rsidRDefault="003013ED" w:rsidP="00AA4D5E">
      <w:pPr>
        <w:pStyle w:val="FootnoteText"/>
        <w:jc w:val="both"/>
        <w:rPr>
          <w:del w:id="448" w:author="User" w:date="2024-06-13T08:41:00Z"/>
          <w:rFonts w:ascii="GHEA Grapalat" w:hAnsi="GHEA Grapalat"/>
          <w:i/>
          <w:sz w:val="18"/>
          <w:szCs w:val="18"/>
        </w:rPr>
      </w:pPr>
      <w:del w:id="449" w:author="User" w:date="2024-06-13T08:41:00Z">
        <w:r w:rsidDel="00996DA1">
          <w:rPr>
            <w:rFonts w:ascii="GHEA Grapalat" w:hAnsi="GHEA Grapalat"/>
            <w:i/>
            <w:sz w:val="18"/>
            <w:szCs w:val="18"/>
            <w:vertAlign w:val="superscript"/>
          </w:rPr>
          <w:delText>9.1</w:delText>
        </w:r>
        <w:r w:rsidRPr="0067398F" w:rsidDel="00996DA1">
          <w:rPr>
            <w:rFonts w:ascii="GHEA Grapalat" w:hAnsi="GHEA Grapalat"/>
            <w:i/>
            <w:sz w:val="18"/>
            <w:szCs w:val="18"/>
          </w:rPr>
          <w:delText>П</w:delText>
        </w:r>
        <w:r w:rsidDel="00996DA1">
          <w:rPr>
            <w:rFonts w:ascii="GHEA Grapalat" w:hAnsi="GHEA Grapalat"/>
            <w:i/>
            <w:sz w:val="18"/>
            <w:szCs w:val="18"/>
          </w:rPr>
          <w:delText>редп</w:delText>
        </w:r>
        <w:r w:rsidRPr="00AA4D5E" w:rsidDel="00996DA1">
          <w:rPr>
            <w:rFonts w:ascii="GHEA Grapalat" w:hAnsi="GHEA Grapalat"/>
            <w:i/>
          </w:rPr>
          <w:delText>оследний абзац пункта 7.1 снимается из приглашения, если процедура закупки не организована на основании пункта 2 части 6 статьи 15 Закона.</w:delText>
        </w:r>
      </w:del>
    </w:p>
    <w:p w:rsidR="003013ED" w:rsidRPr="00EE76ED" w:rsidDel="00996DA1" w:rsidRDefault="003013ED" w:rsidP="00AA4D5E">
      <w:pPr>
        <w:pStyle w:val="FootnoteText"/>
        <w:jc w:val="both"/>
        <w:rPr>
          <w:del w:id="450" w:author="User" w:date="2024-06-13T08:41:00Z"/>
          <w:rFonts w:asciiTheme="minorHAnsi" w:hAnsiTheme="minorHAnsi"/>
          <w:vertAlign w:val="superscript"/>
        </w:rPr>
      </w:pPr>
      <w:del w:id="451" w:author="User" w:date="2024-06-13T08:41:00Z">
        <w:r w:rsidRPr="00FD55EB" w:rsidDel="00996DA1">
          <w:rPr>
            <w:rFonts w:ascii="GHEA Grapalat" w:hAnsi="GHEA Grapalat"/>
            <w:i/>
            <w:sz w:val="18"/>
            <w:szCs w:val="18"/>
            <w:vertAlign w:val="superscript"/>
          </w:rPr>
          <w:delText>9.2</w:delText>
        </w:r>
        <w:r w:rsidRPr="002F0DCF" w:rsidDel="00996DA1">
          <w:rPr>
            <w:rFonts w:ascii="GHEA Grapalat" w:hAnsi="GHEA Grapalat"/>
            <w:i/>
            <w:sz w:val="18"/>
            <w:szCs w:val="18"/>
            <w:vertAlign w:val="superscript"/>
          </w:rPr>
          <w:delText xml:space="preserve"> </w:delText>
        </w:r>
        <w:r w:rsidRPr="002F0DCF" w:rsidDel="00996DA1">
          <w:rPr>
            <w:rFonts w:ascii="GHEA Grapalat" w:hAnsi="GHEA Grapalat"/>
            <w:i/>
          </w:rPr>
          <w:delText xml:space="preserve">Если процедура организуется на основании пункта 2 части 6 статьи 15 Закона </w:delText>
        </w:r>
        <w:r w:rsidRPr="00AA4D5E" w:rsidDel="00996DA1">
          <w:rPr>
            <w:rFonts w:ascii="GHEA Grapalat" w:hAnsi="GHEA Grapalat"/>
            <w:i/>
          </w:rPr>
          <w:delText>"</w:delText>
        </w:r>
        <w:r w:rsidRPr="002F0DCF" w:rsidDel="00996DA1">
          <w:rPr>
            <w:rFonts w:ascii="GHEA Grapalat" w:hAnsi="GHEA Grapalat"/>
            <w:i/>
          </w:rPr>
          <w:delText xml:space="preserve">О закупках </w:delText>
        </w:r>
        <w:r w:rsidRPr="00AA4D5E" w:rsidDel="00996DA1">
          <w:rPr>
            <w:rFonts w:ascii="GHEA Grapalat" w:hAnsi="GHEA Grapalat"/>
            <w:i/>
          </w:rPr>
          <w:delText>"</w:delText>
        </w:r>
        <w:r w:rsidRPr="002F0DCF" w:rsidDel="00996DA1">
          <w:rPr>
            <w:rFonts w:ascii="GHEA Grapalat" w:hAnsi="GHEA Grapalat"/>
            <w:i/>
          </w:rPr>
          <w:delTex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delText>
        </w:r>
        <w:r w:rsidRPr="00AA4D5E" w:rsidDel="00996DA1">
          <w:rPr>
            <w:rFonts w:ascii="GHEA Grapalat" w:hAnsi="GHEA Grapalat"/>
            <w:i/>
          </w:rPr>
          <w:delText>"</w:delText>
        </w:r>
        <w:r w:rsidRPr="002F0DCF" w:rsidDel="00996DA1">
          <w:rPr>
            <w:rFonts w:ascii="GHEA Grapalat" w:hAnsi="GHEA Grapalat"/>
            <w:i/>
          </w:rPr>
          <w:delText>90 (девяноста) рабочих дней</w:delText>
        </w:r>
        <w:r w:rsidRPr="00AA4D5E" w:rsidDel="00996DA1">
          <w:rPr>
            <w:rFonts w:ascii="GHEA Grapalat" w:hAnsi="GHEA Grapalat"/>
            <w:i/>
          </w:rPr>
          <w:delText>"</w:delText>
        </w:r>
        <w:r w:rsidRPr="002F0DCF" w:rsidDel="00996DA1">
          <w:rPr>
            <w:rFonts w:ascii="GHEA Grapalat" w:hAnsi="GHEA Grapalat"/>
            <w:i/>
          </w:rPr>
          <w:delText xml:space="preserve"> заменяются на слова </w:delText>
        </w:r>
        <w:r w:rsidRPr="00AA4D5E" w:rsidDel="00996DA1">
          <w:rPr>
            <w:rFonts w:ascii="GHEA Grapalat" w:hAnsi="GHEA Grapalat"/>
            <w:i/>
          </w:rPr>
          <w:delText>"</w:delText>
        </w:r>
        <w:r w:rsidRPr="002F0DCF" w:rsidDel="00996DA1">
          <w:rPr>
            <w:rFonts w:ascii="GHEA Grapalat" w:hAnsi="GHEA Grapalat"/>
            <w:i/>
          </w:rPr>
          <w:delText>120 (сто двадцати) рабочих дней</w:delText>
        </w:r>
        <w:r w:rsidRPr="00AA4D5E" w:rsidDel="00996DA1">
          <w:rPr>
            <w:rFonts w:ascii="GHEA Grapalat" w:hAnsi="GHEA Grapalat"/>
            <w:i/>
          </w:rPr>
          <w:delText>".</w:delText>
        </w:r>
      </w:del>
    </w:p>
    <w:p w:rsidR="003013ED" w:rsidRPr="002C2499" w:rsidDel="00996DA1" w:rsidRDefault="003013ED" w:rsidP="00AA4D5E">
      <w:pPr>
        <w:pStyle w:val="FootnoteText"/>
        <w:jc w:val="both"/>
        <w:rPr>
          <w:del w:id="452" w:author="User" w:date="2024-06-13T08:41:00Z"/>
        </w:rPr>
      </w:pPr>
    </w:p>
    <w:p w:rsidR="003013ED" w:rsidRPr="000811C1" w:rsidDel="00996DA1" w:rsidRDefault="003013ED">
      <w:pPr>
        <w:pStyle w:val="FootnoteText"/>
        <w:rPr>
          <w:del w:id="453" w:author="User" w:date="2024-06-13T08:41:00Z"/>
          <w:rFonts w:asciiTheme="minorHAnsi" w:hAnsiTheme="minorHAnsi"/>
        </w:rPr>
      </w:pPr>
    </w:p>
  </w:footnote>
  <w:footnote w:id="7">
    <w:p w:rsidR="003013ED" w:rsidRPr="00FE2AA4" w:rsidDel="00642688" w:rsidRDefault="003013ED">
      <w:pPr>
        <w:pStyle w:val="FootnoteText"/>
        <w:rPr>
          <w:del w:id="479" w:author="User" w:date="2024-06-13T08:46:00Z"/>
          <w:rFonts w:asciiTheme="minorHAnsi" w:hAnsiTheme="minorHAnsi"/>
          <w:i/>
        </w:rPr>
      </w:pPr>
      <w:del w:id="480" w:author="User" w:date="2024-06-13T08:46:00Z">
        <w:r w:rsidDel="00642688">
          <w:rPr>
            <w:rStyle w:val="FootnoteReference"/>
          </w:rPr>
          <w:delText>10</w:delText>
        </w:r>
        <w:r w:rsidRPr="00FE2AA4" w:rsidDel="00642688">
          <w:rPr>
            <w:i/>
          </w:rPr>
          <w:delText xml:space="preserve"> </w:delText>
        </w:r>
        <w:r w:rsidRPr="00FE2AA4" w:rsidDel="00642688">
          <w:rPr>
            <w:rFonts w:asciiTheme="minorHAnsi" w:hAnsiTheme="minorHAnsi"/>
            <w:i/>
          </w:rPr>
          <w:delText>Устанавливается заказчиком.</w:delText>
        </w:r>
      </w:del>
    </w:p>
  </w:footnote>
  <w:footnote w:id="8">
    <w:p w:rsidR="003013ED" w:rsidRPr="008842CE" w:rsidRDefault="003013ED"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013ED" w:rsidRPr="000811C1" w:rsidRDefault="003013ED">
      <w:pPr>
        <w:pStyle w:val="FootnoteText"/>
        <w:rPr>
          <w:lang w:val="af-ZA"/>
        </w:rPr>
      </w:pPr>
    </w:p>
  </w:footnote>
  <w:footnote w:id="9">
    <w:p w:rsidR="003013ED" w:rsidDel="00642688" w:rsidRDefault="003013ED" w:rsidP="00636142">
      <w:pPr>
        <w:pStyle w:val="FootnoteText"/>
        <w:jc w:val="both"/>
        <w:rPr>
          <w:del w:id="491" w:author="User" w:date="2024-06-13T08:49:00Z"/>
          <w:rFonts w:ascii="GHEA Grapalat" w:hAnsi="GHEA Grapalat"/>
          <w:i/>
          <w:lang w:val="hy-AM"/>
        </w:rPr>
      </w:pPr>
    </w:p>
    <w:p w:rsidR="003013ED" w:rsidRPr="002227A9" w:rsidDel="00642688" w:rsidRDefault="003013ED" w:rsidP="00636142">
      <w:pPr>
        <w:pStyle w:val="FootnoteText"/>
        <w:jc w:val="both"/>
        <w:rPr>
          <w:del w:id="492" w:author="User" w:date="2024-06-13T08:49:00Z"/>
          <w:rFonts w:ascii="GHEA Grapalat" w:hAnsi="GHEA Grapalat"/>
          <w:i/>
        </w:rPr>
      </w:pPr>
      <w:del w:id="493" w:author="User" w:date="2024-06-13T08:49:00Z">
        <w:r w:rsidRPr="00C67FAB" w:rsidDel="00642688">
          <w:rPr>
            <w:rStyle w:val="FootnoteReference"/>
            <w:rFonts w:ascii="GHEA Grapalat" w:hAnsi="GHEA Grapalat"/>
            <w:i/>
          </w:rPr>
          <w:delText>12</w:delText>
        </w:r>
        <w:r w:rsidDel="00642688">
          <w:rPr>
            <w:rFonts w:ascii="GHEA Grapalat" w:hAnsi="GHEA Grapalat"/>
            <w:i/>
          </w:rPr>
          <w:delText xml:space="preserve"> Если </w:delText>
        </w:r>
      </w:del>
    </w:p>
    <w:p w:rsidR="003013ED" w:rsidRPr="00636142" w:rsidDel="00642688" w:rsidRDefault="003013ED" w:rsidP="00636142">
      <w:pPr>
        <w:pStyle w:val="FootnoteText"/>
        <w:jc w:val="both"/>
        <w:rPr>
          <w:del w:id="494" w:author="User" w:date="2024-06-13T08:49:00Z"/>
          <w:rFonts w:ascii="GHEA Grapalat" w:hAnsi="GHEA Grapalat"/>
          <w:i/>
        </w:rPr>
      </w:pPr>
      <w:del w:id="495" w:author="User" w:date="2024-06-13T08:49:00Z">
        <w:r w:rsidDel="00642688">
          <w:rPr>
            <w:rFonts w:ascii="GHEA Grapalat" w:hAnsi="GHEA Grapalat"/>
            <w:i/>
          </w:rPr>
          <w:delText xml:space="preserve">- </w:delText>
        </w:r>
        <w:r w:rsidRPr="000C74F3" w:rsidDel="00642688">
          <w:rPr>
            <w:rFonts w:ascii="GHEA Grapalat" w:hAnsi="GHEA Grapalat"/>
            <w:i/>
          </w:rPr>
          <w:delTex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delText>
        </w:r>
        <w:r w:rsidRPr="00E32500" w:rsidDel="00642688">
          <w:rPr>
            <w:rFonts w:ascii="GHEA Grapalat" w:hAnsi="GHEA Grapalat"/>
            <w:i/>
          </w:rPr>
          <w:delText>ю</w:delText>
        </w:r>
        <w:r w:rsidRPr="000C74F3" w:rsidDel="00642688">
          <w:rPr>
            <w:rFonts w:ascii="GHEA Grapalat" w:hAnsi="GHEA Grapalat"/>
            <w:i/>
          </w:rPr>
          <w:delText xml:space="preserve"> 4.1”</w:delText>
        </w:r>
        <w:r w:rsidRPr="00636142" w:rsidDel="00642688">
          <w:rPr>
            <w:rFonts w:ascii="GHEA Grapalat" w:hAnsi="GHEA Grapalat"/>
            <w:i/>
          </w:rPr>
          <w:delText>,</w:delText>
        </w:r>
      </w:del>
    </w:p>
    <w:p w:rsidR="003013ED" w:rsidRPr="0092041F" w:rsidDel="00642688" w:rsidRDefault="003013ED" w:rsidP="00636142">
      <w:pPr>
        <w:pStyle w:val="FootnoteText"/>
        <w:jc w:val="both"/>
        <w:rPr>
          <w:del w:id="496" w:author="User" w:date="2024-06-13T08:49:00Z"/>
          <w:rFonts w:ascii="GHEA Grapalat" w:hAnsi="GHEA Grapalat"/>
          <w:i/>
        </w:rPr>
      </w:pPr>
      <w:del w:id="497" w:author="User" w:date="2024-06-13T08:49:00Z">
        <w:r w:rsidDel="00642688">
          <w:rPr>
            <w:rFonts w:ascii="GHEA Grapalat" w:hAnsi="GHEA Grapalat"/>
            <w:i/>
          </w:rPr>
          <w:delText xml:space="preserve">- </w:delText>
        </w:r>
        <w:r w:rsidRPr="000C74F3" w:rsidDel="00642688">
          <w:rPr>
            <w:rFonts w:ascii="GHEA Grapalat" w:hAnsi="GHEA Grapalat"/>
            <w:i/>
          </w:rPr>
          <w:delText>в рамках данной процедуры применяется регулирование, установленное абзацем 4 пункта 10.2, то вместо абзацев 4 и 5 устанавливается следующее условие: “</w:delText>
        </w:r>
        <w:r w:rsidDel="00642688">
          <w:rPr>
            <w:rFonts w:ascii="GHEA Grapalat" w:hAnsi="GHEA Grapalat"/>
            <w:i/>
          </w:rPr>
          <w:delText>П</w:delText>
        </w:r>
        <w:r w:rsidRPr="000C74F3" w:rsidDel="00642688">
          <w:rPr>
            <w:rFonts w:ascii="GHEA Grapalat" w:hAnsi="GHEA Grapalat"/>
            <w:i/>
          </w:rPr>
          <w:delText xml:space="preserve">осле принятия результата каждого этапа выполнения договора сумма обеспечения квалификации </w:delText>
        </w:r>
        <w:r w:rsidRPr="001738A8" w:rsidDel="00642688">
          <w:rPr>
            <w:rFonts w:ascii="GHEA Grapalat" w:hAnsi="GHEA Grapalat"/>
            <w:i/>
          </w:rPr>
          <w:delText>уменьшается в пропорции, исчисленной в отношении суммы этого этапа.</w:delText>
        </w:r>
        <w:r w:rsidRPr="001738A8" w:rsidDel="00642688">
          <w:delText xml:space="preserve"> </w:delText>
        </w:r>
        <w:r w:rsidRPr="001738A8" w:rsidDel="00642688">
          <w:rPr>
            <w:rFonts w:ascii="GHEA Grapalat" w:hAnsi="GHEA Grapalat"/>
            <w:i/>
          </w:rPr>
          <w:delText xml:space="preserve">Обеспечение </w:delText>
        </w:r>
        <w:r w:rsidRPr="007E7753" w:rsidDel="00642688">
          <w:rPr>
            <w:rFonts w:ascii="GHEA Grapalat" w:hAnsi="GHEA Grapalat"/>
            <w:i/>
          </w:rPr>
          <w:delText>к</w:delText>
        </w:r>
        <w:r w:rsidRPr="00763113" w:rsidDel="00642688">
          <w:rPr>
            <w:rFonts w:ascii="GHEA Grapalat" w:hAnsi="GHEA Grapalat"/>
            <w:i/>
          </w:rPr>
          <w:delText>валификаци</w:delText>
        </w:r>
        <w:r w:rsidRPr="007E7753" w:rsidDel="00642688">
          <w:rPr>
            <w:rFonts w:ascii="GHEA Grapalat" w:hAnsi="GHEA Grapalat"/>
            <w:i/>
          </w:rPr>
          <w:delText>и</w:delText>
        </w:r>
        <w:r w:rsidRPr="00763113" w:rsidDel="00642688">
          <w:rPr>
            <w:rFonts w:ascii="GHEA Grapalat" w:hAnsi="GHEA Grapalat"/>
            <w:i/>
          </w:rPr>
          <w:delText xml:space="preserve"> в виде гарантии </w:delText>
        </w:r>
        <w:r w:rsidDel="00642688">
          <w:rPr>
            <w:rFonts w:ascii="GHEA Grapalat" w:hAnsi="GHEA Grapalat"/>
            <w:i/>
          </w:rPr>
          <w:delText>отоб</w:delText>
        </w:r>
        <w:r w:rsidRPr="00763113" w:rsidDel="00642688">
          <w:rPr>
            <w:rFonts w:ascii="GHEA Grapalat" w:hAnsi="GHEA Grapalat"/>
            <w:i/>
          </w:rPr>
          <w:delText xml:space="preserve">ранный участник представляет согласно приложению 4.1.", а приложение 4 </w:delText>
        </w:r>
        <w:r w:rsidDel="00642688">
          <w:rPr>
            <w:rFonts w:ascii="GHEA Grapalat" w:hAnsi="GHEA Grapalat"/>
            <w:i/>
          </w:rPr>
          <w:delText>исключается из</w:delText>
        </w:r>
        <w:r w:rsidRPr="00763113" w:rsidDel="00642688">
          <w:rPr>
            <w:rFonts w:ascii="GHEA Grapalat" w:hAnsi="GHEA Grapalat"/>
            <w:i/>
          </w:rPr>
          <w:delText xml:space="preserve"> приглашения</w:delText>
        </w:r>
        <w:r w:rsidDel="00642688">
          <w:rPr>
            <w:rFonts w:ascii="GHEA Grapalat" w:hAnsi="GHEA Grapalat"/>
            <w:i/>
          </w:rPr>
          <w:delText>.</w:delText>
        </w:r>
      </w:del>
    </w:p>
    <w:p w:rsidR="003013ED" w:rsidRPr="0092041F" w:rsidDel="00642688" w:rsidRDefault="003013ED" w:rsidP="00C67FAB">
      <w:pPr>
        <w:pStyle w:val="FootnoteText"/>
        <w:jc w:val="both"/>
        <w:rPr>
          <w:del w:id="498" w:author="User" w:date="2024-06-13T08:49:00Z"/>
          <w:rFonts w:ascii="GHEA Grapalat" w:hAnsi="GHEA Grapalat"/>
          <w:i/>
        </w:rPr>
      </w:pPr>
    </w:p>
  </w:footnote>
  <w:footnote w:id="10">
    <w:p w:rsidR="003013ED" w:rsidRPr="004A4643" w:rsidDel="00642688" w:rsidRDefault="003013ED" w:rsidP="00C67FAB">
      <w:pPr>
        <w:pStyle w:val="FootnoteText"/>
        <w:jc w:val="both"/>
        <w:rPr>
          <w:del w:id="503" w:author="User" w:date="2024-06-13T08:51:00Z"/>
          <w:rFonts w:ascii="GHEA Grapalat" w:hAnsi="GHEA Grapalat"/>
          <w:i/>
          <w:lang w:val="hy-AM"/>
        </w:rPr>
      </w:pPr>
      <w:del w:id="504" w:author="User" w:date="2024-06-13T08:51:00Z">
        <w:r w:rsidRPr="004A4643" w:rsidDel="00642688">
          <w:rPr>
            <w:rStyle w:val="FootnoteReference"/>
            <w:rFonts w:ascii="GHEA Grapalat" w:hAnsi="GHEA Grapalat"/>
            <w:i/>
          </w:rPr>
          <w:delText>13</w:delText>
        </w:r>
        <w:r w:rsidRPr="004A4643" w:rsidDel="00642688">
          <w:rPr>
            <w:rFonts w:ascii="GHEA Grapalat" w:hAnsi="GHEA Grapalat"/>
            <w:i/>
          </w:rPr>
          <w:delText xml:space="preserve"> Если цена закупаемого по заявке на закупку товара не превышает </w:delText>
        </w:r>
        <w:r w:rsidRPr="004A4643" w:rsidDel="00642688">
          <w:rPr>
            <w:rFonts w:ascii="GHEA Grapalat" w:hAnsi="GHEA Grapalat"/>
            <w:i/>
            <w:lang w:val="hy-AM"/>
          </w:rPr>
          <w:delText>25</w:delText>
        </w:r>
        <w:r w:rsidRPr="004A4643" w:rsidDel="00642688">
          <w:rPr>
            <w:rFonts w:ascii="GHEA Grapalat" w:hAnsi="GHEA Grapalat"/>
            <w:i/>
          </w:rPr>
          <w:delText xml:space="preserve"> млн. драмов РА, то слова </w:delText>
        </w:r>
        <w:r w:rsidRPr="004A4643" w:rsidDel="00642688">
          <w:rPr>
            <w:rFonts w:ascii="GHEA Grapalat" w:hAnsi="GHEA Grapalat" w:cs="Times Armenian"/>
            <w:i/>
          </w:rPr>
          <w:delText>”</w:delText>
        </w:r>
        <w:r w:rsidRPr="004A4643" w:rsidDel="00642688">
          <w:rPr>
            <w:rFonts w:ascii="GHEA Grapalat" w:hAnsi="GHEA Grapalat"/>
            <w:i/>
          </w:rPr>
          <w:delTex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delText>
        </w:r>
        <w:r w:rsidRPr="004A4643" w:rsidDel="00642688">
          <w:rPr>
            <w:rFonts w:ascii="GHEA Grapalat" w:hAnsi="GHEA Grapalat" w:cs="Sylfaen"/>
            <w:i/>
            <w:sz w:val="16"/>
            <w:szCs w:val="16"/>
          </w:rPr>
          <w:delText>”</w:delText>
        </w:r>
        <w:r w:rsidRPr="004A4643" w:rsidDel="00642688">
          <w:rPr>
            <w:rFonts w:ascii="GHEA Grapalat" w:hAnsi="GHEA Grapalat" w:cs="Sylfaen"/>
            <w:i/>
            <w:sz w:val="16"/>
            <w:szCs w:val="16"/>
            <w:lang w:val="hy-AM"/>
          </w:rPr>
          <w:delText xml:space="preserve">, </w:delText>
        </w:r>
        <w:r w:rsidRPr="004A4643" w:rsidDel="00642688">
          <w:rPr>
            <w:rFonts w:ascii="GHEA Grapalat" w:hAnsi="GHEA Grapalat" w:cs="Sylfaen"/>
            <w:i/>
            <w:sz w:val="16"/>
            <w:szCs w:val="16"/>
          </w:rPr>
          <w:delText xml:space="preserve">а </w:delText>
        </w:r>
        <w:r w:rsidRPr="004A4643" w:rsidDel="00642688">
          <w:rPr>
            <w:rFonts w:ascii="GHEA Grapalat" w:hAnsi="GHEA Grapalat"/>
            <w:i/>
          </w:rPr>
          <w:delText>число "90", указанное в абзаце 3, заменяется числом " 20".</w:delText>
        </w:r>
      </w:del>
    </w:p>
  </w:footnote>
  <w:footnote w:id="11">
    <w:p w:rsidR="003013ED" w:rsidRPr="008E4439" w:rsidDel="00872A79" w:rsidRDefault="003013ED" w:rsidP="000811C1">
      <w:pPr>
        <w:pStyle w:val="BodyTextIndent"/>
        <w:widowControl w:val="0"/>
        <w:spacing w:after="160" w:line="240" w:lineRule="auto"/>
        <w:ind w:firstLine="0"/>
        <w:jc w:val="left"/>
        <w:rPr>
          <w:del w:id="515" w:author="User" w:date="2024-06-13T08:56:00Z"/>
          <w:rFonts w:ascii="GHEA Grapalat" w:hAnsi="GHEA Grapalat"/>
          <w:u w:val="single"/>
        </w:rPr>
      </w:pPr>
      <w:del w:id="516" w:author="User" w:date="2024-06-13T08:56:00Z">
        <w:r w:rsidRPr="008E4439" w:rsidDel="00872A79">
          <w:rPr>
            <w:rStyle w:val="FootnoteReference"/>
          </w:rPr>
          <w:delText>14</w:delText>
        </w:r>
        <w:r w:rsidRPr="008E4439" w:rsidDel="00872A79">
          <w:delText xml:space="preserve"> </w:delText>
        </w:r>
        <w:r w:rsidRPr="008E4439" w:rsidDel="00872A79">
          <w:rPr>
            <w:rFonts w:ascii="GHEA Grapalat" w:hAnsi="GHEA Grapalat"/>
          </w:rPr>
          <w:delText>Настоящий пункт редактируется согласно соответствующему заказчику</w:delText>
        </w:r>
      </w:del>
    </w:p>
    <w:p w:rsidR="003013ED" w:rsidRPr="000811C1" w:rsidDel="00872A79" w:rsidRDefault="003013ED" w:rsidP="0027573B">
      <w:pPr>
        <w:pStyle w:val="FootnoteText"/>
        <w:rPr>
          <w:del w:id="517" w:author="User" w:date="2024-06-13T08:56:00Z"/>
          <w:rFonts w:ascii="Sylfaen" w:hAnsi="Sylfaen"/>
          <w:sz w:val="18"/>
          <w:szCs w:val="18"/>
        </w:rPr>
      </w:pPr>
    </w:p>
  </w:footnote>
  <w:footnote w:id="12">
    <w:p w:rsidR="003013ED" w:rsidRPr="00A31673" w:rsidRDefault="003013E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3013ED" w:rsidRPr="00DE7706" w:rsidDel="00AD6CEE" w:rsidRDefault="003013ED">
      <w:pPr>
        <w:pStyle w:val="FootnoteText"/>
        <w:rPr>
          <w:del w:id="525" w:author="User" w:date="2024-06-13T08:58:00Z"/>
        </w:rPr>
      </w:pPr>
      <w:del w:id="526" w:author="User" w:date="2024-06-13T08:58:00Z">
        <w:r w:rsidDel="00AD6CEE">
          <w:rPr>
            <w:rStyle w:val="FootnoteReference"/>
          </w:rPr>
          <w:delText>16</w:delText>
        </w:r>
        <w:r w:rsidDel="00AD6CEE">
          <w:delText xml:space="preserve"> </w:delText>
        </w:r>
        <w:r w:rsidDel="00AD6CEE">
          <w:rPr>
            <w:rFonts w:ascii="GHEA Grapalat" w:hAnsi="GHEA Grapalat"/>
            <w:i/>
          </w:rPr>
          <w:delText xml:space="preserve">Если приглашением не устанавливается требование </w:delText>
        </w:r>
        <w:r w:rsidRPr="00D3436F" w:rsidDel="00AD6CEE">
          <w:rPr>
            <w:rFonts w:ascii="GHEA Grapalat" w:hAnsi="GHEA Grapalat"/>
            <w:i/>
          </w:rPr>
          <w:delText>обеспечение заявки</w:delText>
        </w:r>
        <w:r w:rsidDel="00AD6CEE">
          <w:rPr>
            <w:rFonts w:ascii="GHEA Grapalat" w:hAnsi="GHEA Grapalat"/>
            <w:i/>
          </w:rPr>
          <w:delText>, то настоящий пункт исключается из приглашения</w:delText>
        </w:r>
      </w:del>
    </w:p>
  </w:footnote>
  <w:footnote w:id="14">
    <w:p w:rsidR="003013ED" w:rsidRPr="00B666FB" w:rsidDel="00AD6CEE" w:rsidRDefault="003013ED">
      <w:pPr>
        <w:pStyle w:val="FootnoteText"/>
        <w:rPr>
          <w:del w:id="535" w:author="User" w:date="2024-06-13T08:59:00Z"/>
        </w:rPr>
      </w:pPr>
      <w:del w:id="536" w:author="User" w:date="2024-06-13T08:59:00Z">
        <w:r w:rsidDel="00AD6CEE">
          <w:rPr>
            <w:rStyle w:val="FootnoteReference"/>
          </w:rPr>
          <w:delText>*</w:delText>
        </w:r>
        <w:r w:rsidDel="00AD6CEE">
          <w:delText xml:space="preserve"> </w:delText>
        </w:r>
        <w:r w:rsidRPr="00DC619D" w:rsidDel="00AD6CEE">
          <w:rPr>
            <w:rFonts w:ascii="GHEA Grapalat" w:hAnsi="GHEA Grapalat"/>
            <w:i/>
          </w:rPr>
          <w:delText>Заполняется секретарем Комиссии до опубликования приглашения в бюллетене</w:delText>
        </w:r>
      </w:del>
    </w:p>
  </w:footnote>
  <w:footnote w:id="15">
    <w:p w:rsidR="003013ED" w:rsidRPr="008416BA" w:rsidRDefault="003013ED"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013ED" w:rsidRDefault="003013ED" w:rsidP="006B3E56">
      <w:pPr>
        <w:jc w:val="both"/>
      </w:pPr>
    </w:p>
    <w:p w:rsidR="003013ED" w:rsidRPr="008B70EB" w:rsidRDefault="003013ED"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013ED" w:rsidRPr="008B70EB" w:rsidRDefault="003013ED"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013ED" w:rsidRPr="008B70EB" w:rsidRDefault="003013ED"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013ED" w:rsidRDefault="003013ED" w:rsidP="00637230">
      <w:pPr>
        <w:jc w:val="both"/>
        <w:rPr>
          <w:rFonts w:asciiTheme="minorHAnsi" w:hAnsiTheme="minorHAnsi"/>
          <w:lang w:val="af-ZA"/>
        </w:rPr>
      </w:pPr>
    </w:p>
  </w:footnote>
  <w:footnote w:id="16">
    <w:p w:rsidR="003013ED" w:rsidRPr="00A25D1B" w:rsidDel="00AD6CEE" w:rsidRDefault="003013ED" w:rsidP="00D043C1">
      <w:pPr>
        <w:pStyle w:val="FootnoteText"/>
        <w:rPr>
          <w:del w:id="565" w:author="User" w:date="2024-06-13T09:02:00Z"/>
        </w:rPr>
      </w:pPr>
      <w:del w:id="566" w:author="User" w:date="2024-06-13T09:02:00Z">
        <w:r w:rsidDel="00AD6CEE">
          <w:rPr>
            <w:rStyle w:val="FootnoteReference"/>
          </w:rPr>
          <w:delText>*</w:delText>
        </w:r>
        <w:r w:rsidDel="00AD6CEE">
          <w:delText xml:space="preserve"> </w:delText>
        </w:r>
        <w:r w:rsidRPr="008842CE" w:rsidDel="00AD6CEE">
          <w:rPr>
            <w:rFonts w:ascii="GHEA Grapalat" w:hAnsi="GHEA Grapalat"/>
            <w:i/>
          </w:rPr>
          <w:delText>Заполняется секретарем Комиссии до опубликования приглашения в бюллетене</w:delText>
        </w:r>
      </w:del>
    </w:p>
  </w:footnote>
  <w:footnote w:id="17">
    <w:p w:rsidR="003013ED" w:rsidRPr="00DC619D" w:rsidDel="00815061" w:rsidRDefault="003013ED" w:rsidP="00D3436F">
      <w:pPr>
        <w:widowControl w:val="0"/>
        <w:spacing w:after="160" w:line="360" w:lineRule="auto"/>
        <w:jc w:val="both"/>
        <w:rPr>
          <w:del w:id="725" w:author="User" w:date="2024-06-13T09:08:00Z"/>
        </w:rPr>
      </w:pPr>
      <w:del w:id="726" w:author="User" w:date="2024-06-13T09:08:00Z">
        <w:r w:rsidDel="00815061">
          <w:rPr>
            <w:rStyle w:val="FootnoteReference"/>
          </w:rPr>
          <w:delText>*</w:delText>
        </w:r>
        <w:r w:rsidDel="00815061">
          <w:delText xml:space="preserve"> </w:delText>
        </w:r>
        <w:r w:rsidRPr="00DC619D" w:rsidDel="00815061">
          <w:rPr>
            <w:rFonts w:ascii="GHEA Grapalat" w:hAnsi="GHEA Grapalat"/>
            <w:i/>
            <w:sz w:val="20"/>
            <w:szCs w:val="20"/>
          </w:rPr>
          <w:delText>Заполняется секретарем Комиссии до опубликования приглашения в бюллетене.</w:delText>
        </w:r>
      </w:del>
    </w:p>
  </w:footnote>
  <w:footnote w:id="18">
    <w:p w:rsidR="003013ED" w:rsidRPr="00D3436F" w:rsidRDefault="003013E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013ED" w:rsidRPr="00D3436F" w:rsidRDefault="003013ED">
      <w:pPr>
        <w:pStyle w:val="FootnoteText"/>
        <w:rPr>
          <w:lang w:val="es-ES"/>
        </w:rPr>
      </w:pPr>
    </w:p>
  </w:footnote>
  <w:footnote w:id="19">
    <w:p w:rsidR="003013ED" w:rsidRPr="00DC0B85" w:rsidDel="00815061" w:rsidRDefault="003013ED">
      <w:pPr>
        <w:pStyle w:val="FootnoteText"/>
        <w:rPr>
          <w:del w:id="738" w:author="User" w:date="2024-06-13T09:09:00Z"/>
          <w:rFonts w:ascii="GHEA Grapalat" w:hAnsi="GHEA Grapalat"/>
          <w:i/>
        </w:rPr>
      </w:pPr>
      <w:del w:id="739"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r w:rsidRPr="00DC0B85" w:rsidDel="00815061">
          <w:rPr>
            <w:rFonts w:ascii="GHEA Grapalat" w:hAnsi="GHEA Grapalat"/>
            <w:i/>
          </w:rPr>
          <w:delText>.</w:delText>
        </w:r>
      </w:del>
    </w:p>
    <w:p w:rsidR="003013ED" w:rsidRPr="00B138F3" w:rsidDel="00815061" w:rsidRDefault="003013ED" w:rsidP="00DC0B85">
      <w:pPr>
        <w:widowControl w:val="0"/>
        <w:spacing w:after="160"/>
        <w:ind w:right="-286"/>
        <w:jc w:val="both"/>
        <w:rPr>
          <w:del w:id="740" w:author="User" w:date="2024-06-13T09:09:00Z"/>
          <w:rFonts w:ascii="GHEA Grapalat" w:hAnsi="GHEA Grapalat"/>
          <w:b/>
        </w:rPr>
      </w:pPr>
      <w:del w:id="741" w:author="User" w:date="2024-06-13T09:09:00Z">
        <w:r w:rsidRPr="00B61EF3" w:rsidDel="00815061">
          <w:rPr>
            <w:rFonts w:ascii="GHEA Grapalat" w:hAnsi="GHEA Grapalat"/>
            <w:i/>
            <w:szCs w:val="16"/>
          </w:rPr>
          <w:delText>**</w:delText>
        </w:r>
        <w:r w:rsidRPr="00DC0B85" w:rsidDel="00815061">
          <w:rPr>
            <w:rFonts w:ascii="GHEA Grapalat" w:hAnsi="GHEA Grapalat"/>
            <w:i/>
            <w:sz w:val="20"/>
            <w:szCs w:val="20"/>
          </w:rPr>
          <w:delTex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delText>
        </w:r>
      </w:del>
    </w:p>
    <w:p w:rsidR="003013ED" w:rsidRPr="00DC0B85" w:rsidDel="00815061" w:rsidRDefault="003013ED" w:rsidP="00DC0B85">
      <w:pPr>
        <w:pStyle w:val="FootnoteText"/>
        <w:ind w:right="-286" w:firstLine="567"/>
        <w:rPr>
          <w:del w:id="742" w:author="User" w:date="2024-06-13T09:09:00Z"/>
        </w:rPr>
      </w:pPr>
    </w:p>
  </w:footnote>
  <w:footnote w:id="20">
    <w:p w:rsidR="003013ED" w:rsidRPr="00217344" w:rsidDel="00815061" w:rsidRDefault="003013ED" w:rsidP="007B3F5F">
      <w:pPr>
        <w:pStyle w:val="FootnoteText"/>
        <w:rPr>
          <w:del w:id="844" w:author="User" w:date="2024-06-13T09:09:00Z"/>
        </w:rPr>
      </w:pPr>
      <w:del w:id="845"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del>
    </w:p>
  </w:footnote>
  <w:footnote w:id="21">
    <w:p w:rsidR="003013ED" w:rsidRPr="00217344" w:rsidDel="00815061" w:rsidRDefault="003013ED" w:rsidP="003E31E5">
      <w:pPr>
        <w:pStyle w:val="FootnoteText"/>
        <w:rPr>
          <w:del w:id="960" w:author="User" w:date="2024-06-13T09:09:00Z"/>
        </w:rPr>
      </w:pPr>
      <w:del w:id="961"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del>
    </w:p>
  </w:footnote>
  <w:footnote w:id="22">
    <w:p w:rsidR="003013ED" w:rsidRPr="008842CE" w:rsidDel="00B871F1" w:rsidRDefault="003013ED" w:rsidP="003D2FE2">
      <w:pPr>
        <w:widowControl w:val="0"/>
        <w:tabs>
          <w:tab w:val="left" w:pos="540"/>
        </w:tabs>
        <w:autoSpaceDE w:val="0"/>
        <w:autoSpaceDN w:val="0"/>
        <w:adjustRightInd w:val="0"/>
        <w:jc w:val="both"/>
        <w:rPr>
          <w:del w:id="1073" w:author="User" w:date="2024-06-13T09:10:00Z"/>
          <w:rFonts w:ascii="GHEA Grapalat" w:hAnsi="GHEA Grapalat" w:cs="Sylfaen"/>
          <w:i/>
          <w:sz w:val="20"/>
          <w:szCs w:val="20"/>
        </w:rPr>
      </w:pPr>
      <w:del w:id="1074" w:author="User" w:date="2024-06-13T09:10:00Z">
        <w:r w:rsidRPr="008842CE" w:rsidDel="00B871F1">
          <w:rPr>
            <w:rStyle w:val="FootnoteReference"/>
            <w:rFonts w:ascii="GHEA Grapalat" w:hAnsi="GHEA Grapalat"/>
            <w:sz w:val="20"/>
            <w:szCs w:val="20"/>
          </w:rPr>
          <w:delText>*</w:delText>
        </w:r>
        <w:r w:rsidRPr="008842CE" w:rsidDel="00B871F1">
          <w:rPr>
            <w:rFonts w:ascii="GHEA Grapalat" w:hAnsi="GHEA Grapalat"/>
            <w:sz w:val="20"/>
            <w:szCs w:val="20"/>
          </w:rPr>
          <w:delText xml:space="preserve"> </w:delText>
        </w:r>
        <w:r w:rsidRPr="008842CE" w:rsidDel="00B871F1">
          <w:rPr>
            <w:rFonts w:ascii="GHEA Grapalat" w:hAnsi="GHEA Grapalat"/>
            <w:i/>
            <w:sz w:val="20"/>
            <w:szCs w:val="20"/>
          </w:rPr>
          <w:delText>Заполняется секретарем Комиссии до опубликования приглашения в бюллетене.</w:delText>
        </w:r>
      </w:del>
    </w:p>
    <w:p w:rsidR="003013ED" w:rsidRPr="008842CE" w:rsidDel="00B871F1" w:rsidRDefault="003013ED" w:rsidP="003D2FE2">
      <w:pPr>
        <w:pStyle w:val="FootnoteText"/>
        <w:jc w:val="both"/>
        <w:rPr>
          <w:del w:id="1075" w:author="User" w:date="2024-06-13T09:10:00Z"/>
          <w:rFonts w:ascii="GHEA Grapalat" w:hAnsi="GHEA Grapalat"/>
        </w:rPr>
      </w:pPr>
    </w:p>
  </w:footnote>
  <w:footnote w:id="23">
    <w:p w:rsidR="003013ED" w:rsidRPr="008842CE" w:rsidRDefault="003013ED" w:rsidP="003D2FE2">
      <w:pPr>
        <w:pStyle w:val="FootnoteText"/>
        <w:jc w:val="both"/>
      </w:pPr>
    </w:p>
  </w:footnote>
  <w:footnote w:id="24">
    <w:p w:rsidR="003013ED" w:rsidRPr="00217344" w:rsidDel="007F466C" w:rsidRDefault="003013ED" w:rsidP="00235549">
      <w:pPr>
        <w:pStyle w:val="FootnoteText"/>
        <w:rPr>
          <w:del w:id="1156" w:author="User" w:date="2024-06-13T09:12:00Z"/>
        </w:rPr>
      </w:pPr>
      <w:del w:id="1157" w:author="User" w:date="2024-06-13T09:12:00Z">
        <w:r w:rsidDel="007F466C">
          <w:rPr>
            <w:rStyle w:val="FootnoteReference"/>
          </w:rPr>
          <w:delText>*</w:delText>
        </w:r>
        <w:r w:rsidDel="007F466C">
          <w:delText xml:space="preserve"> </w:delText>
        </w:r>
        <w:r w:rsidRPr="008842CE" w:rsidDel="007F466C">
          <w:rPr>
            <w:rFonts w:ascii="GHEA Grapalat" w:hAnsi="GHEA Grapalat"/>
            <w:i/>
          </w:rPr>
          <w:delText>Заполняется секретарем Комиссии до опубликования приглашения в бюллетене</w:delText>
        </w:r>
      </w:del>
    </w:p>
  </w:footnote>
  <w:footnote w:id="25">
    <w:p w:rsidR="003013ED" w:rsidRPr="008842CE" w:rsidDel="007F466C" w:rsidRDefault="003013ED" w:rsidP="000A214C">
      <w:pPr>
        <w:widowControl w:val="0"/>
        <w:tabs>
          <w:tab w:val="left" w:pos="540"/>
        </w:tabs>
        <w:autoSpaceDE w:val="0"/>
        <w:autoSpaceDN w:val="0"/>
        <w:adjustRightInd w:val="0"/>
        <w:jc w:val="both"/>
        <w:rPr>
          <w:del w:id="1272" w:author="User" w:date="2024-06-13T09:12:00Z"/>
          <w:rFonts w:ascii="GHEA Grapalat" w:hAnsi="GHEA Grapalat" w:cs="Sylfaen"/>
          <w:i/>
          <w:sz w:val="20"/>
          <w:szCs w:val="20"/>
        </w:rPr>
      </w:pPr>
      <w:del w:id="1273" w:author="User" w:date="2024-06-13T09:12:00Z">
        <w:r w:rsidRPr="008842CE" w:rsidDel="007F466C">
          <w:rPr>
            <w:rStyle w:val="FootnoteReference"/>
            <w:rFonts w:ascii="GHEA Grapalat" w:hAnsi="GHEA Grapalat"/>
            <w:sz w:val="20"/>
            <w:szCs w:val="20"/>
          </w:rPr>
          <w:delText>*</w:delText>
        </w:r>
        <w:r w:rsidRPr="008842CE" w:rsidDel="007F466C">
          <w:rPr>
            <w:rFonts w:ascii="GHEA Grapalat" w:hAnsi="GHEA Grapalat"/>
            <w:sz w:val="20"/>
            <w:szCs w:val="20"/>
          </w:rPr>
          <w:delText xml:space="preserve"> </w:delText>
        </w:r>
        <w:r w:rsidRPr="008842CE" w:rsidDel="007F466C">
          <w:rPr>
            <w:rFonts w:ascii="GHEA Grapalat" w:hAnsi="GHEA Grapalat"/>
            <w:i/>
            <w:sz w:val="20"/>
            <w:szCs w:val="20"/>
          </w:rPr>
          <w:delText>Заполняется секретарем Комиссии до опубликования приглашения в бюллетене.</w:delText>
        </w:r>
      </w:del>
    </w:p>
    <w:p w:rsidR="003013ED" w:rsidRPr="008842CE" w:rsidDel="007F466C" w:rsidRDefault="003013ED" w:rsidP="000A214C">
      <w:pPr>
        <w:pStyle w:val="FootnoteText"/>
        <w:jc w:val="both"/>
        <w:rPr>
          <w:del w:id="1274" w:author="User" w:date="2024-06-13T09:12:00Z"/>
          <w:rFonts w:ascii="GHEA Grapalat" w:hAnsi="GHEA Grapalat"/>
        </w:rPr>
      </w:pPr>
    </w:p>
  </w:footnote>
  <w:footnote w:id="26">
    <w:p w:rsidR="003013ED" w:rsidRPr="008842CE" w:rsidRDefault="003013ED" w:rsidP="000A214C">
      <w:pPr>
        <w:pStyle w:val="FootnoteText"/>
        <w:jc w:val="both"/>
      </w:pPr>
    </w:p>
  </w:footnote>
  <w:footnote w:id="27">
    <w:p w:rsidR="003013ED" w:rsidRPr="00217344" w:rsidDel="003C4F35" w:rsidRDefault="003013ED" w:rsidP="00A943A0">
      <w:pPr>
        <w:pStyle w:val="FootnoteText"/>
        <w:rPr>
          <w:del w:id="1682" w:author="User" w:date="2024-06-13T09:15:00Z"/>
        </w:rPr>
      </w:pPr>
      <w:del w:id="1683" w:author="User" w:date="2024-06-13T09:15:00Z">
        <w:r w:rsidDel="003C4F35">
          <w:rPr>
            <w:rStyle w:val="FootnoteReference"/>
          </w:rPr>
          <w:delText>*</w:delText>
        </w:r>
        <w:r w:rsidDel="003C4F35">
          <w:delText xml:space="preserve"> </w:delText>
        </w:r>
        <w:r w:rsidRPr="008842CE" w:rsidDel="003C4F35">
          <w:rPr>
            <w:rFonts w:ascii="GHEA Grapalat" w:hAnsi="GHEA Grapalat"/>
            <w:i/>
          </w:rPr>
          <w:delText>Заполняется секретарем Комиссии до опубликования приглашения в бюллетене</w:delText>
        </w:r>
      </w:del>
    </w:p>
  </w:footnote>
  <w:footnote w:id="28">
    <w:p w:rsidR="003013ED" w:rsidRPr="008842CE" w:rsidDel="003C4F35" w:rsidRDefault="003013ED" w:rsidP="008842CE">
      <w:pPr>
        <w:pStyle w:val="FootnoteText"/>
        <w:widowControl w:val="0"/>
        <w:jc w:val="both"/>
        <w:rPr>
          <w:del w:id="1793" w:author="User" w:date="2024-06-13T09:16:00Z"/>
          <w:rFonts w:ascii="GHEA Grapalat" w:hAnsi="GHEA Grapalat"/>
        </w:rPr>
      </w:pPr>
      <w:del w:id="1794" w:author="User" w:date="2024-06-13T09:16:00Z">
        <w:r w:rsidRPr="008842CE" w:rsidDel="003C4F35">
          <w:rPr>
            <w:rStyle w:val="FootnoteReference"/>
            <w:rFonts w:ascii="GHEA Grapalat" w:hAnsi="GHEA Grapalat"/>
          </w:rPr>
          <w:delText>*</w:delText>
        </w:r>
        <w:r w:rsidRPr="008842CE" w:rsidDel="003C4F35">
          <w:rPr>
            <w:rFonts w:ascii="GHEA Grapalat" w:hAnsi="GHEA Grapalat"/>
          </w:rPr>
          <w:delText xml:space="preserve"> </w:delText>
        </w:r>
        <w:r w:rsidRPr="008842CE" w:rsidDel="003C4F35">
          <w:rPr>
            <w:rFonts w:ascii="GHEA Grapalat" w:hAnsi="GHEA Grapalat"/>
            <w:i/>
          </w:rPr>
          <w:delText>Заполняется секретарем Комиссии до опубликования приглашения в бюллетене.</w:delText>
        </w:r>
      </w:del>
    </w:p>
  </w:footnote>
  <w:footnote w:id="29">
    <w:p w:rsidR="003013ED" w:rsidRDefault="003013ED" w:rsidP="00D3436F">
      <w:pPr>
        <w:pStyle w:val="FootnoteText"/>
        <w:widowControl w:val="0"/>
        <w:jc w:val="both"/>
        <w:rPr>
          <w:ins w:id="179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013ED" w:rsidRPr="00F21C0D" w:rsidRDefault="003013ED" w:rsidP="00D3436F">
      <w:pPr>
        <w:pStyle w:val="FootnoteText"/>
        <w:widowControl w:val="0"/>
        <w:jc w:val="both"/>
        <w:rPr>
          <w:lang w:val="hy-AM"/>
        </w:rPr>
      </w:pPr>
    </w:p>
  </w:footnote>
  <w:footnote w:id="30">
    <w:p w:rsidR="003013ED" w:rsidRDefault="003013ED"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013ED" w:rsidRDefault="003013ED" w:rsidP="005E52ED">
      <w:pPr>
        <w:pStyle w:val="FootnoteText"/>
        <w:widowControl w:val="0"/>
        <w:jc w:val="both"/>
        <w:rPr>
          <w:rFonts w:ascii="GHEA Grapalat" w:hAnsi="GHEA Grapalat"/>
          <w:i/>
        </w:rPr>
      </w:pPr>
    </w:p>
    <w:p w:rsidR="003013ED" w:rsidRDefault="003013ED" w:rsidP="005E52ED">
      <w:pPr>
        <w:pStyle w:val="FootnoteText"/>
        <w:widowControl w:val="0"/>
        <w:jc w:val="both"/>
        <w:rPr>
          <w:rFonts w:ascii="GHEA Grapalat" w:hAnsi="GHEA Grapalat"/>
          <w:i/>
        </w:rPr>
      </w:pPr>
    </w:p>
    <w:p w:rsidR="003013ED" w:rsidRPr="00EB336B" w:rsidRDefault="003013ED"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013ED" w:rsidRPr="00D3436F" w:rsidRDefault="003013ED">
      <w:pPr>
        <w:pStyle w:val="FootnoteText"/>
        <w:rPr>
          <w:lang w:val="hy-AM"/>
        </w:rPr>
      </w:pPr>
    </w:p>
  </w:footnote>
  <w:footnote w:id="31">
    <w:p w:rsidR="003013ED" w:rsidRPr="008842CE" w:rsidRDefault="003013ED"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013ED" w:rsidRPr="00E85250" w:rsidRDefault="003013ED" w:rsidP="00D90640">
      <w:pPr>
        <w:widowControl w:val="0"/>
        <w:spacing w:after="160" w:line="360" w:lineRule="auto"/>
        <w:ind w:firstLine="709"/>
        <w:jc w:val="both"/>
        <w:rPr>
          <w:rFonts w:ascii="GHEA Grapalat" w:hAnsi="GHEA Grapalat"/>
          <w:lang w:val="hy-AM"/>
        </w:rPr>
      </w:pPr>
    </w:p>
    <w:p w:rsidR="003013ED" w:rsidRPr="00D3436F" w:rsidRDefault="003013ED">
      <w:pPr>
        <w:pStyle w:val="FootnoteText"/>
        <w:rPr>
          <w:lang w:val="hy-AM"/>
        </w:rPr>
      </w:pPr>
    </w:p>
  </w:footnote>
  <w:footnote w:id="32">
    <w:p w:rsidR="003013ED" w:rsidRPr="00402BC3" w:rsidRDefault="003013ED"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013ED" w:rsidRPr="00552088" w:rsidRDefault="003013ED"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013ED" w:rsidRPr="00D3436F" w:rsidRDefault="003013ED">
      <w:pPr>
        <w:pStyle w:val="FootnoteText"/>
        <w:rPr>
          <w:lang w:val="hy-AM"/>
        </w:rPr>
      </w:pPr>
    </w:p>
  </w:footnote>
  <w:footnote w:id="33">
    <w:p w:rsidR="003013ED" w:rsidRPr="008842CE" w:rsidRDefault="003013ED"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013ED" w:rsidRPr="00D3436F" w:rsidRDefault="003013ED">
      <w:pPr>
        <w:pStyle w:val="FootnoteText"/>
        <w:rPr>
          <w:lang w:val="hy-AM"/>
        </w:rPr>
      </w:pPr>
    </w:p>
  </w:footnote>
  <w:footnote w:id="34">
    <w:p w:rsidR="003013ED" w:rsidRPr="00D3436F" w:rsidRDefault="003013ED"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3013ED" w:rsidRPr="008842CE" w:rsidRDefault="003013ED"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013ED" w:rsidRPr="00D3436F" w:rsidRDefault="003013ED">
      <w:pPr>
        <w:pStyle w:val="FootnoteText"/>
        <w:rPr>
          <w:lang w:val="hy-AM"/>
        </w:rPr>
      </w:pPr>
    </w:p>
  </w:footnote>
  <w:footnote w:id="36">
    <w:p w:rsidR="003013ED" w:rsidRPr="008842CE" w:rsidDel="00C8232D" w:rsidRDefault="003013ED" w:rsidP="00413390">
      <w:pPr>
        <w:pStyle w:val="FootnoteText"/>
        <w:widowControl w:val="0"/>
        <w:jc w:val="both"/>
        <w:rPr>
          <w:del w:id="1798" w:author="User" w:date="2024-06-14T09:39:00Z"/>
          <w:rFonts w:ascii="GHEA Grapalat" w:hAnsi="GHEA Grapalat"/>
          <w:lang w:val="hy-AM"/>
        </w:rPr>
      </w:pPr>
      <w:del w:id="1799" w:author="User" w:date="2024-06-14T09:39:00Z">
        <w:r w:rsidDel="00C8232D">
          <w:rPr>
            <w:rStyle w:val="FootnoteReference"/>
          </w:rPr>
          <w:delText>24</w:delText>
        </w:r>
        <w:r w:rsidDel="00C8232D">
          <w:delText xml:space="preserve"> </w:delText>
        </w:r>
        <w:r w:rsidRPr="008842CE" w:rsidDel="00C8232D">
          <w:rPr>
            <w:rFonts w:ascii="GHEA Grapalat" w:hAnsi="GHEA Grapalat"/>
            <w:i/>
          </w:rPr>
          <w:delText>Если Договор заключается на основании части 6 статьи 15 закона Республики Армения "О</w:delText>
        </w:r>
        <w:r w:rsidRPr="008842CE" w:rsidDel="00C8232D">
          <w:rPr>
            <w:rFonts w:ascii="Courier New" w:hAnsi="Courier New" w:cs="Courier New"/>
            <w:i/>
            <w:lang w:val="en-US"/>
          </w:rPr>
          <w:delText> </w:delText>
        </w:r>
        <w:r w:rsidRPr="008842CE" w:rsidDel="00C8232D">
          <w:rPr>
            <w:rFonts w:ascii="GHEA Grapalat" w:hAnsi="GHEA Grapalat"/>
            <w:i/>
          </w:rPr>
          <w:delText xml:space="preserve">закупках", и цена Договора не </w:delText>
        </w:r>
        <w:r w:rsidRPr="00726C0F" w:rsidDel="00C8232D">
          <w:rPr>
            <w:rFonts w:ascii="GHEA Grapalat" w:hAnsi="GHEA Grapalat"/>
            <w:i/>
          </w:rPr>
          <w:delText xml:space="preserve">превышает двадцатипятикратный размер базовой единицы закупок, то настоящий пункт редактируется, удаляя из последнего </w:delText>
        </w:r>
        <w:r w:rsidDel="00C8232D">
          <w:rPr>
            <w:rFonts w:ascii="GHEA Grapalat" w:hAnsi="GHEA Grapalat"/>
            <w:i/>
          </w:rPr>
          <w:delText>4-ое</w:delText>
        </w:r>
        <w:r w:rsidRPr="00726C0F" w:rsidDel="00C8232D">
          <w:rPr>
            <w:rFonts w:ascii="GHEA Grapalat" w:hAnsi="GHEA Grapalat"/>
            <w:i/>
          </w:rPr>
          <w:delText xml:space="preserve"> </w:delText>
        </w:r>
        <w:r w:rsidRPr="008842CE" w:rsidDel="00C8232D">
          <w:rPr>
            <w:rFonts w:ascii="GHEA Grapalat" w:hAnsi="GHEA Grapalat"/>
            <w:i/>
          </w:rPr>
          <w:delText xml:space="preserve">предложение, а </w:delText>
        </w:r>
        <w:r w:rsidDel="00C8232D">
          <w:rPr>
            <w:rFonts w:ascii="GHEA Grapalat" w:hAnsi="GHEA Grapalat"/>
            <w:i/>
          </w:rPr>
          <w:delText>5-ое</w:delText>
        </w:r>
        <w:r w:rsidRPr="008842CE" w:rsidDel="00C8232D">
          <w:rPr>
            <w:rFonts w:ascii="GHEA Grapalat" w:hAnsi="GHEA Grapalat"/>
            <w:i/>
          </w:rPr>
          <w:delText xml:space="preserve"> предложение редактируется, заменив слова", а при замене обеспечени</w:delText>
        </w:r>
        <w:r w:rsidDel="00C8232D">
          <w:rPr>
            <w:rFonts w:ascii="GHEA Grapalat" w:hAnsi="GHEA Grapalat"/>
            <w:i/>
          </w:rPr>
          <w:delText xml:space="preserve">й </w:delText>
        </w:r>
        <w:r w:rsidRPr="008842CE" w:rsidDel="00C8232D">
          <w:rPr>
            <w:rFonts w:ascii="GHEA Grapalat" w:hAnsi="GHEA Grapalat"/>
            <w:i/>
          </w:rPr>
          <w:delText xml:space="preserve"> </w:delText>
        </w:r>
        <w:r w:rsidDel="00C8232D">
          <w:rPr>
            <w:rFonts w:ascii="GHEA Grapalat" w:hAnsi="GHEA Grapalat"/>
            <w:i/>
          </w:rPr>
          <w:delText xml:space="preserve">Квалификации и </w:delText>
        </w:r>
        <w:r w:rsidRPr="008842CE" w:rsidDel="00C8232D">
          <w:rPr>
            <w:rFonts w:ascii="GHEA Grapalat" w:hAnsi="GHEA Grapalat"/>
            <w:i/>
          </w:rPr>
          <w:delText>Договора, представленн</w:delText>
        </w:r>
        <w:r w:rsidDel="00C8232D">
          <w:rPr>
            <w:rFonts w:ascii="GHEA Grapalat" w:hAnsi="GHEA Grapalat"/>
            <w:i/>
          </w:rPr>
          <w:delText>ых</w:delText>
        </w:r>
        <w:r w:rsidRPr="008842CE" w:rsidDel="00C8232D">
          <w:rPr>
            <w:rFonts w:ascii="GHEA Grapalat" w:hAnsi="GHEA Grapalat"/>
            <w:i/>
          </w:rPr>
          <w:delText xml:space="preserve"> в виде неустойки, — также нов</w:delText>
        </w:r>
        <w:r w:rsidDel="00C8232D">
          <w:rPr>
            <w:rFonts w:ascii="GHEA Grapalat" w:hAnsi="GHEA Grapalat"/>
            <w:i/>
          </w:rPr>
          <w:delText>ые</w:delText>
        </w:r>
        <w:r w:rsidRPr="008842CE" w:rsidDel="00C8232D">
          <w:rPr>
            <w:rFonts w:ascii="GHEA Grapalat" w:hAnsi="GHEA Grapalat"/>
            <w:i/>
          </w:rPr>
          <w:delText xml:space="preserve"> обеспечени</w:delText>
        </w:r>
        <w:r w:rsidDel="00C8232D">
          <w:rPr>
            <w:rFonts w:ascii="GHEA Grapalat" w:hAnsi="GHEA Grapalat"/>
            <w:i/>
          </w:rPr>
          <w:delText>я</w:delText>
        </w:r>
        <w:r w:rsidRPr="008842CE" w:rsidDel="00C8232D">
          <w:rPr>
            <w:rFonts w:ascii="GHEA Grapalat" w:hAnsi="GHEA Grapalat"/>
            <w:i/>
          </w:rPr>
          <w:delText>" словом "и".</w:delText>
        </w:r>
        <w:r w:rsidRPr="008842CE" w:rsidDel="00C8232D">
          <w:rPr>
            <w:rFonts w:ascii="GHEA Grapalat" w:hAnsi="GHEA Grapalat"/>
          </w:rPr>
          <w:delText xml:space="preserve"> </w:delText>
        </w:r>
      </w:del>
    </w:p>
    <w:p w:rsidR="003013ED" w:rsidRPr="008842CE" w:rsidDel="00C8232D" w:rsidRDefault="003013ED" w:rsidP="00413390">
      <w:pPr>
        <w:pStyle w:val="FootnoteText"/>
        <w:widowControl w:val="0"/>
        <w:jc w:val="both"/>
        <w:rPr>
          <w:del w:id="1800" w:author="User" w:date="2024-06-14T09:39:00Z"/>
          <w:rFonts w:ascii="GHEA Grapalat" w:hAnsi="GHEA Grapalat"/>
          <w:i/>
          <w:lang w:val="hy-AM" w:eastAsia="en-US"/>
        </w:rPr>
      </w:pPr>
      <w:del w:id="1801" w:author="User" w:date="2024-06-14T09:39:00Z">
        <w:r w:rsidRPr="008842CE" w:rsidDel="00C8232D">
          <w:rPr>
            <w:rFonts w:ascii="GHEA Grapalat" w:hAnsi="GHEA Grapalat"/>
            <w:i/>
          </w:rPr>
          <w:delText>Настоящий пункт удаляется из Договора, если Договор не заключается на основании части 6 статьи 15 закона Республики Армения "О закупках".</w:delText>
        </w:r>
      </w:del>
    </w:p>
    <w:p w:rsidR="003013ED" w:rsidRPr="00D3436F" w:rsidDel="00C8232D" w:rsidRDefault="003013ED">
      <w:pPr>
        <w:pStyle w:val="FootnoteText"/>
        <w:rPr>
          <w:del w:id="1802" w:author="User" w:date="2024-06-14T09:39:00Z"/>
          <w:lang w:val="hy-AM"/>
        </w:rPr>
      </w:pPr>
    </w:p>
  </w:footnote>
  <w:footnote w:id="37">
    <w:p w:rsidR="003013ED" w:rsidRPr="00E861BF" w:rsidRDefault="003013ED"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803"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38">
    <w:p w:rsidR="003013ED" w:rsidRPr="00C84B20" w:rsidDel="003C4F35" w:rsidRDefault="003013ED" w:rsidP="00B64ECA">
      <w:pPr>
        <w:pStyle w:val="FootnoteText"/>
        <w:widowControl w:val="0"/>
        <w:jc w:val="both"/>
        <w:rPr>
          <w:del w:id="1812" w:author="User" w:date="2024-06-13T09:21:00Z"/>
          <w:rFonts w:ascii="GHEA Grapalat" w:hAnsi="GHEA Grapalat"/>
          <w:i/>
        </w:rPr>
      </w:pPr>
      <w:del w:id="1813" w:author="User" w:date="2024-06-13T09:21:00Z">
        <w:r w:rsidRPr="00C84B20" w:rsidDel="003C4F35">
          <w:rPr>
            <w:rFonts w:ascii="GHEA Grapalat" w:hAnsi="GHEA Grapalat"/>
            <w:i/>
          </w:rPr>
          <w:delTex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delText>
        </w:r>
        <w:r w:rsidDel="003C4F35">
          <w:rPr>
            <w:rFonts w:ascii="GHEA Grapalat" w:hAnsi="GHEA Grapalat"/>
            <w:i/>
          </w:rPr>
          <w:delText>модель</w:delText>
        </w:r>
        <w:r w:rsidRPr="00C84B20" w:rsidDel="003C4F35">
          <w:rPr>
            <w:rFonts w:ascii="GHEA Grapalat" w:hAnsi="GHEA Grapalat"/>
            <w:i/>
          </w:rPr>
          <w:delText>, то удовлетворительно оцененные из них включаются в данное приложение.</w:delText>
        </w:r>
      </w:del>
    </w:p>
    <w:p w:rsidR="003013ED" w:rsidDel="003C4F35" w:rsidRDefault="003013ED" w:rsidP="00B64ECA">
      <w:pPr>
        <w:pStyle w:val="FootnoteText"/>
        <w:widowControl w:val="0"/>
        <w:jc w:val="both"/>
        <w:rPr>
          <w:del w:id="1814" w:author="User" w:date="2024-06-13T09:21:00Z"/>
          <w:rFonts w:ascii="GHEA Grapalat" w:hAnsi="GHEA Grapalat"/>
          <w:i/>
        </w:rPr>
      </w:pPr>
      <w:del w:id="1815" w:author="User" w:date="2024-06-13T09:21:00Z">
        <w:r w:rsidDel="003C4F35">
          <w:rPr>
            <w:rFonts w:ascii="GHEA Grapalat" w:hAnsi="GHEA Grapalat"/>
            <w:i/>
          </w:rPr>
          <w:delText xml:space="preserve">      </w:delText>
        </w:r>
        <w:r w:rsidRPr="008842CE" w:rsidDel="003C4F35">
          <w:rPr>
            <w:rFonts w:ascii="GHEA Grapalat" w:hAnsi="GHEA Grapalat"/>
            <w:i/>
          </w:rPr>
          <w:delText>Если приглашением не предусматривается представление информации относительно товарного знака</w:delText>
        </w:r>
        <w:r w:rsidDel="003C4F35">
          <w:rPr>
            <w:rFonts w:ascii="GHEA Grapalat" w:hAnsi="GHEA Grapalat"/>
            <w:i/>
          </w:rPr>
          <w:delText xml:space="preserve">, фирменного наименования, марки </w:delText>
        </w:r>
        <w:r w:rsidRPr="008842CE" w:rsidDel="003C4F35">
          <w:rPr>
            <w:rFonts w:ascii="GHEA Grapalat" w:hAnsi="GHEA Grapalat"/>
            <w:i/>
          </w:rPr>
          <w:delText>и производителя товара, то граф</w:delText>
        </w:r>
        <w:r w:rsidDel="003C4F35">
          <w:rPr>
            <w:rFonts w:ascii="GHEA Grapalat" w:hAnsi="GHEA Grapalat"/>
            <w:i/>
          </w:rPr>
          <w:delText>а</w:delText>
        </w:r>
        <w:r w:rsidRPr="008842CE" w:rsidDel="003C4F35">
          <w:rPr>
            <w:rFonts w:ascii="GHEA Grapalat" w:hAnsi="GHEA Grapalat"/>
            <w:i/>
          </w:rPr>
          <w:delText xml:space="preserve"> " товарный знак</w:delText>
        </w:r>
        <w:r w:rsidDel="003C4F35">
          <w:rPr>
            <w:rFonts w:ascii="GHEA Grapalat" w:hAnsi="GHEA Grapalat"/>
            <w:i/>
          </w:rPr>
          <w:delText xml:space="preserve">, модель и </w:delText>
        </w:r>
        <w:r w:rsidRPr="008842CE" w:rsidDel="003C4F35">
          <w:rPr>
            <w:rFonts w:ascii="GHEA Grapalat" w:hAnsi="GHEA Grapalat"/>
            <w:i/>
          </w:rPr>
          <w:delText xml:space="preserve">наименование производителя " </w:delText>
        </w:r>
        <w:r w:rsidDel="003C4F35">
          <w:rPr>
            <w:rFonts w:ascii="GHEA Grapalat" w:hAnsi="GHEA Grapalat"/>
            <w:i/>
          </w:rPr>
          <w:delText>исключается</w:delText>
        </w:r>
        <w:r w:rsidRPr="008842CE" w:rsidDel="003C4F35">
          <w:rPr>
            <w:rFonts w:ascii="GHEA Grapalat" w:hAnsi="GHEA Grapalat"/>
            <w:i/>
          </w:rPr>
          <w:delText>.</w:delText>
        </w:r>
      </w:del>
    </w:p>
    <w:p w:rsidR="003013ED" w:rsidRPr="00E861BF" w:rsidDel="003C4F35" w:rsidRDefault="003013ED" w:rsidP="00B64ECA">
      <w:pPr>
        <w:pStyle w:val="FootnoteText"/>
        <w:widowControl w:val="0"/>
        <w:jc w:val="both"/>
        <w:rPr>
          <w:del w:id="1816" w:author="User" w:date="2024-06-13T09:21:00Z"/>
          <w:rFonts w:ascii="GHEA Grapalat" w:hAnsi="GHEA Grapalat"/>
          <w:i/>
        </w:rPr>
      </w:pPr>
      <w:del w:id="1817" w:author="User" w:date="2024-06-13T09:21:00Z">
        <w:r w:rsidRPr="00E861BF" w:rsidDel="003C4F35">
          <w:rPr>
            <w:rFonts w:ascii="GHEA Grapalat" w:hAnsi="GHEA Grapalat"/>
            <w:i/>
          </w:rPr>
          <w:delTex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delText>
        </w:r>
      </w:del>
    </w:p>
  </w:footnote>
  <w:footnote w:id="39">
    <w:p w:rsidR="003013ED" w:rsidRPr="00E861BF" w:rsidRDefault="003013ED"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rsidR="003013ED" w:rsidRPr="008842CE" w:rsidRDefault="003013ED"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rsidR="003013ED" w:rsidRPr="008842CE" w:rsidRDefault="003013ED"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2CFE"/>
    <w:rsid w:val="00043225"/>
    <w:rsid w:val="0004377F"/>
    <w:rsid w:val="0004387F"/>
    <w:rsid w:val="00044E0C"/>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582"/>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6F2D"/>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D6D"/>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3D6"/>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3E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F35"/>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2B7"/>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6DE"/>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688"/>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4B50"/>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0A9"/>
    <w:rsid w:val="007F263C"/>
    <w:rsid w:val="007F281F"/>
    <w:rsid w:val="007F4126"/>
    <w:rsid w:val="007F466C"/>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061"/>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2A79"/>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5C3"/>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DA1"/>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298"/>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66"/>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725"/>
    <w:rsid w:val="009F2C5D"/>
    <w:rsid w:val="009F30E4"/>
    <w:rsid w:val="009F337A"/>
    <w:rsid w:val="009F3E70"/>
    <w:rsid w:val="009F4638"/>
    <w:rsid w:val="009F5D9B"/>
    <w:rsid w:val="009F61B9"/>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5E2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CEE"/>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A66"/>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871F1"/>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29D3"/>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BB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0E6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56"/>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32D"/>
    <w:rsid w:val="00C82BD2"/>
    <w:rsid w:val="00C83D8F"/>
    <w:rsid w:val="00C84419"/>
    <w:rsid w:val="00C84B20"/>
    <w:rsid w:val="00C85FFA"/>
    <w:rsid w:val="00C861E9"/>
    <w:rsid w:val="00C864DC"/>
    <w:rsid w:val="00C869C9"/>
    <w:rsid w:val="00C86AB3"/>
    <w:rsid w:val="00C87779"/>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46A6"/>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3E87"/>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901"/>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DBBEB"/>
  <w15:docId w15:val="{046BABFD-F201-4796-8992-7C9EB748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8227A-5A1B-4F92-ADDA-F88F01341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100</Pages>
  <Words>26984</Words>
  <Characters>153812</Characters>
  <Application>Microsoft Office Word</Application>
  <DocSecurity>0</DocSecurity>
  <Lines>1281</Lines>
  <Paragraphs>360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180436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1276</cp:revision>
  <cp:lastPrinted>2018-02-16T07:12:00Z</cp:lastPrinted>
  <dcterms:created xsi:type="dcterms:W3CDTF">2019-10-28T07:04:00Z</dcterms:created>
  <dcterms:modified xsi:type="dcterms:W3CDTF">2024-06-17T05:01:00Z</dcterms:modified>
</cp:coreProperties>
</file>